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EF4D7F" w14:textId="72A71D7C" w:rsidR="00A700EA" w:rsidRPr="00416F47" w:rsidRDefault="00AB7F52" w:rsidP="00EC0098">
      <w:pPr>
        <w:pStyle w:val="Nzev"/>
        <w:tabs>
          <w:tab w:val="left" w:pos="2835"/>
        </w:tabs>
        <w:spacing w:before="120" w:after="120"/>
        <w:rPr>
          <w:sz w:val="40"/>
          <w:szCs w:val="40"/>
          <w:lang w:val="cs-CZ"/>
        </w:rPr>
      </w:pPr>
      <w:r>
        <w:rPr>
          <w:sz w:val="40"/>
          <w:szCs w:val="40"/>
          <w:lang w:val="cs-CZ"/>
        </w:rPr>
        <w:t xml:space="preserve">Návrh </w:t>
      </w:r>
      <w:r w:rsidR="002D2C74" w:rsidRPr="00416F47">
        <w:rPr>
          <w:sz w:val="40"/>
          <w:szCs w:val="40"/>
          <w:lang w:val="cs-CZ"/>
        </w:rPr>
        <w:t>S</w:t>
      </w:r>
      <w:r w:rsidR="00E25108" w:rsidRPr="00416F47">
        <w:rPr>
          <w:sz w:val="40"/>
          <w:szCs w:val="40"/>
          <w:lang w:val="cs-CZ"/>
        </w:rPr>
        <w:t>mlouv</w:t>
      </w:r>
      <w:r w:rsidR="008E3988">
        <w:rPr>
          <w:sz w:val="40"/>
          <w:szCs w:val="40"/>
          <w:lang w:val="cs-CZ"/>
        </w:rPr>
        <w:t>y</w:t>
      </w:r>
      <w:r w:rsidR="001D1D4B" w:rsidRPr="00416F47">
        <w:rPr>
          <w:sz w:val="40"/>
          <w:szCs w:val="40"/>
          <w:lang w:val="cs-CZ"/>
        </w:rPr>
        <w:t xml:space="preserve"> o </w:t>
      </w:r>
      <w:r>
        <w:rPr>
          <w:sz w:val="40"/>
          <w:szCs w:val="40"/>
          <w:lang w:val="cs-CZ"/>
        </w:rPr>
        <w:t xml:space="preserve">dílo </w:t>
      </w:r>
    </w:p>
    <w:p w14:paraId="537CC878" w14:textId="77777777" w:rsidR="00C04D03" w:rsidRPr="00416F47" w:rsidRDefault="00C04D03" w:rsidP="005A090B">
      <w:pPr>
        <w:pStyle w:val="Nzev"/>
        <w:tabs>
          <w:tab w:val="left" w:pos="3969"/>
        </w:tabs>
        <w:jc w:val="left"/>
        <w:rPr>
          <w:bCs/>
          <w:sz w:val="22"/>
          <w:szCs w:val="22"/>
          <w:lang w:val="cs-CZ"/>
        </w:rPr>
      </w:pPr>
    </w:p>
    <w:p w14:paraId="75237A6F" w14:textId="350077F0" w:rsidR="00EB157B" w:rsidRPr="00333F2F" w:rsidRDefault="00C04D03" w:rsidP="00074DA0">
      <w:pPr>
        <w:pStyle w:val="Nzev"/>
        <w:tabs>
          <w:tab w:val="left" w:pos="3969"/>
        </w:tabs>
        <w:jc w:val="both"/>
        <w:rPr>
          <w:bCs/>
          <w:sz w:val="22"/>
          <w:szCs w:val="22"/>
          <w:lang w:val="cs-CZ"/>
        </w:rPr>
      </w:pPr>
      <w:r w:rsidRPr="00333F2F">
        <w:rPr>
          <w:bCs/>
          <w:sz w:val="22"/>
          <w:szCs w:val="22"/>
          <w:lang w:val="cs-CZ"/>
        </w:rPr>
        <w:t>Č</w:t>
      </w:r>
      <w:r w:rsidR="00A700EA" w:rsidRPr="00333F2F">
        <w:rPr>
          <w:bCs/>
          <w:sz w:val="22"/>
          <w:szCs w:val="22"/>
          <w:lang w:val="cs-CZ"/>
        </w:rPr>
        <w:t xml:space="preserve">íslo </w:t>
      </w:r>
      <w:r w:rsidR="00FD4E73" w:rsidRPr="00333F2F">
        <w:rPr>
          <w:bCs/>
          <w:sz w:val="22"/>
          <w:szCs w:val="22"/>
          <w:lang w:val="cs-CZ"/>
        </w:rPr>
        <w:t xml:space="preserve">Smlouvy </w:t>
      </w:r>
      <w:r w:rsidR="007A0461" w:rsidRPr="00333F2F">
        <w:rPr>
          <w:bCs/>
          <w:sz w:val="22"/>
          <w:szCs w:val="22"/>
          <w:lang w:val="cs-CZ"/>
        </w:rPr>
        <w:t>O</w:t>
      </w:r>
      <w:r w:rsidR="001D1D4B" w:rsidRPr="00333F2F">
        <w:rPr>
          <w:bCs/>
          <w:sz w:val="22"/>
          <w:szCs w:val="22"/>
          <w:lang w:val="cs-CZ"/>
        </w:rPr>
        <w:t>bjednatele</w:t>
      </w:r>
      <w:r w:rsidR="005A090B" w:rsidRPr="00333F2F">
        <w:rPr>
          <w:bCs/>
          <w:sz w:val="22"/>
          <w:szCs w:val="22"/>
          <w:lang w:val="cs-CZ"/>
        </w:rPr>
        <w:t>:</w:t>
      </w:r>
      <w:r w:rsidR="005A090B" w:rsidRPr="00333F2F">
        <w:rPr>
          <w:bCs/>
          <w:sz w:val="22"/>
          <w:szCs w:val="22"/>
          <w:lang w:val="cs-CZ"/>
        </w:rPr>
        <w:tab/>
      </w:r>
      <w:r w:rsidR="00DA5199" w:rsidRPr="00333F2F">
        <w:rPr>
          <w:bCs/>
          <w:sz w:val="22"/>
          <w:szCs w:val="22"/>
          <w:lang w:val="cs-CZ"/>
        </w:rPr>
        <w:t>DOD</w:t>
      </w:r>
      <w:r w:rsidR="00AB7F52" w:rsidRPr="00333F2F">
        <w:rPr>
          <w:bCs/>
          <w:sz w:val="22"/>
          <w:szCs w:val="22"/>
          <w:lang w:val="cs-CZ"/>
        </w:rPr>
        <w:t>20242758</w:t>
      </w:r>
    </w:p>
    <w:p w14:paraId="6D1CE22B" w14:textId="5B78FF83" w:rsidR="00A700EA" w:rsidRPr="00333F2F" w:rsidRDefault="00C04D03" w:rsidP="00074DA0">
      <w:pPr>
        <w:pStyle w:val="Nzev"/>
        <w:tabs>
          <w:tab w:val="left" w:pos="3969"/>
        </w:tabs>
        <w:ind w:left="3969" w:hanging="3969"/>
        <w:jc w:val="both"/>
        <w:rPr>
          <w:bCs/>
          <w:sz w:val="22"/>
          <w:szCs w:val="22"/>
          <w:lang w:val="cs-CZ"/>
        </w:rPr>
      </w:pPr>
      <w:r w:rsidRPr="00333F2F">
        <w:rPr>
          <w:bCs/>
          <w:sz w:val="22"/>
          <w:szCs w:val="22"/>
          <w:lang w:val="cs-CZ"/>
        </w:rPr>
        <w:t>Č</w:t>
      </w:r>
      <w:r w:rsidR="00A700EA" w:rsidRPr="00333F2F">
        <w:rPr>
          <w:bCs/>
          <w:sz w:val="22"/>
          <w:szCs w:val="22"/>
          <w:lang w:val="cs-CZ"/>
        </w:rPr>
        <w:t xml:space="preserve">íslo </w:t>
      </w:r>
      <w:r w:rsidR="00FD4E73" w:rsidRPr="00333F2F">
        <w:rPr>
          <w:bCs/>
          <w:sz w:val="22"/>
          <w:szCs w:val="22"/>
          <w:lang w:val="cs-CZ"/>
        </w:rPr>
        <w:t xml:space="preserve">Smlouvy </w:t>
      </w:r>
      <w:r w:rsidR="007A0461" w:rsidRPr="00333F2F">
        <w:rPr>
          <w:bCs/>
          <w:sz w:val="22"/>
          <w:szCs w:val="22"/>
          <w:lang w:val="cs-CZ"/>
        </w:rPr>
        <w:t>Z</w:t>
      </w:r>
      <w:r w:rsidR="00FE747B" w:rsidRPr="00333F2F">
        <w:rPr>
          <w:bCs/>
          <w:sz w:val="22"/>
          <w:szCs w:val="22"/>
          <w:lang w:val="cs-CZ"/>
        </w:rPr>
        <w:t>hotovitele</w:t>
      </w:r>
      <w:r w:rsidR="005A090B" w:rsidRPr="00333F2F">
        <w:rPr>
          <w:bCs/>
          <w:sz w:val="22"/>
          <w:szCs w:val="22"/>
          <w:lang w:val="cs-CZ"/>
        </w:rPr>
        <w:t>:</w:t>
      </w:r>
      <w:r w:rsidR="005A090B" w:rsidRPr="00333F2F">
        <w:rPr>
          <w:bCs/>
          <w:sz w:val="22"/>
          <w:szCs w:val="22"/>
          <w:lang w:val="cs-CZ"/>
        </w:rPr>
        <w:tab/>
      </w:r>
      <w:r w:rsidR="00722659" w:rsidRPr="00E8746F">
        <w:rPr>
          <w:sz w:val="22"/>
          <w:szCs w:val="22"/>
          <w:highlight w:val="cyan"/>
          <w:lang w:val="cs-CZ"/>
        </w:rPr>
        <w:t xml:space="preserve">[DOPLNÍ DODAVATEL </w:t>
      </w:r>
      <w:r w:rsidR="004A6939" w:rsidRPr="00E8746F">
        <w:rPr>
          <w:sz w:val="22"/>
          <w:szCs w:val="22"/>
          <w:highlight w:val="cyan"/>
          <w:lang w:val="cs-CZ"/>
        </w:rPr>
        <w:t>PŘED UZAVŘENÍM SMLOUVY</w:t>
      </w:r>
      <w:r w:rsidR="00722659" w:rsidRPr="00E8746F">
        <w:rPr>
          <w:sz w:val="22"/>
          <w:szCs w:val="22"/>
          <w:highlight w:val="cyan"/>
          <w:lang w:val="cs-CZ"/>
        </w:rPr>
        <w:t>]</w:t>
      </w:r>
      <w:r w:rsidR="005A090B" w:rsidRPr="00333F2F">
        <w:rPr>
          <w:bCs/>
          <w:sz w:val="22"/>
          <w:szCs w:val="22"/>
          <w:lang w:val="cs-CZ"/>
        </w:rPr>
        <w:t xml:space="preserve">  </w:t>
      </w:r>
    </w:p>
    <w:p w14:paraId="081D708E" w14:textId="77777777" w:rsidR="001D1D4B" w:rsidRPr="00416F47" w:rsidRDefault="001D1D4B" w:rsidP="001D1D4B">
      <w:pPr>
        <w:pStyle w:val="Nzev"/>
        <w:jc w:val="left"/>
        <w:rPr>
          <w:bCs/>
          <w:sz w:val="22"/>
          <w:szCs w:val="22"/>
          <w:lang w:val="cs-CZ"/>
        </w:rPr>
      </w:pPr>
    </w:p>
    <w:p w14:paraId="6C739E79" w14:textId="77777777" w:rsidR="00C04D03" w:rsidRPr="00FB7744" w:rsidRDefault="00C04D03" w:rsidP="00952D5E">
      <w:pPr>
        <w:widowControl w:val="0"/>
        <w:tabs>
          <w:tab w:val="left" w:pos="0"/>
        </w:tabs>
        <w:ind w:left="360"/>
        <w:rPr>
          <w:b/>
          <w:bCs/>
          <w:sz w:val="22"/>
          <w:szCs w:val="22"/>
        </w:rPr>
      </w:pPr>
    </w:p>
    <w:p w14:paraId="2A936C36" w14:textId="77777777" w:rsidR="001D1D4B" w:rsidRPr="00333F2F" w:rsidRDefault="00312751" w:rsidP="001D1D4B">
      <w:pPr>
        <w:widowControl w:val="0"/>
        <w:tabs>
          <w:tab w:val="left" w:pos="3969"/>
        </w:tabs>
        <w:spacing w:before="120"/>
        <w:ind w:right="21"/>
        <w:jc w:val="both"/>
        <w:rPr>
          <w:b/>
          <w:sz w:val="22"/>
          <w:szCs w:val="22"/>
        </w:rPr>
      </w:pPr>
      <w:r w:rsidRPr="00333F2F">
        <w:rPr>
          <w:b/>
          <w:sz w:val="22"/>
          <w:szCs w:val="22"/>
        </w:rPr>
        <w:t>Objednatel</w:t>
      </w:r>
      <w:r w:rsidR="001D1D4B" w:rsidRPr="00333F2F">
        <w:rPr>
          <w:b/>
          <w:sz w:val="22"/>
          <w:szCs w:val="22"/>
        </w:rPr>
        <w:t>:</w:t>
      </w:r>
      <w:r w:rsidR="001D1D4B" w:rsidRPr="00333F2F">
        <w:rPr>
          <w:b/>
          <w:sz w:val="22"/>
          <w:szCs w:val="22"/>
        </w:rPr>
        <w:tab/>
        <w:t>Dopravní podnik Ostrava a.s.</w:t>
      </w:r>
    </w:p>
    <w:p w14:paraId="74AB2EF4" w14:textId="77777777" w:rsidR="001D1D4B" w:rsidRPr="00333F2F" w:rsidRDefault="001D1D4B" w:rsidP="001D1D4B">
      <w:pPr>
        <w:widowControl w:val="0"/>
        <w:tabs>
          <w:tab w:val="left" w:pos="3969"/>
        </w:tabs>
        <w:ind w:right="21"/>
        <w:rPr>
          <w:sz w:val="22"/>
          <w:szCs w:val="22"/>
        </w:rPr>
      </w:pPr>
      <w:r w:rsidRPr="00333F2F">
        <w:rPr>
          <w:sz w:val="22"/>
          <w:szCs w:val="22"/>
        </w:rPr>
        <w:t xml:space="preserve">se sídlem: </w:t>
      </w:r>
      <w:r w:rsidRPr="00333F2F">
        <w:rPr>
          <w:sz w:val="22"/>
          <w:szCs w:val="22"/>
        </w:rPr>
        <w:tab/>
        <w:t>Poděbradova 494/2, Moravská Ostrava, 702 00 Ostrava</w:t>
      </w:r>
    </w:p>
    <w:p w14:paraId="66353096" w14:textId="77777777" w:rsidR="001D1D4B" w:rsidRPr="00333F2F" w:rsidRDefault="001D1D4B" w:rsidP="001D1D4B">
      <w:pPr>
        <w:widowControl w:val="0"/>
        <w:tabs>
          <w:tab w:val="left" w:pos="3969"/>
        </w:tabs>
        <w:ind w:right="21"/>
        <w:rPr>
          <w:sz w:val="22"/>
          <w:szCs w:val="22"/>
        </w:rPr>
      </w:pPr>
      <w:r w:rsidRPr="00333F2F">
        <w:rPr>
          <w:sz w:val="22"/>
          <w:szCs w:val="22"/>
        </w:rPr>
        <w:t>právní forma:</w:t>
      </w:r>
      <w:r w:rsidRPr="00333F2F">
        <w:rPr>
          <w:sz w:val="22"/>
          <w:szCs w:val="22"/>
        </w:rPr>
        <w:tab/>
        <w:t>akciová společnost</w:t>
      </w:r>
    </w:p>
    <w:p w14:paraId="2195E4B4" w14:textId="77777777" w:rsidR="001D1D4B" w:rsidRPr="00333F2F" w:rsidRDefault="005A090B" w:rsidP="00192E59">
      <w:pPr>
        <w:widowControl w:val="0"/>
        <w:tabs>
          <w:tab w:val="left" w:pos="3969"/>
        </w:tabs>
        <w:ind w:left="3969" w:right="21" w:hanging="3969"/>
        <w:rPr>
          <w:sz w:val="22"/>
          <w:szCs w:val="22"/>
        </w:rPr>
      </w:pPr>
      <w:r w:rsidRPr="00333F2F">
        <w:rPr>
          <w:sz w:val="22"/>
          <w:szCs w:val="22"/>
        </w:rPr>
        <w:t>zapsaná v obch. rejstříku:</w:t>
      </w:r>
      <w:r w:rsidR="001D1D4B" w:rsidRPr="00333F2F">
        <w:rPr>
          <w:sz w:val="22"/>
          <w:szCs w:val="22"/>
        </w:rPr>
        <w:tab/>
        <w:t xml:space="preserve">vedeném u Krajského soudu Ostrava, </w:t>
      </w:r>
      <w:r w:rsidR="002267D5" w:rsidRPr="00333F2F">
        <w:rPr>
          <w:sz w:val="22"/>
          <w:szCs w:val="22"/>
        </w:rPr>
        <w:t xml:space="preserve">sp. zn. </w:t>
      </w:r>
      <w:r w:rsidR="001D1D4B" w:rsidRPr="00333F2F">
        <w:rPr>
          <w:sz w:val="22"/>
          <w:szCs w:val="22"/>
        </w:rPr>
        <w:t>B 1104</w:t>
      </w:r>
    </w:p>
    <w:p w14:paraId="0E738AAF" w14:textId="77777777" w:rsidR="001D1D4B" w:rsidRPr="00333F2F" w:rsidRDefault="001D1D4B" w:rsidP="001D1D4B">
      <w:pPr>
        <w:widowControl w:val="0"/>
        <w:tabs>
          <w:tab w:val="left" w:pos="3969"/>
        </w:tabs>
        <w:ind w:right="21"/>
        <w:rPr>
          <w:sz w:val="22"/>
          <w:szCs w:val="22"/>
        </w:rPr>
      </w:pPr>
      <w:r w:rsidRPr="00333F2F">
        <w:rPr>
          <w:sz w:val="22"/>
          <w:szCs w:val="22"/>
        </w:rPr>
        <w:t xml:space="preserve">IČ: </w:t>
      </w:r>
      <w:r w:rsidRPr="00333F2F">
        <w:rPr>
          <w:sz w:val="22"/>
          <w:szCs w:val="22"/>
        </w:rPr>
        <w:tab/>
        <w:t>61974757</w:t>
      </w:r>
    </w:p>
    <w:p w14:paraId="019C2562" w14:textId="12CBB023" w:rsidR="00F6658F" w:rsidRPr="00333F2F" w:rsidRDefault="001D1D4B" w:rsidP="001D1D4B">
      <w:pPr>
        <w:widowControl w:val="0"/>
        <w:tabs>
          <w:tab w:val="left" w:pos="3969"/>
        </w:tabs>
        <w:ind w:right="21"/>
        <w:rPr>
          <w:sz w:val="22"/>
          <w:szCs w:val="22"/>
        </w:rPr>
      </w:pPr>
      <w:r w:rsidRPr="00333F2F">
        <w:rPr>
          <w:sz w:val="22"/>
          <w:szCs w:val="22"/>
        </w:rPr>
        <w:t>DIČ:</w:t>
      </w:r>
      <w:r w:rsidRPr="00333F2F">
        <w:rPr>
          <w:sz w:val="22"/>
          <w:szCs w:val="22"/>
        </w:rPr>
        <w:tab/>
        <w:t>CZ61974757 plátce DPH</w:t>
      </w:r>
    </w:p>
    <w:p w14:paraId="5E52D0DB" w14:textId="77777777" w:rsidR="001D1D4B" w:rsidRPr="00333F2F" w:rsidRDefault="001D1D4B" w:rsidP="001D1D4B">
      <w:pPr>
        <w:widowControl w:val="0"/>
        <w:tabs>
          <w:tab w:val="left" w:pos="3969"/>
        </w:tabs>
        <w:ind w:right="21"/>
        <w:rPr>
          <w:sz w:val="22"/>
          <w:szCs w:val="22"/>
        </w:rPr>
      </w:pPr>
      <w:r w:rsidRPr="00333F2F">
        <w:rPr>
          <w:sz w:val="22"/>
          <w:szCs w:val="22"/>
        </w:rPr>
        <w:t>bankovní spojení:</w:t>
      </w:r>
      <w:r w:rsidRPr="00333F2F">
        <w:rPr>
          <w:sz w:val="22"/>
          <w:szCs w:val="22"/>
        </w:rPr>
        <w:tab/>
      </w:r>
      <w:bookmarkStart w:id="0" w:name="_Hlk205477504"/>
      <w:r w:rsidRPr="00333F2F">
        <w:rPr>
          <w:sz w:val="22"/>
          <w:szCs w:val="22"/>
        </w:rPr>
        <w:t xml:space="preserve">UniCredit Bank Czech Republic, a.s. </w:t>
      </w:r>
    </w:p>
    <w:bookmarkEnd w:id="0"/>
    <w:p w14:paraId="2A233A80" w14:textId="77777777" w:rsidR="001D1D4B" w:rsidRPr="00333F2F" w:rsidRDefault="001D1D4B" w:rsidP="001D1D4B">
      <w:pPr>
        <w:widowControl w:val="0"/>
        <w:tabs>
          <w:tab w:val="left" w:pos="3969"/>
        </w:tabs>
        <w:ind w:right="21"/>
        <w:rPr>
          <w:sz w:val="22"/>
          <w:szCs w:val="22"/>
        </w:rPr>
      </w:pPr>
      <w:r w:rsidRPr="00333F2F">
        <w:rPr>
          <w:sz w:val="22"/>
          <w:szCs w:val="22"/>
        </w:rPr>
        <w:t xml:space="preserve">číslo účtu: </w:t>
      </w:r>
      <w:r w:rsidRPr="00333F2F">
        <w:rPr>
          <w:sz w:val="22"/>
          <w:szCs w:val="22"/>
        </w:rPr>
        <w:tab/>
        <w:t>2105677586/2700</w:t>
      </w:r>
    </w:p>
    <w:p w14:paraId="248816BF" w14:textId="77777777" w:rsidR="00297857" w:rsidRPr="00333F2F" w:rsidRDefault="00CB316C" w:rsidP="00882C76">
      <w:pPr>
        <w:tabs>
          <w:tab w:val="left" w:pos="3969"/>
        </w:tabs>
        <w:ind w:right="21"/>
        <w:rPr>
          <w:sz w:val="22"/>
          <w:szCs w:val="22"/>
        </w:rPr>
      </w:pPr>
      <w:r w:rsidRPr="00333F2F">
        <w:rPr>
          <w:sz w:val="22"/>
          <w:szCs w:val="22"/>
        </w:rPr>
        <w:t>zastoupen</w:t>
      </w:r>
      <w:r w:rsidR="00D80272" w:rsidRPr="00333F2F">
        <w:rPr>
          <w:sz w:val="22"/>
          <w:szCs w:val="22"/>
        </w:rPr>
        <w:t>:</w:t>
      </w:r>
      <w:r w:rsidR="001D1D4B" w:rsidRPr="00333F2F">
        <w:rPr>
          <w:sz w:val="22"/>
          <w:szCs w:val="22"/>
        </w:rPr>
        <w:tab/>
      </w:r>
      <w:r w:rsidR="00297857" w:rsidRPr="00333F2F">
        <w:rPr>
          <w:sz w:val="22"/>
          <w:szCs w:val="22"/>
        </w:rPr>
        <w:t>Ing. Daniel Morys, MBA, předseda představenstva</w:t>
      </w:r>
    </w:p>
    <w:p w14:paraId="13DD537D" w14:textId="4867725E" w:rsidR="00DC71E3" w:rsidRPr="00333F2F" w:rsidRDefault="00297857" w:rsidP="00297857">
      <w:pPr>
        <w:tabs>
          <w:tab w:val="left" w:pos="3969"/>
        </w:tabs>
        <w:ind w:right="21"/>
        <w:rPr>
          <w:sz w:val="22"/>
          <w:szCs w:val="22"/>
        </w:rPr>
      </w:pPr>
      <w:r w:rsidRPr="00333F2F">
        <w:rPr>
          <w:sz w:val="22"/>
          <w:szCs w:val="22"/>
        </w:rPr>
        <w:tab/>
      </w:r>
      <w:r w:rsidR="00AE6B6A" w:rsidRPr="00AE6B6A">
        <w:rPr>
          <w:sz w:val="22"/>
          <w:szCs w:val="22"/>
        </w:rPr>
        <w:t>Ing. Martin Chovanec</w:t>
      </w:r>
      <w:r w:rsidR="00882C76" w:rsidRPr="00333F2F">
        <w:rPr>
          <w:sz w:val="22"/>
          <w:szCs w:val="22"/>
        </w:rPr>
        <w:t xml:space="preserve">, </w:t>
      </w:r>
      <w:r w:rsidRPr="00333F2F">
        <w:rPr>
          <w:sz w:val="22"/>
          <w:szCs w:val="22"/>
        </w:rPr>
        <w:t>člen představenstva</w:t>
      </w:r>
    </w:p>
    <w:p w14:paraId="11F7B1CE" w14:textId="77777777" w:rsidR="00F955E0" w:rsidRPr="00333F2F" w:rsidRDefault="00CB316C" w:rsidP="00F955E0">
      <w:pPr>
        <w:tabs>
          <w:tab w:val="left" w:pos="3969"/>
        </w:tabs>
        <w:ind w:right="21"/>
        <w:rPr>
          <w:color w:val="000000"/>
          <w:sz w:val="22"/>
          <w:szCs w:val="22"/>
        </w:rPr>
      </w:pPr>
      <w:r w:rsidRPr="00333F2F">
        <w:rPr>
          <w:rStyle w:val="Hypertextovodkaz"/>
          <w:color w:val="auto"/>
          <w:sz w:val="22"/>
          <w:szCs w:val="22"/>
          <w:u w:val="none"/>
        </w:rPr>
        <w:t>kontaktní osoba</w:t>
      </w:r>
      <w:r w:rsidR="001D1D4B" w:rsidRPr="00333F2F">
        <w:rPr>
          <w:rStyle w:val="Hypertextovodkaz"/>
          <w:color w:val="auto"/>
          <w:sz w:val="22"/>
          <w:szCs w:val="22"/>
          <w:u w:val="none"/>
        </w:rPr>
        <w:t xml:space="preserve"> ve věcech smluvních:</w:t>
      </w:r>
      <w:r w:rsidR="001D1D4B" w:rsidRPr="00333F2F">
        <w:rPr>
          <w:rStyle w:val="Hypertextovodkaz"/>
          <w:color w:val="auto"/>
          <w:sz w:val="22"/>
          <w:szCs w:val="22"/>
          <w:u w:val="none"/>
        </w:rPr>
        <w:tab/>
      </w:r>
      <w:r w:rsidR="00F955E0" w:rsidRPr="00333F2F">
        <w:rPr>
          <w:color w:val="000000"/>
          <w:sz w:val="22"/>
          <w:szCs w:val="22"/>
        </w:rPr>
        <w:t>Ing. Sylva Řezáčová, projektový manažer</w:t>
      </w:r>
    </w:p>
    <w:p w14:paraId="40E9AC26" w14:textId="666CD6D8" w:rsidR="00F955E0" w:rsidRPr="00333F2F" w:rsidRDefault="00F955E0" w:rsidP="00F955E0">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333F2F">
        <w:rPr>
          <w:rFonts w:ascii="Times New Roman" w:hAnsi="Times New Roman"/>
          <w:sz w:val="22"/>
          <w:szCs w:val="22"/>
          <w:lang w:val="cs-CZ"/>
        </w:rPr>
        <w:tab/>
        <w:t xml:space="preserve">email: </w:t>
      </w:r>
      <w:hyperlink r:id="rId8" w:history="1">
        <w:r w:rsidRPr="00333F2F">
          <w:rPr>
            <w:rFonts w:ascii="Times New Roman" w:hAnsi="Times New Roman"/>
            <w:color w:val="0000FF"/>
            <w:sz w:val="22"/>
            <w:szCs w:val="22"/>
            <w:u w:val="single"/>
            <w:lang w:val="cs-CZ"/>
          </w:rPr>
          <w:t>Sylva.Rezacova@dpo.cz</w:t>
        </w:r>
      </w:hyperlink>
      <w:r w:rsidRPr="00333F2F">
        <w:rPr>
          <w:rFonts w:ascii="Times New Roman" w:hAnsi="Times New Roman"/>
          <w:sz w:val="22"/>
          <w:szCs w:val="22"/>
          <w:lang w:val="cs-CZ"/>
        </w:rPr>
        <w:t xml:space="preserve"> , tel.: 725 903 814</w:t>
      </w:r>
    </w:p>
    <w:p w14:paraId="16426F04" w14:textId="406CB57F" w:rsidR="006B011A" w:rsidRPr="00333F2F" w:rsidRDefault="00F955E0" w:rsidP="00D444BE">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333F2F">
        <w:rPr>
          <w:rStyle w:val="Hypertextovodkaz"/>
          <w:rFonts w:ascii="Times New Roman" w:hAnsi="Times New Roman"/>
          <w:color w:val="auto"/>
          <w:sz w:val="22"/>
          <w:szCs w:val="22"/>
          <w:u w:val="none"/>
          <w:lang w:val="cs-CZ"/>
        </w:rPr>
        <w:tab/>
      </w:r>
      <w:r w:rsidR="006B011A" w:rsidRPr="00333F2F">
        <w:rPr>
          <w:rStyle w:val="Hypertextovodkaz"/>
          <w:rFonts w:ascii="Times New Roman" w:hAnsi="Times New Roman"/>
          <w:color w:val="auto"/>
          <w:sz w:val="22"/>
          <w:szCs w:val="22"/>
          <w:u w:val="none"/>
          <w:lang w:val="cs-CZ"/>
        </w:rPr>
        <w:t>tel.</w:t>
      </w:r>
      <w:r w:rsidR="00E8146B" w:rsidRPr="00333F2F">
        <w:rPr>
          <w:rStyle w:val="Hypertextovodkaz"/>
          <w:rFonts w:ascii="Times New Roman" w:hAnsi="Times New Roman"/>
          <w:color w:val="auto"/>
          <w:sz w:val="22"/>
          <w:szCs w:val="22"/>
          <w:u w:val="none"/>
          <w:lang w:val="cs-CZ"/>
        </w:rPr>
        <w:t xml:space="preserve"> 606 767 958</w:t>
      </w:r>
      <w:r w:rsidR="006B011A" w:rsidRPr="00333F2F">
        <w:rPr>
          <w:rStyle w:val="Hypertextovodkaz"/>
          <w:rFonts w:ascii="Times New Roman" w:hAnsi="Times New Roman"/>
          <w:color w:val="auto"/>
          <w:sz w:val="22"/>
          <w:szCs w:val="22"/>
          <w:u w:val="none"/>
          <w:lang w:val="cs-CZ"/>
        </w:rPr>
        <w:t xml:space="preserve">, e-mail: </w:t>
      </w:r>
      <w:hyperlink r:id="rId9" w:history="1">
        <w:r w:rsidR="00E8146B" w:rsidRPr="00333F2F">
          <w:rPr>
            <w:rStyle w:val="Hypertextovodkaz"/>
            <w:rFonts w:ascii="Times New Roman" w:hAnsi="Times New Roman"/>
            <w:sz w:val="22"/>
            <w:szCs w:val="22"/>
            <w:lang w:val="cs-CZ"/>
          </w:rPr>
          <w:t>martin.chovanec@dpo.cz</w:t>
        </w:r>
      </w:hyperlink>
    </w:p>
    <w:p w14:paraId="41D34354" w14:textId="4D84C73C" w:rsidR="001D1D4B" w:rsidRPr="00333F2F" w:rsidRDefault="007C29A0" w:rsidP="001D1D4B">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sidRPr="00333F2F">
        <w:rPr>
          <w:rFonts w:ascii="Times New Roman" w:hAnsi="Times New Roman"/>
          <w:color w:val="auto"/>
          <w:sz w:val="22"/>
          <w:szCs w:val="22"/>
          <w:lang w:val="cs-CZ"/>
        </w:rPr>
        <w:tab/>
      </w:r>
      <w:r w:rsidR="00E8146B" w:rsidRPr="00333F2F">
        <w:rPr>
          <w:rFonts w:ascii="Times New Roman" w:hAnsi="Times New Roman"/>
          <w:color w:val="auto"/>
          <w:sz w:val="22"/>
          <w:szCs w:val="22"/>
          <w:lang w:val="cs-CZ"/>
        </w:rPr>
        <w:t>Jiří Ulmann</w:t>
      </w:r>
      <w:r w:rsidR="006B011A" w:rsidRPr="00333F2F">
        <w:rPr>
          <w:rFonts w:ascii="Times New Roman" w:hAnsi="Times New Roman"/>
          <w:color w:val="auto"/>
          <w:sz w:val="22"/>
          <w:szCs w:val="22"/>
          <w:lang w:val="cs-CZ"/>
        </w:rPr>
        <w:t>,</w:t>
      </w:r>
      <w:r w:rsidR="00F955E0" w:rsidRPr="00333F2F">
        <w:rPr>
          <w:rFonts w:ascii="Times New Roman" w:hAnsi="Times New Roman"/>
          <w:color w:val="auto"/>
          <w:sz w:val="22"/>
          <w:szCs w:val="22"/>
          <w:lang w:val="cs-CZ"/>
        </w:rPr>
        <w:t xml:space="preserve"> </w:t>
      </w:r>
      <w:r w:rsidR="006B011A" w:rsidRPr="00333F2F">
        <w:rPr>
          <w:rFonts w:ascii="Times New Roman" w:hAnsi="Times New Roman"/>
          <w:color w:val="auto"/>
          <w:sz w:val="22"/>
          <w:szCs w:val="22"/>
          <w:lang w:val="cs-CZ"/>
        </w:rPr>
        <w:t>projektový manažer</w:t>
      </w:r>
    </w:p>
    <w:p w14:paraId="60CAC33B" w14:textId="372499A0" w:rsidR="006B011A" w:rsidRPr="00333F2F" w:rsidRDefault="006B011A" w:rsidP="001D1D4B">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sidRPr="00333F2F">
        <w:rPr>
          <w:rFonts w:ascii="Times New Roman" w:hAnsi="Times New Roman"/>
          <w:color w:val="auto"/>
          <w:sz w:val="22"/>
          <w:szCs w:val="22"/>
          <w:lang w:val="cs-CZ"/>
        </w:rPr>
        <w:tab/>
        <w:t xml:space="preserve">tel. </w:t>
      </w:r>
      <w:r w:rsidR="00E8146B" w:rsidRPr="00333F2F">
        <w:rPr>
          <w:rFonts w:ascii="Times New Roman" w:hAnsi="Times New Roman"/>
          <w:color w:val="auto"/>
          <w:sz w:val="22"/>
          <w:szCs w:val="22"/>
          <w:lang w:val="cs-CZ"/>
        </w:rPr>
        <w:t>721 441 320</w:t>
      </w:r>
      <w:r w:rsidRPr="00333F2F">
        <w:rPr>
          <w:rFonts w:ascii="Times New Roman" w:hAnsi="Times New Roman"/>
          <w:color w:val="auto"/>
          <w:sz w:val="22"/>
          <w:szCs w:val="22"/>
          <w:lang w:val="cs-CZ"/>
        </w:rPr>
        <w:t xml:space="preserve">, e-mail: </w:t>
      </w:r>
      <w:hyperlink r:id="rId10" w:history="1">
        <w:r w:rsidR="00E8146B" w:rsidRPr="00333F2F">
          <w:rPr>
            <w:rStyle w:val="Hypertextovodkaz"/>
            <w:rFonts w:ascii="Times New Roman" w:hAnsi="Times New Roman"/>
            <w:sz w:val="22"/>
            <w:szCs w:val="22"/>
            <w:lang w:val="cs-CZ"/>
          </w:rPr>
          <w:t>jiri.ulmann@dpo.cz</w:t>
        </w:r>
      </w:hyperlink>
    </w:p>
    <w:p w14:paraId="5CFD8256" w14:textId="7DCABA8E" w:rsidR="00297857" w:rsidRPr="00333F2F" w:rsidRDefault="00CB316C" w:rsidP="00F955E0">
      <w:pPr>
        <w:pStyle w:val="Text"/>
        <w:widowControl w:val="0"/>
        <w:tabs>
          <w:tab w:val="clear" w:pos="227"/>
          <w:tab w:val="left" w:pos="3969"/>
        </w:tabs>
        <w:spacing w:before="60" w:line="240" w:lineRule="auto"/>
        <w:ind w:right="23"/>
        <w:rPr>
          <w:rFonts w:ascii="Times New Roman" w:hAnsi="Times New Roman"/>
          <w:sz w:val="22"/>
          <w:szCs w:val="22"/>
          <w:lang w:val="cs-CZ"/>
        </w:rPr>
      </w:pPr>
      <w:r w:rsidRPr="00333F2F">
        <w:rPr>
          <w:rStyle w:val="Hypertextovodkaz"/>
          <w:rFonts w:ascii="Times New Roman" w:hAnsi="Times New Roman"/>
          <w:color w:val="auto"/>
          <w:sz w:val="22"/>
          <w:szCs w:val="22"/>
          <w:u w:val="none"/>
          <w:lang w:val="cs-CZ"/>
        </w:rPr>
        <w:t>kontaktní osoba</w:t>
      </w:r>
      <w:r w:rsidR="001D1D4B" w:rsidRPr="00333F2F">
        <w:rPr>
          <w:rStyle w:val="Hypertextovodkaz"/>
          <w:rFonts w:ascii="Times New Roman" w:hAnsi="Times New Roman"/>
          <w:color w:val="auto"/>
          <w:sz w:val="22"/>
          <w:szCs w:val="22"/>
          <w:u w:val="none"/>
          <w:lang w:val="cs-CZ"/>
        </w:rPr>
        <w:t xml:space="preserve"> ve věcech technických:</w:t>
      </w:r>
      <w:r w:rsidR="001D1D4B" w:rsidRPr="00333F2F">
        <w:rPr>
          <w:rStyle w:val="Hypertextovodkaz"/>
          <w:rFonts w:ascii="Times New Roman" w:hAnsi="Times New Roman"/>
          <w:color w:val="auto"/>
          <w:sz w:val="22"/>
          <w:szCs w:val="22"/>
          <w:u w:val="none"/>
          <w:lang w:val="cs-CZ"/>
        </w:rPr>
        <w:tab/>
      </w:r>
      <w:r w:rsidR="00297857" w:rsidRPr="00333F2F">
        <w:rPr>
          <w:rStyle w:val="Hypertextovodkaz"/>
          <w:rFonts w:ascii="Times New Roman" w:hAnsi="Times New Roman"/>
          <w:color w:val="auto"/>
          <w:sz w:val="22"/>
          <w:szCs w:val="22"/>
          <w:u w:val="none"/>
          <w:lang w:val="cs-CZ"/>
        </w:rPr>
        <w:t xml:space="preserve">Ing. Petr Tomala, </w:t>
      </w:r>
      <w:r w:rsidR="00297857" w:rsidRPr="00333F2F">
        <w:rPr>
          <w:rFonts w:ascii="Times New Roman" w:hAnsi="Times New Roman"/>
          <w:color w:val="auto"/>
          <w:sz w:val="22"/>
          <w:szCs w:val="22"/>
          <w:lang w:val="cs-CZ"/>
        </w:rPr>
        <w:t>vedoucí odboru kolejová vozidla</w:t>
      </w:r>
      <w:r w:rsidR="00297857" w:rsidRPr="00333F2F">
        <w:rPr>
          <w:rFonts w:ascii="Times New Roman" w:hAnsi="Times New Roman"/>
          <w:sz w:val="22"/>
          <w:szCs w:val="22"/>
          <w:lang w:val="cs-CZ"/>
        </w:rPr>
        <w:t>,</w:t>
      </w:r>
    </w:p>
    <w:p w14:paraId="047DFD3B" w14:textId="77777777" w:rsidR="00297857" w:rsidRPr="00333F2F" w:rsidRDefault="00297857" w:rsidP="00297857">
      <w:pPr>
        <w:pStyle w:val="Text"/>
        <w:widowControl w:val="0"/>
        <w:tabs>
          <w:tab w:val="clear" w:pos="227"/>
          <w:tab w:val="left" w:pos="3969"/>
        </w:tabs>
        <w:spacing w:line="240" w:lineRule="auto"/>
        <w:ind w:right="21"/>
        <w:rPr>
          <w:rStyle w:val="Hypertextovodkaz"/>
          <w:rFonts w:ascii="Times New Roman" w:hAnsi="Times New Roman"/>
          <w:sz w:val="22"/>
          <w:szCs w:val="22"/>
          <w:lang w:val="cs-CZ"/>
        </w:rPr>
      </w:pPr>
      <w:r w:rsidRPr="00333F2F">
        <w:rPr>
          <w:rFonts w:ascii="Times New Roman" w:hAnsi="Times New Roman"/>
          <w:sz w:val="22"/>
          <w:szCs w:val="22"/>
          <w:lang w:val="cs-CZ"/>
        </w:rPr>
        <w:tab/>
        <w:t xml:space="preserve">tel. 597 402 440, e-mail: </w:t>
      </w:r>
      <w:hyperlink r:id="rId11" w:history="1">
        <w:r w:rsidRPr="00333F2F">
          <w:rPr>
            <w:rStyle w:val="Hypertextovodkaz"/>
            <w:rFonts w:ascii="Times New Roman" w:hAnsi="Times New Roman"/>
            <w:sz w:val="22"/>
            <w:szCs w:val="22"/>
            <w:lang w:val="cs-CZ"/>
          </w:rPr>
          <w:t>petr.tomala@dpo.cz</w:t>
        </w:r>
      </w:hyperlink>
    </w:p>
    <w:p w14:paraId="705EF865" w14:textId="56BD5483" w:rsidR="00297857" w:rsidRPr="00333F2F" w:rsidRDefault="00297857" w:rsidP="00F955E0">
      <w:pPr>
        <w:pStyle w:val="Text"/>
        <w:widowControl w:val="0"/>
        <w:tabs>
          <w:tab w:val="clear" w:pos="227"/>
          <w:tab w:val="left" w:pos="3969"/>
        </w:tabs>
        <w:spacing w:before="60" w:line="240" w:lineRule="auto"/>
        <w:ind w:right="23"/>
        <w:rPr>
          <w:rFonts w:ascii="Times New Roman" w:hAnsi="Times New Roman"/>
          <w:sz w:val="22"/>
          <w:szCs w:val="22"/>
          <w:lang w:val="cs-CZ"/>
        </w:rPr>
      </w:pPr>
      <w:r w:rsidRPr="00E8746F">
        <w:rPr>
          <w:rStyle w:val="Hypertextovodkaz"/>
          <w:rFonts w:ascii="Times New Roman" w:hAnsi="Times New Roman"/>
          <w:color w:val="auto"/>
          <w:u w:val="none"/>
          <w:lang w:val="cs-CZ"/>
        </w:rPr>
        <w:tab/>
      </w:r>
      <w:r w:rsidRPr="00333F2F">
        <w:rPr>
          <w:rStyle w:val="Hypertextovodkaz"/>
          <w:rFonts w:ascii="Times New Roman" w:hAnsi="Times New Roman"/>
          <w:color w:val="auto"/>
          <w:sz w:val="22"/>
          <w:szCs w:val="22"/>
          <w:u w:val="none"/>
          <w:lang w:val="cs-CZ"/>
        </w:rPr>
        <w:t xml:space="preserve">Tomáš Benda, </w:t>
      </w:r>
      <w:r w:rsidRPr="00333F2F">
        <w:rPr>
          <w:rFonts w:ascii="Times New Roman" w:hAnsi="Times New Roman"/>
          <w:color w:val="auto"/>
          <w:sz w:val="22"/>
          <w:szCs w:val="22"/>
          <w:lang w:val="cs-CZ"/>
        </w:rPr>
        <w:t>vedoucí odboru silniční vozidla</w:t>
      </w:r>
      <w:r w:rsidRPr="00333F2F">
        <w:rPr>
          <w:rFonts w:ascii="Times New Roman" w:hAnsi="Times New Roman"/>
          <w:sz w:val="22"/>
          <w:szCs w:val="22"/>
          <w:lang w:val="cs-CZ"/>
        </w:rPr>
        <w:t>,</w:t>
      </w:r>
    </w:p>
    <w:p w14:paraId="066C27B7" w14:textId="77777777" w:rsidR="00297857" w:rsidRPr="00333F2F" w:rsidRDefault="00297857" w:rsidP="00297857">
      <w:pPr>
        <w:pStyle w:val="Text"/>
        <w:widowControl w:val="0"/>
        <w:tabs>
          <w:tab w:val="clear" w:pos="227"/>
          <w:tab w:val="left" w:pos="3969"/>
        </w:tabs>
        <w:spacing w:line="240" w:lineRule="auto"/>
        <w:ind w:right="21"/>
        <w:rPr>
          <w:rStyle w:val="Hypertextovodkaz"/>
          <w:rFonts w:ascii="Times New Roman" w:hAnsi="Times New Roman"/>
          <w:sz w:val="22"/>
          <w:szCs w:val="22"/>
          <w:lang w:val="cs-CZ"/>
        </w:rPr>
      </w:pPr>
      <w:r w:rsidRPr="00333F2F">
        <w:rPr>
          <w:rFonts w:ascii="Times New Roman" w:hAnsi="Times New Roman"/>
          <w:sz w:val="22"/>
          <w:szCs w:val="22"/>
          <w:lang w:val="cs-CZ"/>
        </w:rPr>
        <w:tab/>
        <w:t xml:space="preserve">tel. 597 402 800, e-mail: </w:t>
      </w:r>
      <w:hyperlink r:id="rId12" w:history="1">
        <w:r w:rsidRPr="00333F2F">
          <w:rPr>
            <w:rStyle w:val="Hypertextovodkaz"/>
            <w:rFonts w:ascii="Times New Roman" w:hAnsi="Times New Roman"/>
            <w:sz w:val="22"/>
            <w:szCs w:val="22"/>
            <w:lang w:val="cs-CZ"/>
          </w:rPr>
          <w:t>tomas.benda@dpo.cz</w:t>
        </w:r>
      </w:hyperlink>
    </w:p>
    <w:p w14:paraId="6BBDD788" w14:textId="3710B8AD" w:rsidR="008413F9" w:rsidRPr="00333F2F" w:rsidRDefault="007C29A0" w:rsidP="00F955E0">
      <w:pPr>
        <w:pStyle w:val="Text"/>
        <w:widowControl w:val="0"/>
        <w:tabs>
          <w:tab w:val="clear" w:pos="227"/>
          <w:tab w:val="left" w:pos="3969"/>
        </w:tabs>
        <w:spacing w:before="60" w:line="240" w:lineRule="auto"/>
        <w:ind w:left="3969" w:right="23" w:hanging="3969"/>
        <w:rPr>
          <w:rStyle w:val="Hypertextovodkaz"/>
          <w:rFonts w:ascii="Times New Roman" w:hAnsi="Times New Roman"/>
          <w:color w:val="auto"/>
          <w:sz w:val="22"/>
          <w:szCs w:val="22"/>
          <w:u w:val="none"/>
          <w:lang w:val="cs-CZ"/>
        </w:rPr>
      </w:pPr>
      <w:r w:rsidRPr="00333F2F">
        <w:rPr>
          <w:rStyle w:val="Hypertextovodkaz"/>
          <w:rFonts w:ascii="Times New Roman" w:hAnsi="Times New Roman"/>
          <w:color w:val="auto"/>
          <w:sz w:val="22"/>
          <w:szCs w:val="22"/>
          <w:u w:val="none"/>
          <w:lang w:val="cs-CZ"/>
        </w:rPr>
        <w:tab/>
      </w:r>
      <w:r w:rsidR="008413F9" w:rsidRPr="00333F2F">
        <w:rPr>
          <w:rStyle w:val="Hypertextovodkaz"/>
          <w:rFonts w:ascii="Times New Roman" w:hAnsi="Times New Roman"/>
          <w:color w:val="auto"/>
          <w:sz w:val="22"/>
          <w:szCs w:val="22"/>
          <w:u w:val="none"/>
          <w:lang w:val="cs-CZ"/>
        </w:rPr>
        <w:t xml:space="preserve">Andrea </w:t>
      </w:r>
      <w:proofErr w:type="spellStart"/>
      <w:r w:rsidR="008413F9" w:rsidRPr="00333F2F">
        <w:rPr>
          <w:rStyle w:val="Hypertextovodkaz"/>
          <w:rFonts w:ascii="Times New Roman" w:hAnsi="Times New Roman"/>
          <w:color w:val="auto"/>
          <w:sz w:val="22"/>
          <w:szCs w:val="22"/>
          <w:u w:val="none"/>
          <w:lang w:val="cs-CZ"/>
        </w:rPr>
        <w:t>Videnková</w:t>
      </w:r>
      <w:proofErr w:type="spellEnd"/>
      <w:r w:rsidRPr="00333F2F">
        <w:rPr>
          <w:rStyle w:val="Hypertextovodkaz"/>
          <w:rFonts w:ascii="Times New Roman" w:hAnsi="Times New Roman"/>
          <w:color w:val="auto"/>
          <w:sz w:val="22"/>
          <w:szCs w:val="22"/>
          <w:u w:val="none"/>
          <w:lang w:val="cs-CZ"/>
        </w:rPr>
        <w:t>,</w:t>
      </w:r>
      <w:r w:rsidR="00F955E0" w:rsidRPr="00333F2F">
        <w:rPr>
          <w:rStyle w:val="Hypertextovodkaz"/>
          <w:rFonts w:ascii="Times New Roman" w:hAnsi="Times New Roman"/>
          <w:color w:val="auto"/>
          <w:sz w:val="22"/>
          <w:szCs w:val="22"/>
          <w:u w:val="none"/>
          <w:lang w:val="cs-CZ"/>
        </w:rPr>
        <w:t xml:space="preserve"> </w:t>
      </w:r>
      <w:r w:rsidRPr="00333F2F">
        <w:rPr>
          <w:rStyle w:val="Hypertextovodkaz"/>
          <w:rFonts w:ascii="Times New Roman" w:hAnsi="Times New Roman"/>
          <w:color w:val="auto"/>
          <w:sz w:val="22"/>
          <w:szCs w:val="22"/>
          <w:u w:val="none"/>
          <w:lang w:val="cs-CZ"/>
        </w:rPr>
        <w:t xml:space="preserve">vedoucí oddělení </w:t>
      </w:r>
      <w:r w:rsidR="008413F9" w:rsidRPr="00333F2F">
        <w:rPr>
          <w:rStyle w:val="Hypertextovodkaz"/>
          <w:rFonts w:ascii="Times New Roman" w:hAnsi="Times New Roman"/>
          <w:color w:val="auto"/>
          <w:sz w:val="22"/>
          <w:szCs w:val="22"/>
          <w:u w:val="none"/>
          <w:lang w:val="cs-CZ"/>
        </w:rPr>
        <w:t>dopravní infomační systémy</w:t>
      </w:r>
    </w:p>
    <w:p w14:paraId="6D028034" w14:textId="77777777" w:rsidR="00343C88" w:rsidRPr="00333F2F" w:rsidRDefault="00192E59" w:rsidP="006652B1">
      <w:pPr>
        <w:pStyle w:val="Text"/>
        <w:widowControl w:val="0"/>
        <w:tabs>
          <w:tab w:val="clear" w:pos="227"/>
          <w:tab w:val="left" w:pos="1692"/>
          <w:tab w:val="left" w:pos="3969"/>
        </w:tabs>
        <w:spacing w:line="240" w:lineRule="auto"/>
        <w:ind w:right="21"/>
        <w:rPr>
          <w:rStyle w:val="Hypertextovodkaz"/>
          <w:rFonts w:ascii="Times New Roman" w:hAnsi="Times New Roman"/>
          <w:sz w:val="22"/>
          <w:szCs w:val="22"/>
          <w:lang w:val="cs-CZ"/>
        </w:rPr>
      </w:pPr>
      <w:r w:rsidRPr="00333F2F">
        <w:rPr>
          <w:rStyle w:val="Hypertextovodkaz"/>
          <w:rFonts w:ascii="Times New Roman" w:hAnsi="Times New Roman"/>
          <w:color w:val="auto"/>
          <w:sz w:val="22"/>
          <w:szCs w:val="22"/>
          <w:u w:val="none"/>
          <w:lang w:val="cs-CZ"/>
        </w:rPr>
        <w:tab/>
      </w:r>
      <w:r w:rsidR="00FF016D" w:rsidRPr="00333F2F">
        <w:rPr>
          <w:rStyle w:val="Hypertextovodkaz"/>
          <w:rFonts w:ascii="Times New Roman" w:hAnsi="Times New Roman"/>
          <w:color w:val="auto"/>
          <w:sz w:val="22"/>
          <w:szCs w:val="22"/>
          <w:u w:val="none"/>
          <w:lang w:val="cs-CZ"/>
        </w:rPr>
        <w:tab/>
      </w:r>
      <w:r w:rsidRPr="00333F2F">
        <w:rPr>
          <w:rStyle w:val="Hypertextovodkaz"/>
          <w:rFonts w:ascii="Times New Roman" w:hAnsi="Times New Roman"/>
          <w:color w:val="auto"/>
          <w:sz w:val="22"/>
          <w:szCs w:val="22"/>
          <w:u w:val="none"/>
          <w:lang w:val="cs-CZ"/>
        </w:rPr>
        <w:t xml:space="preserve">Tel. </w:t>
      </w:r>
      <w:r w:rsidR="008413F9" w:rsidRPr="00333F2F">
        <w:rPr>
          <w:rStyle w:val="Hypertextovodkaz"/>
          <w:rFonts w:ascii="Times New Roman" w:hAnsi="Times New Roman"/>
          <w:color w:val="auto"/>
          <w:sz w:val="22"/>
          <w:szCs w:val="22"/>
          <w:u w:val="none"/>
          <w:lang w:val="cs-CZ"/>
        </w:rPr>
        <w:t>602 638 174</w:t>
      </w:r>
      <w:r w:rsidRPr="00333F2F">
        <w:rPr>
          <w:rStyle w:val="Hypertextovodkaz"/>
          <w:rFonts w:ascii="Times New Roman" w:hAnsi="Times New Roman"/>
          <w:color w:val="auto"/>
          <w:sz w:val="22"/>
          <w:szCs w:val="22"/>
          <w:u w:val="none"/>
          <w:lang w:val="cs-CZ"/>
        </w:rPr>
        <w:t xml:space="preserve">, e-mail: </w:t>
      </w:r>
      <w:hyperlink r:id="rId13" w:history="1">
        <w:r w:rsidR="008413F9" w:rsidRPr="00333F2F">
          <w:rPr>
            <w:rStyle w:val="Hypertextovodkaz"/>
            <w:rFonts w:ascii="Times New Roman" w:hAnsi="Times New Roman"/>
            <w:sz w:val="22"/>
            <w:szCs w:val="22"/>
            <w:lang w:val="cs-CZ"/>
          </w:rPr>
          <w:t>andrea.videnkova@dpo.cz</w:t>
        </w:r>
      </w:hyperlink>
    </w:p>
    <w:p w14:paraId="74624A0E" w14:textId="7C51D800" w:rsidR="006B011A" w:rsidRPr="00333F2F" w:rsidRDefault="006B011A" w:rsidP="00F955E0">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333F2F">
        <w:rPr>
          <w:rStyle w:val="Hypertextovodkaz"/>
          <w:rFonts w:ascii="Times New Roman" w:hAnsi="Times New Roman"/>
          <w:color w:val="auto"/>
          <w:sz w:val="22"/>
          <w:szCs w:val="22"/>
          <w:u w:val="none"/>
          <w:lang w:val="cs-CZ"/>
        </w:rPr>
        <w:tab/>
        <w:t>Tomáš Klein,</w:t>
      </w:r>
      <w:r w:rsidR="00F955E0" w:rsidRPr="00333F2F">
        <w:rPr>
          <w:rStyle w:val="Hypertextovodkaz"/>
          <w:rFonts w:ascii="Times New Roman" w:hAnsi="Times New Roman"/>
          <w:color w:val="auto"/>
          <w:sz w:val="22"/>
          <w:szCs w:val="22"/>
          <w:u w:val="none"/>
          <w:lang w:val="cs-CZ"/>
        </w:rPr>
        <w:t xml:space="preserve"> </w:t>
      </w:r>
      <w:r w:rsidRPr="00333F2F">
        <w:rPr>
          <w:rStyle w:val="Hypertextovodkaz"/>
          <w:rFonts w:ascii="Times New Roman" w:hAnsi="Times New Roman"/>
          <w:color w:val="auto"/>
          <w:sz w:val="22"/>
          <w:szCs w:val="22"/>
          <w:u w:val="none"/>
          <w:lang w:val="cs-CZ"/>
        </w:rPr>
        <w:t>vedoucí střediska údržba DIS</w:t>
      </w:r>
    </w:p>
    <w:p w14:paraId="79BFDE23" w14:textId="77777777" w:rsidR="006B011A" w:rsidRPr="00333F2F" w:rsidRDefault="006B011A" w:rsidP="006B011A">
      <w:pPr>
        <w:pStyle w:val="Text"/>
        <w:widowControl w:val="0"/>
        <w:tabs>
          <w:tab w:val="clear" w:pos="227"/>
          <w:tab w:val="left" w:pos="3969"/>
        </w:tabs>
        <w:spacing w:line="240" w:lineRule="auto"/>
        <w:ind w:right="21"/>
        <w:rPr>
          <w:rStyle w:val="Hypertextovodkaz"/>
          <w:rFonts w:ascii="Times New Roman" w:hAnsi="Times New Roman"/>
          <w:color w:val="auto"/>
          <w:sz w:val="22"/>
          <w:szCs w:val="22"/>
          <w:u w:val="none"/>
          <w:lang w:val="cs-CZ"/>
        </w:rPr>
      </w:pPr>
      <w:r w:rsidRPr="00333F2F">
        <w:rPr>
          <w:rStyle w:val="Hypertextovodkaz"/>
          <w:rFonts w:ascii="Times New Roman" w:hAnsi="Times New Roman"/>
          <w:color w:val="auto"/>
          <w:sz w:val="22"/>
          <w:szCs w:val="22"/>
          <w:u w:val="none"/>
          <w:lang w:val="cs-CZ"/>
        </w:rPr>
        <w:tab/>
        <w:t xml:space="preserve">Tel. 597 401 188, e-mail: </w:t>
      </w:r>
      <w:hyperlink r:id="rId14" w:history="1">
        <w:r w:rsidRPr="00333F2F">
          <w:rPr>
            <w:rStyle w:val="Hypertextovodkaz"/>
            <w:rFonts w:ascii="Times New Roman" w:hAnsi="Times New Roman"/>
            <w:sz w:val="22"/>
            <w:szCs w:val="22"/>
            <w:lang w:val="cs-CZ"/>
          </w:rPr>
          <w:t>tomas.klein@dpo.cz</w:t>
        </w:r>
      </w:hyperlink>
    </w:p>
    <w:p w14:paraId="50B9EA03" w14:textId="439B6633" w:rsidR="006B011A" w:rsidRPr="00333F2F" w:rsidRDefault="00F955E0" w:rsidP="00F955E0">
      <w:pPr>
        <w:pStyle w:val="Text"/>
        <w:widowControl w:val="0"/>
        <w:tabs>
          <w:tab w:val="clear" w:pos="227"/>
          <w:tab w:val="left" w:pos="3969"/>
        </w:tabs>
        <w:spacing w:line="240" w:lineRule="auto"/>
        <w:ind w:left="3969" w:right="21" w:hanging="3969"/>
        <w:rPr>
          <w:rStyle w:val="Hypertextovodkaz"/>
          <w:rFonts w:ascii="Times New Roman" w:hAnsi="Times New Roman"/>
          <w:color w:val="auto"/>
          <w:sz w:val="22"/>
          <w:szCs w:val="22"/>
          <w:u w:val="none"/>
          <w:lang w:val="cs-CZ"/>
        </w:rPr>
      </w:pPr>
      <w:r w:rsidRPr="00333F2F">
        <w:rPr>
          <w:rFonts w:ascii="Times New Roman" w:hAnsi="Times New Roman"/>
          <w:sz w:val="22"/>
          <w:szCs w:val="22"/>
          <w:lang w:val="cs-CZ"/>
        </w:rPr>
        <w:t xml:space="preserve">osoba oprávněná pro změny </w:t>
      </w:r>
      <w:r w:rsidR="0071619E">
        <w:rPr>
          <w:rFonts w:ascii="Times New Roman" w:hAnsi="Times New Roman"/>
          <w:sz w:val="22"/>
          <w:szCs w:val="22"/>
          <w:lang w:val="cs-CZ"/>
        </w:rPr>
        <w:t>D</w:t>
      </w:r>
      <w:r w:rsidRPr="00333F2F">
        <w:rPr>
          <w:rFonts w:ascii="Times New Roman" w:hAnsi="Times New Roman"/>
          <w:sz w:val="22"/>
          <w:szCs w:val="22"/>
          <w:lang w:val="cs-CZ"/>
        </w:rPr>
        <w:t>íla:</w:t>
      </w:r>
      <w:r w:rsidRPr="00333F2F">
        <w:rPr>
          <w:rFonts w:ascii="Times New Roman" w:hAnsi="Times New Roman"/>
          <w:sz w:val="22"/>
          <w:szCs w:val="22"/>
          <w:lang w:val="cs-CZ"/>
        </w:rPr>
        <w:tab/>
        <w:t xml:space="preserve">Ing. Martin Chovanec, </w:t>
      </w:r>
      <w:r w:rsidRPr="00E8746F">
        <w:rPr>
          <w:rFonts w:ascii="Times New Roman" w:hAnsi="Times New Roman"/>
          <w:sz w:val="22"/>
          <w:szCs w:val="22"/>
          <w:lang w:val="cs-CZ"/>
        </w:rPr>
        <w:t>ředitel úseku rozvoj a údržba majetku</w:t>
      </w:r>
    </w:p>
    <w:p w14:paraId="07535454" w14:textId="77777777" w:rsidR="001D1D4B" w:rsidRPr="00333F2F" w:rsidRDefault="001D1D4B" w:rsidP="00192E59">
      <w:pPr>
        <w:pStyle w:val="Text"/>
        <w:widowControl w:val="0"/>
        <w:tabs>
          <w:tab w:val="clear" w:pos="227"/>
          <w:tab w:val="left" w:pos="3969"/>
        </w:tabs>
        <w:spacing w:line="240" w:lineRule="auto"/>
        <w:ind w:right="21"/>
        <w:rPr>
          <w:rFonts w:ascii="Times New Roman" w:hAnsi="Times New Roman"/>
          <w:b/>
          <w:sz w:val="22"/>
          <w:szCs w:val="22"/>
          <w:lang w:val="cs-CZ"/>
        </w:rPr>
      </w:pPr>
      <w:r w:rsidRPr="00333F2F">
        <w:rPr>
          <w:rFonts w:ascii="Times New Roman" w:hAnsi="Times New Roman"/>
          <w:sz w:val="22"/>
          <w:szCs w:val="22"/>
          <w:lang w:val="cs-CZ"/>
        </w:rPr>
        <w:t>dále jen</w:t>
      </w:r>
      <w:r w:rsidRPr="00333F2F">
        <w:rPr>
          <w:rFonts w:ascii="Times New Roman" w:hAnsi="Times New Roman"/>
          <w:b/>
          <w:sz w:val="22"/>
          <w:szCs w:val="22"/>
          <w:lang w:val="cs-CZ"/>
        </w:rPr>
        <w:t xml:space="preserve"> „</w:t>
      </w:r>
      <w:r w:rsidR="007A0461" w:rsidRPr="00333F2F">
        <w:rPr>
          <w:rFonts w:ascii="Times New Roman" w:hAnsi="Times New Roman"/>
          <w:b/>
          <w:sz w:val="22"/>
          <w:szCs w:val="22"/>
          <w:lang w:val="cs-CZ"/>
        </w:rPr>
        <w:t>O</w:t>
      </w:r>
      <w:r w:rsidR="00312751" w:rsidRPr="00333F2F">
        <w:rPr>
          <w:rFonts w:ascii="Times New Roman" w:hAnsi="Times New Roman"/>
          <w:b/>
          <w:sz w:val="22"/>
          <w:szCs w:val="22"/>
          <w:lang w:val="cs-CZ"/>
        </w:rPr>
        <w:t>bjednatel</w:t>
      </w:r>
      <w:r w:rsidRPr="00333F2F">
        <w:rPr>
          <w:rFonts w:ascii="Times New Roman" w:hAnsi="Times New Roman"/>
          <w:b/>
          <w:sz w:val="22"/>
          <w:szCs w:val="22"/>
          <w:lang w:val="cs-CZ"/>
        </w:rPr>
        <w:t>“</w:t>
      </w:r>
    </w:p>
    <w:p w14:paraId="22D6C8D3" w14:textId="77777777" w:rsidR="001D1D4B" w:rsidRPr="00FB7744" w:rsidRDefault="001D1D4B" w:rsidP="005A090B">
      <w:pPr>
        <w:widowControl w:val="0"/>
        <w:ind w:right="21"/>
        <w:jc w:val="both"/>
        <w:rPr>
          <w:sz w:val="22"/>
          <w:szCs w:val="22"/>
        </w:rPr>
      </w:pPr>
    </w:p>
    <w:p w14:paraId="24E303DF" w14:textId="77777777" w:rsidR="001D1D4B" w:rsidRPr="00FB7744" w:rsidRDefault="001D1D4B" w:rsidP="001D1D4B">
      <w:pPr>
        <w:widowControl w:val="0"/>
        <w:ind w:right="21"/>
        <w:jc w:val="both"/>
        <w:rPr>
          <w:sz w:val="22"/>
          <w:szCs w:val="22"/>
        </w:rPr>
      </w:pPr>
      <w:r w:rsidRPr="00FB7744">
        <w:rPr>
          <w:sz w:val="22"/>
          <w:szCs w:val="22"/>
        </w:rPr>
        <w:t>a</w:t>
      </w:r>
    </w:p>
    <w:p w14:paraId="341844D9" w14:textId="77777777" w:rsidR="001D1D4B" w:rsidRPr="00FB7744" w:rsidRDefault="001D1D4B" w:rsidP="001D1D4B">
      <w:pPr>
        <w:widowControl w:val="0"/>
        <w:ind w:right="21"/>
        <w:jc w:val="both"/>
        <w:rPr>
          <w:sz w:val="22"/>
          <w:szCs w:val="22"/>
        </w:rPr>
      </w:pPr>
    </w:p>
    <w:p w14:paraId="22161393" w14:textId="77777777" w:rsidR="001D1D4B" w:rsidRPr="008C0C06" w:rsidRDefault="00312751" w:rsidP="00B51A35">
      <w:pPr>
        <w:keepNext/>
        <w:keepLines/>
        <w:suppressLineNumbers/>
        <w:suppressAutoHyphens/>
        <w:rPr>
          <w:b/>
          <w:bCs/>
          <w:sz w:val="22"/>
          <w:szCs w:val="22"/>
        </w:rPr>
      </w:pPr>
      <w:r w:rsidRPr="00333F2F">
        <w:rPr>
          <w:b/>
          <w:sz w:val="22"/>
          <w:szCs w:val="22"/>
        </w:rPr>
        <w:t>Zhotovitel</w:t>
      </w:r>
      <w:r w:rsidR="001D1D4B" w:rsidRPr="00333F2F">
        <w:rPr>
          <w:b/>
          <w:sz w:val="22"/>
          <w:szCs w:val="22"/>
        </w:rPr>
        <w:t>:</w:t>
      </w:r>
      <w:r w:rsidR="00B51A35" w:rsidRPr="008C0C06">
        <w:rPr>
          <w:sz w:val="22"/>
          <w:szCs w:val="22"/>
        </w:rPr>
        <w:t xml:space="preserve"> </w:t>
      </w:r>
      <w:r w:rsidR="00B51A35" w:rsidRPr="008C0C06">
        <w:rPr>
          <w:sz w:val="22"/>
          <w:szCs w:val="22"/>
        </w:rPr>
        <w:tab/>
      </w:r>
      <w:r w:rsidR="00B51A35" w:rsidRPr="008C0C06">
        <w:rPr>
          <w:sz w:val="22"/>
          <w:szCs w:val="22"/>
        </w:rPr>
        <w:tab/>
      </w:r>
      <w:r w:rsidR="00B51A35" w:rsidRPr="008C0C06">
        <w:rPr>
          <w:sz w:val="22"/>
          <w:szCs w:val="22"/>
        </w:rPr>
        <w:tab/>
      </w:r>
      <w:r w:rsidR="00B51A35" w:rsidRPr="008C0C06">
        <w:rPr>
          <w:sz w:val="22"/>
          <w:szCs w:val="22"/>
        </w:rPr>
        <w:tab/>
        <w:t>[</w:t>
      </w:r>
      <w:r w:rsidR="00B51A35" w:rsidRPr="008C0C06">
        <w:rPr>
          <w:sz w:val="22"/>
          <w:szCs w:val="22"/>
          <w:highlight w:val="cyan"/>
        </w:rPr>
        <w:t>DOPLNÍ DODAVATEL</w:t>
      </w:r>
      <w:r w:rsidR="00B51A35" w:rsidRPr="008C0C06">
        <w:rPr>
          <w:sz w:val="22"/>
          <w:szCs w:val="22"/>
        </w:rPr>
        <w:t>]</w:t>
      </w:r>
      <w:r w:rsidR="00B51A35" w:rsidRPr="008C0C06" w:rsidDel="002E467D">
        <w:rPr>
          <w:b/>
          <w:bCs/>
          <w:sz w:val="22"/>
          <w:szCs w:val="22"/>
          <w:highlight w:val="cyan"/>
        </w:rPr>
        <w:t xml:space="preserve"> </w:t>
      </w:r>
      <w:r w:rsidR="005A090B" w:rsidRPr="00333F2F">
        <w:rPr>
          <w:b/>
          <w:sz w:val="22"/>
          <w:szCs w:val="22"/>
        </w:rPr>
        <w:tab/>
      </w:r>
    </w:p>
    <w:p w14:paraId="43F9A09B" w14:textId="653C67EC" w:rsidR="001D1D4B" w:rsidRPr="008C0C06" w:rsidRDefault="001D1D4B" w:rsidP="00B51A35">
      <w:pPr>
        <w:keepNext/>
        <w:keepLines/>
        <w:suppressLineNumbers/>
        <w:suppressAutoHyphens/>
        <w:rPr>
          <w:b/>
          <w:bCs/>
          <w:sz w:val="22"/>
          <w:szCs w:val="22"/>
        </w:rPr>
      </w:pPr>
      <w:r w:rsidRPr="00333F2F">
        <w:rPr>
          <w:sz w:val="22"/>
          <w:szCs w:val="22"/>
        </w:rPr>
        <w:t>se sídlem:</w:t>
      </w:r>
      <w:r w:rsidR="00523AC6" w:rsidRPr="00333F2F">
        <w:rPr>
          <w:sz w:val="22"/>
          <w:szCs w:val="22"/>
        </w:rPr>
        <w:tab/>
      </w:r>
      <w:r w:rsidR="00523AC6" w:rsidRPr="00333F2F">
        <w:rPr>
          <w:sz w:val="22"/>
          <w:szCs w:val="22"/>
        </w:rPr>
        <w:tab/>
      </w:r>
      <w:r w:rsidR="00B51A35" w:rsidRPr="008C0C06">
        <w:rPr>
          <w:sz w:val="22"/>
          <w:szCs w:val="22"/>
        </w:rPr>
        <w:t xml:space="preserve"> </w:t>
      </w:r>
      <w:r w:rsidR="00B51A35" w:rsidRPr="008C0C06">
        <w:rPr>
          <w:sz w:val="22"/>
          <w:szCs w:val="22"/>
        </w:rPr>
        <w:tab/>
      </w:r>
      <w:r w:rsidR="00B51A35" w:rsidRPr="008C0C06">
        <w:rPr>
          <w:sz w:val="22"/>
          <w:szCs w:val="22"/>
        </w:rPr>
        <w:tab/>
        <w:t>[</w:t>
      </w:r>
      <w:r w:rsidR="00B51A35" w:rsidRPr="008C0C06">
        <w:rPr>
          <w:sz w:val="22"/>
          <w:szCs w:val="22"/>
          <w:highlight w:val="cyan"/>
        </w:rPr>
        <w:t>DOPLNÍ DODAVATEL</w:t>
      </w:r>
      <w:r w:rsidR="00B51A35" w:rsidRPr="008C0C06">
        <w:rPr>
          <w:sz w:val="22"/>
          <w:szCs w:val="22"/>
        </w:rPr>
        <w:t>]</w:t>
      </w:r>
      <w:r w:rsidR="00B51A35" w:rsidRPr="008C0C06" w:rsidDel="002E467D">
        <w:rPr>
          <w:b/>
          <w:bCs/>
          <w:sz w:val="22"/>
          <w:szCs w:val="22"/>
          <w:highlight w:val="cyan"/>
        </w:rPr>
        <w:t xml:space="preserve"> </w:t>
      </w:r>
      <w:r w:rsidR="005A090B" w:rsidRPr="00333F2F">
        <w:rPr>
          <w:sz w:val="22"/>
          <w:szCs w:val="22"/>
        </w:rPr>
        <w:tab/>
      </w:r>
    </w:p>
    <w:p w14:paraId="5A93289B" w14:textId="77777777" w:rsidR="001D1D4B" w:rsidRPr="008C0C06" w:rsidRDefault="001D1D4B" w:rsidP="00B51A35">
      <w:pPr>
        <w:keepNext/>
        <w:keepLines/>
        <w:suppressLineNumbers/>
        <w:suppressAutoHyphens/>
        <w:rPr>
          <w:b/>
          <w:bCs/>
          <w:sz w:val="22"/>
          <w:szCs w:val="22"/>
        </w:rPr>
      </w:pPr>
      <w:r w:rsidRPr="00333F2F">
        <w:rPr>
          <w:sz w:val="22"/>
          <w:szCs w:val="22"/>
        </w:rPr>
        <w:t>právní forma:</w:t>
      </w:r>
      <w:r w:rsidR="00B51A35" w:rsidRPr="008C0C06">
        <w:rPr>
          <w:sz w:val="22"/>
          <w:szCs w:val="22"/>
        </w:rPr>
        <w:t xml:space="preserve"> </w:t>
      </w:r>
      <w:r w:rsidR="00B51A35" w:rsidRPr="008C0C06">
        <w:rPr>
          <w:sz w:val="22"/>
          <w:szCs w:val="22"/>
        </w:rPr>
        <w:tab/>
      </w:r>
      <w:r w:rsidR="00B51A35" w:rsidRPr="008C0C06">
        <w:rPr>
          <w:sz w:val="22"/>
          <w:szCs w:val="22"/>
        </w:rPr>
        <w:tab/>
      </w:r>
      <w:r w:rsidR="00B51A35" w:rsidRPr="008C0C06">
        <w:rPr>
          <w:sz w:val="22"/>
          <w:szCs w:val="22"/>
        </w:rPr>
        <w:tab/>
      </w:r>
      <w:r w:rsidR="00B51A35" w:rsidRPr="008C0C06">
        <w:rPr>
          <w:sz w:val="22"/>
          <w:szCs w:val="22"/>
        </w:rPr>
        <w:tab/>
        <w:t>[</w:t>
      </w:r>
      <w:r w:rsidR="00B51A35" w:rsidRPr="008C0C06">
        <w:rPr>
          <w:sz w:val="22"/>
          <w:szCs w:val="22"/>
          <w:highlight w:val="cyan"/>
        </w:rPr>
        <w:t>DOPLNÍ DODAVATEL</w:t>
      </w:r>
      <w:r w:rsidR="00B51A35" w:rsidRPr="008C0C06">
        <w:rPr>
          <w:sz w:val="22"/>
          <w:szCs w:val="22"/>
        </w:rPr>
        <w:t>]</w:t>
      </w:r>
      <w:r w:rsidR="00B51A35" w:rsidRPr="008C0C06" w:rsidDel="002E467D">
        <w:rPr>
          <w:b/>
          <w:bCs/>
          <w:sz w:val="22"/>
          <w:szCs w:val="22"/>
          <w:highlight w:val="cyan"/>
        </w:rPr>
        <w:t xml:space="preserve"> </w:t>
      </w:r>
      <w:r w:rsidR="005A090B" w:rsidRPr="00333F2F">
        <w:rPr>
          <w:sz w:val="22"/>
          <w:szCs w:val="22"/>
        </w:rPr>
        <w:tab/>
      </w:r>
    </w:p>
    <w:p w14:paraId="5A89BB64" w14:textId="30E841F5" w:rsidR="00B51A35" w:rsidRPr="00464D15" w:rsidRDefault="00EB532C" w:rsidP="00B51A35">
      <w:pPr>
        <w:keepNext/>
        <w:keepLines/>
        <w:suppressLineNumbers/>
        <w:suppressAutoHyphens/>
        <w:rPr>
          <w:b/>
          <w:bCs/>
          <w:sz w:val="22"/>
          <w:szCs w:val="22"/>
        </w:rPr>
      </w:pPr>
      <w:r w:rsidRPr="00333F2F">
        <w:rPr>
          <w:sz w:val="22"/>
          <w:szCs w:val="22"/>
        </w:rPr>
        <w:t>zapsaná v obch. Rejstříku</w:t>
      </w:r>
      <w:r w:rsidR="005A090B" w:rsidRPr="00333F2F">
        <w:rPr>
          <w:sz w:val="22"/>
          <w:szCs w:val="22"/>
        </w:rPr>
        <w:t>:</w:t>
      </w:r>
      <w:r w:rsidR="00B51A35" w:rsidRPr="008C0C06">
        <w:rPr>
          <w:sz w:val="22"/>
          <w:szCs w:val="22"/>
        </w:rPr>
        <w:t xml:space="preserve"> </w:t>
      </w:r>
      <w:r w:rsidR="00B51A35" w:rsidRPr="008C0C06">
        <w:rPr>
          <w:sz w:val="22"/>
          <w:szCs w:val="22"/>
        </w:rPr>
        <w:tab/>
      </w:r>
      <w:r w:rsidR="00B51A35" w:rsidRPr="008C0C06">
        <w:rPr>
          <w:sz w:val="22"/>
          <w:szCs w:val="22"/>
        </w:rPr>
        <w:tab/>
        <w:t>[</w:t>
      </w:r>
      <w:r w:rsidR="00B51A35" w:rsidRPr="008C0C06">
        <w:rPr>
          <w:sz w:val="22"/>
          <w:szCs w:val="22"/>
          <w:highlight w:val="cyan"/>
        </w:rPr>
        <w:t>DOPLNÍ DODAVATEL</w:t>
      </w:r>
      <w:r w:rsidR="00523AC6" w:rsidRPr="008C0C06">
        <w:rPr>
          <w:sz w:val="22"/>
          <w:szCs w:val="22"/>
          <w:highlight w:val="cyan"/>
        </w:rPr>
        <w:t xml:space="preserve">; </w:t>
      </w:r>
      <w:r w:rsidR="00333F2F">
        <w:rPr>
          <w:sz w:val="22"/>
          <w:szCs w:val="22"/>
          <w:highlight w:val="cyan"/>
        </w:rPr>
        <w:t>j</w:t>
      </w:r>
      <w:r w:rsidR="00523AC6" w:rsidRPr="00464D15">
        <w:rPr>
          <w:sz w:val="22"/>
          <w:szCs w:val="22"/>
          <w:highlight w:val="cyan"/>
        </w:rPr>
        <w:t xml:space="preserve">e-li </w:t>
      </w:r>
      <w:r w:rsidR="00342A40" w:rsidRPr="00464D15">
        <w:rPr>
          <w:sz w:val="22"/>
          <w:szCs w:val="22"/>
          <w:highlight w:val="cyan"/>
        </w:rPr>
        <w:t>zapsán</w:t>
      </w:r>
      <w:r w:rsidR="00B51A35" w:rsidRPr="00464D15">
        <w:rPr>
          <w:sz w:val="22"/>
          <w:szCs w:val="22"/>
        </w:rPr>
        <w:t>]</w:t>
      </w:r>
      <w:r w:rsidR="00B51A35" w:rsidRPr="00464D15" w:rsidDel="002E467D">
        <w:rPr>
          <w:b/>
          <w:bCs/>
          <w:sz w:val="22"/>
          <w:szCs w:val="22"/>
          <w:highlight w:val="cyan"/>
        </w:rPr>
        <w:t xml:space="preserve"> </w:t>
      </w:r>
    </w:p>
    <w:p w14:paraId="70E6D98C" w14:textId="77777777" w:rsidR="006F7012" w:rsidRPr="00464D15" w:rsidRDefault="00B32A29" w:rsidP="00B32A29">
      <w:pPr>
        <w:tabs>
          <w:tab w:val="left" w:pos="3969"/>
        </w:tabs>
        <w:ind w:hanging="15"/>
      </w:pPr>
      <w:r w:rsidRPr="00333F2F">
        <w:rPr>
          <w:sz w:val="22"/>
          <w:szCs w:val="22"/>
        </w:rPr>
        <w:tab/>
      </w:r>
    </w:p>
    <w:p w14:paraId="6334B11D" w14:textId="77777777" w:rsidR="001D1D4B" w:rsidRPr="00464D15" w:rsidRDefault="001D1D4B" w:rsidP="00B51A35">
      <w:pPr>
        <w:keepNext/>
        <w:keepLines/>
        <w:suppressLineNumbers/>
        <w:suppressAutoHyphens/>
        <w:rPr>
          <w:b/>
          <w:bCs/>
          <w:sz w:val="22"/>
          <w:szCs w:val="22"/>
        </w:rPr>
      </w:pPr>
      <w:r w:rsidRPr="00333F2F">
        <w:rPr>
          <w:sz w:val="22"/>
          <w:szCs w:val="22"/>
        </w:rPr>
        <w:lastRenderedPageBreak/>
        <w:t>IČ:</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777B9D0B" w14:textId="1B0FC6FF" w:rsidR="001D1D4B" w:rsidRPr="00464D15" w:rsidRDefault="001D1D4B" w:rsidP="00B51A35">
      <w:pPr>
        <w:keepNext/>
        <w:keepLines/>
        <w:suppressLineNumbers/>
        <w:suppressAutoHyphens/>
        <w:rPr>
          <w:b/>
          <w:bCs/>
          <w:sz w:val="22"/>
          <w:szCs w:val="22"/>
        </w:rPr>
      </w:pPr>
      <w:r w:rsidRPr="00333F2F">
        <w:rPr>
          <w:sz w:val="22"/>
          <w:szCs w:val="22"/>
        </w:rPr>
        <w:t>DIČ:</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342A40" w:rsidRPr="00464D15">
        <w:rPr>
          <w:sz w:val="22"/>
          <w:szCs w:val="22"/>
          <w:highlight w:val="cyan"/>
        </w:rPr>
        <w:t xml:space="preserve">; </w:t>
      </w:r>
      <w:r w:rsidR="00333F2F">
        <w:rPr>
          <w:sz w:val="22"/>
          <w:szCs w:val="22"/>
          <w:highlight w:val="cyan"/>
        </w:rPr>
        <w:t>j</w:t>
      </w:r>
      <w:r w:rsidR="00342A40" w:rsidRPr="00464D15">
        <w:rPr>
          <w:sz w:val="22"/>
          <w:szCs w:val="22"/>
          <w:highlight w:val="cyan"/>
        </w:rPr>
        <w:t>e-li plátce</w:t>
      </w:r>
      <w:r w:rsidR="00B51A35" w:rsidRPr="00464D15">
        <w:rPr>
          <w:sz w:val="22"/>
          <w:szCs w:val="22"/>
          <w:highlight w:val="cyan"/>
        </w:rPr>
        <w:t>]</w:t>
      </w:r>
      <w:r w:rsidR="00B51A35" w:rsidRPr="00464D15" w:rsidDel="002E467D">
        <w:rPr>
          <w:b/>
          <w:bCs/>
          <w:sz w:val="22"/>
          <w:szCs w:val="22"/>
          <w:highlight w:val="cyan"/>
        </w:rPr>
        <w:t xml:space="preserve"> </w:t>
      </w:r>
      <w:r w:rsidR="00B32A29" w:rsidRPr="00333F2F">
        <w:rPr>
          <w:sz w:val="22"/>
          <w:szCs w:val="22"/>
        </w:rPr>
        <w:tab/>
      </w:r>
    </w:p>
    <w:p w14:paraId="5C44A455" w14:textId="77777777" w:rsidR="001D1D4B" w:rsidRPr="00464D15" w:rsidRDefault="005A090B" w:rsidP="00B51A35">
      <w:pPr>
        <w:keepNext/>
        <w:keepLines/>
        <w:suppressLineNumbers/>
        <w:suppressAutoHyphens/>
        <w:rPr>
          <w:b/>
          <w:bCs/>
          <w:sz w:val="22"/>
          <w:szCs w:val="22"/>
        </w:rPr>
      </w:pPr>
      <w:r w:rsidRPr="00333F2F">
        <w:rPr>
          <w:sz w:val="22"/>
          <w:szCs w:val="22"/>
        </w:rPr>
        <w:t>bankovní spojení:</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50613C1A" w14:textId="77777777" w:rsidR="00CB316C" w:rsidRPr="00464D15" w:rsidRDefault="005A090B" w:rsidP="00B51A35">
      <w:pPr>
        <w:keepNext/>
        <w:keepLines/>
        <w:suppressLineNumbers/>
        <w:suppressAutoHyphens/>
        <w:rPr>
          <w:b/>
          <w:bCs/>
          <w:sz w:val="22"/>
          <w:szCs w:val="22"/>
        </w:rPr>
      </w:pPr>
      <w:r w:rsidRPr="00333F2F">
        <w:rPr>
          <w:sz w:val="22"/>
          <w:szCs w:val="22"/>
        </w:rPr>
        <w:t>číslo účtu:</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3D4B8883" w14:textId="77777777" w:rsidR="001D1D4B" w:rsidRPr="00464D15" w:rsidRDefault="00CB316C" w:rsidP="00B51A35">
      <w:pPr>
        <w:keepNext/>
        <w:keepLines/>
        <w:suppressLineNumbers/>
        <w:suppressAutoHyphens/>
        <w:rPr>
          <w:b/>
          <w:bCs/>
          <w:sz w:val="22"/>
          <w:szCs w:val="22"/>
        </w:rPr>
      </w:pPr>
      <w:r w:rsidRPr="00333F2F">
        <w:rPr>
          <w:sz w:val="22"/>
          <w:szCs w:val="22"/>
        </w:rPr>
        <w:t>zastoupen:</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15C0E5FB" w14:textId="77777777" w:rsidR="001D1D4B" w:rsidRPr="00464D15" w:rsidRDefault="00CB316C" w:rsidP="00B51A35">
      <w:pPr>
        <w:keepNext/>
        <w:keepLines/>
        <w:suppressLineNumbers/>
        <w:suppressAutoHyphens/>
        <w:rPr>
          <w:b/>
          <w:bCs/>
          <w:sz w:val="22"/>
          <w:szCs w:val="22"/>
        </w:rPr>
      </w:pPr>
      <w:r w:rsidRPr="00333F2F">
        <w:rPr>
          <w:sz w:val="22"/>
          <w:szCs w:val="22"/>
        </w:rPr>
        <w:t>kontaktní osoba</w:t>
      </w:r>
      <w:r w:rsidR="006F7012" w:rsidRPr="00333F2F">
        <w:rPr>
          <w:sz w:val="22"/>
          <w:szCs w:val="22"/>
        </w:rPr>
        <w:t xml:space="preserve"> ve věcech sml</w:t>
      </w:r>
      <w:r w:rsidR="004A265F" w:rsidRPr="00333F2F">
        <w:rPr>
          <w:sz w:val="22"/>
          <w:szCs w:val="22"/>
        </w:rPr>
        <w:t>uvních:</w:t>
      </w:r>
      <w:r w:rsidR="00B51A35" w:rsidRPr="00464D15">
        <w:rPr>
          <w:sz w:val="22"/>
          <w:szCs w:val="22"/>
        </w:rPr>
        <w:t xml:space="preserve"> </w:t>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2443803D" w14:textId="77777777" w:rsidR="00B51A35" w:rsidRPr="00464D15" w:rsidRDefault="00CB316C" w:rsidP="00B51A35">
      <w:pPr>
        <w:keepNext/>
        <w:keepLines/>
        <w:suppressLineNumbers/>
        <w:suppressAutoHyphens/>
        <w:rPr>
          <w:b/>
          <w:bCs/>
          <w:sz w:val="22"/>
          <w:szCs w:val="22"/>
        </w:rPr>
      </w:pPr>
      <w:r w:rsidRPr="00333F2F">
        <w:rPr>
          <w:sz w:val="22"/>
          <w:szCs w:val="22"/>
        </w:rPr>
        <w:t>kontaktní osoba</w:t>
      </w:r>
      <w:r w:rsidR="006F7012" w:rsidRPr="00333F2F">
        <w:rPr>
          <w:sz w:val="22"/>
          <w:szCs w:val="22"/>
        </w:rPr>
        <w:t xml:space="preserve"> ve věcech te</w:t>
      </w:r>
      <w:r w:rsidR="00B32A29" w:rsidRPr="00333F2F">
        <w:rPr>
          <w:sz w:val="22"/>
          <w:szCs w:val="22"/>
        </w:rPr>
        <w:t>chnických:</w:t>
      </w:r>
      <w:r w:rsidR="00B32A29" w:rsidRPr="00333F2F">
        <w:rPr>
          <w:sz w:val="22"/>
          <w:szCs w:val="22"/>
        </w:rPr>
        <w:tab/>
      </w:r>
      <w:r w:rsidR="00B51A35" w:rsidRPr="00464D15">
        <w:rPr>
          <w:sz w:val="22"/>
          <w:szCs w:val="22"/>
        </w:rPr>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p>
    <w:p w14:paraId="006C43A6" w14:textId="77777777" w:rsidR="001D1D4B" w:rsidRPr="00FB7744" w:rsidRDefault="001D1D4B" w:rsidP="001D1D4B">
      <w:pPr>
        <w:widowControl w:val="0"/>
        <w:ind w:left="709" w:hanging="709"/>
        <w:rPr>
          <w:sz w:val="22"/>
          <w:szCs w:val="22"/>
        </w:rPr>
      </w:pPr>
    </w:p>
    <w:p w14:paraId="546BD80C" w14:textId="77777777" w:rsidR="001D1D4B" w:rsidRPr="00FB7744" w:rsidRDefault="001D1D4B" w:rsidP="001D1D4B">
      <w:pPr>
        <w:pStyle w:val="Text"/>
        <w:widowControl w:val="0"/>
        <w:tabs>
          <w:tab w:val="clear" w:pos="227"/>
          <w:tab w:val="left" w:pos="3969"/>
        </w:tabs>
        <w:spacing w:line="240" w:lineRule="auto"/>
        <w:ind w:right="21"/>
        <w:rPr>
          <w:rFonts w:ascii="Times New Roman" w:hAnsi="Times New Roman"/>
          <w:sz w:val="22"/>
          <w:szCs w:val="22"/>
          <w:lang w:val="cs-CZ"/>
        </w:rPr>
      </w:pPr>
      <w:r w:rsidRPr="00FB7744">
        <w:rPr>
          <w:rFonts w:ascii="Times New Roman" w:hAnsi="Times New Roman"/>
          <w:sz w:val="22"/>
          <w:szCs w:val="22"/>
          <w:lang w:val="cs-CZ"/>
        </w:rPr>
        <w:t xml:space="preserve">dále jen </w:t>
      </w:r>
      <w:r w:rsidRPr="00FB7744">
        <w:rPr>
          <w:rFonts w:ascii="Times New Roman" w:hAnsi="Times New Roman"/>
          <w:b/>
          <w:sz w:val="22"/>
          <w:szCs w:val="22"/>
          <w:lang w:val="cs-CZ"/>
        </w:rPr>
        <w:t>„</w:t>
      </w:r>
      <w:r w:rsidR="007A0461" w:rsidRPr="00FB7744">
        <w:rPr>
          <w:rFonts w:ascii="Times New Roman" w:hAnsi="Times New Roman"/>
          <w:b/>
          <w:sz w:val="22"/>
          <w:szCs w:val="22"/>
          <w:lang w:val="cs-CZ"/>
        </w:rPr>
        <w:t>Z</w:t>
      </w:r>
      <w:r w:rsidR="00312751" w:rsidRPr="00FB7744">
        <w:rPr>
          <w:rFonts w:ascii="Times New Roman" w:hAnsi="Times New Roman"/>
          <w:b/>
          <w:sz w:val="22"/>
          <w:szCs w:val="22"/>
          <w:lang w:val="cs-CZ"/>
        </w:rPr>
        <w:t>hotovitel</w:t>
      </w:r>
      <w:r w:rsidRPr="00FB7744">
        <w:rPr>
          <w:rFonts w:ascii="Times New Roman" w:hAnsi="Times New Roman"/>
          <w:b/>
          <w:sz w:val="22"/>
          <w:szCs w:val="22"/>
          <w:lang w:val="cs-CZ"/>
        </w:rPr>
        <w:t>“</w:t>
      </w:r>
    </w:p>
    <w:p w14:paraId="484C2CA9" w14:textId="77777777" w:rsidR="001D1D4B" w:rsidRPr="00FB7744" w:rsidRDefault="001D1D4B" w:rsidP="00EB532C">
      <w:pPr>
        <w:widowControl w:val="0"/>
        <w:tabs>
          <w:tab w:val="left" w:pos="9498"/>
        </w:tabs>
        <w:ind w:right="21"/>
        <w:jc w:val="both"/>
        <w:rPr>
          <w:sz w:val="22"/>
        </w:rPr>
      </w:pPr>
    </w:p>
    <w:p w14:paraId="675032C9" w14:textId="451E89A1" w:rsidR="000A6E2F" w:rsidRDefault="000A6E2F" w:rsidP="00312751">
      <w:pPr>
        <w:widowControl w:val="0"/>
        <w:tabs>
          <w:tab w:val="left" w:pos="9498"/>
        </w:tabs>
        <w:ind w:right="21"/>
        <w:jc w:val="both"/>
        <w:rPr>
          <w:bCs/>
          <w:sz w:val="22"/>
          <w:szCs w:val="22"/>
        </w:rPr>
      </w:pPr>
      <w:r>
        <w:rPr>
          <w:sz w:val="22"/>
          <w:szCs w:val="22"/>
        </w:rPr>
        <w:t>(Objednatel a Zhotovitel s</w:t>
      </w:r>
      <w:r w:rsidR="00B63F9F">
        <w:rPr>
          <w:sz w:val="22"/>
          <w:szCs w:val="22"/>
        </w:rPr>
        <w:t xml:space="preserve">polečně </w:t>
      </w:r>
      <w:r>
        <w:rPr>
          <w:sz w:val="22"/>
          <w:szCs w:val="22"/>
        </w:rPr>
        <w:t xml:space="preserve">také jako </w:t>
      </w:r>
      <w:r w:rsidR="00B63F9F" w:rsidRPr="000958E9">
        <w:rPr>
          <w:b/>
          <w:sz w:val="22"/>
          <w:szCs w:val="22"/>
        </w:rPr>
        <w:t>„smluvní strany“</w:t>
      </w:r>
      <w:r>
        <w:rPr>
          <w:bCs/>
          <w:sz w:val="22"/>
          <w:szCs w:val="22"/>
        </w:rPr>
        <w:t>)</w:t>
      </w:r>
    </w:p>
    <w:p w14:paraId="7B1E75FE" w14:textId="4F220615" w:rsidR="000A6E2F" w:rsidRDefault="00B63F9F" w:rsidP="00312751">
      <w:pPr>
        <w:widowControl w:val="0"/>
        <w:tabs>
          <w:tab w:val="left" w:pos="9498"/>
        </w:tabs>
        <w:ind w:right="21"/>
        <w:jc w:val="both"/>
        <w:rPr>
          <w:sz w:val="22"/>
          <w:szCs w:val="22"/>
        </w:rPr>
      </w:pPr>
      <w:r>
        <w:rPr>
          <w:sz w:val="22"/>
          <w:szCs w:val="22"/>
        </w:rPr>
        <w:t xml:space="preserve"> </w:t>
      </w:r>
    </w:p>
    <w:p w14:paraId="63E86B00" w14:textId="40D19227" w:rsidR="00312751" w:rsidRPr="00EF200E" w:rsidRDefault="001D1D4B" w:rsidP="00294A30">
      <w:pPr>
        <w:widowControl w:val="0"/>
        <w:tabs>
          <w:tab w:val="left" w:pos="9498"/>
        </w:tabs>
        <w:spacing w:before="120" w:after="120"/>
        <w:ind w:right="23"/>
        <w:jc w:val="both"/>
        <w:rPr>
          <w:sz w:val="22"/>
          <w:szCs w:val="22"/>
        </w:rPr>
      </w:pPr>
      <w:r w:rsidRPr="00EF200E">
        <w:rPr>
          <w:sz w:val="22"/>
          <w:szCs w:val="22"/>
        </w:rPr>
        <w:t>uzavřel</w:t>
      </w:r>
      <w:r w:rsidR="00144CCE" w:rsidRPr="00EF200E">
        <w:rPr>
          <w:sz w:val="22"/>
          <w:szCs w:val="22"/>
        </w:rPr>
        <w:t>y</w:t>
      </w:r>
      <w:r w:rsidRPr="00EF200E">
        <w:rPr>
          <w:sz w:val="22"/>
          <w:szCs w:val="22"/>
        </w:rPr>
        <w:t xml:space="preserve"> dále uvedeného dne, měsíce a roku v souladu s § </w:t>
      </w:r>
      <w:r w:rsidR="00874533" w:rsidRPr="00EF200E">
        <w:rPr>
          <w:sz w:val="22"/>
          <w:szCs w:val="22"/>
        </w:rPr>
        <w:t xml:space="preserve">2079 a násl. a s přihlédnutím k § </w:t>
      </w:r>
      <w:r w:rsidR="002954B4" w:rsidRPr="00EF200E">
        <w:rPr>
          <w:sz w:val="22"/>
          <w:szCs w:val="22"/>
        </w:rPr>
        <w:t>2586</w:t>
      </w:r>
      <w:r w:rsidRPr="00EF200E">
        <w:rPr>
          <w:sz w:val="22"/>
          <w:szCs w:val="22"/>
        </w:rPr>
        <w:t xml:space="preserve"> a násl. zákona č.  89/2012 Sb., občanský zákoník</w:t>
      </w:r>
      <w:r w:rsidR="00504470" w:rsidRPr="00EF200E">
        <w:rPr>
          <w:sz w:val="22"/>
          <w:szCs w:val="22"/>
        </w:rPr>
        <w:t xml:space="preserve"> (dále jen „</w:t>
      </w:r>
      <w:r w:rsidR="00504470" w:rsidRPr="00EF200E">
        <w:rPr>
          <w:b/>
          <w:bCs/>
          <w:sz w:val="22"/>
          <w:szCs w:val="22"/>
        </w:rPr>
        <w:t>OZ</w:t>
      </w:r>
      <w:r w:rsidR="00504470" w:rsidRPr="00EF200E">
        <w:rPr>
          <w:sz w:val="22"/>
          <w:szCs w:val="22"/>
        </w:rPr>
        <w:t>“)</w:t>
      </w:r>
      <w:r w:rsidRPr="00EF200E">
        <w:rPr>
          <w:sz w:val="22"/>
          <w:szCs w:val="22"/>
        </w:rPr>
        <w:t>, a za podmínek dále uvedených tuto smlouvu</w:t>
      </w:r>
      <w:r w:rsidR="0074594D" w:rsidRPr="00EF200E">
        <w:rPr>
          <w:sz w:val="22"/>
          <w:szCs w:val="22"/>
        </w:rPr>
        <w:t xml:space="preserve"> (dále jen „</w:t>
      </w:r>
      <w:r w:rsidR="0074594D" w:rsidRPr="00EF200E">
        <w:rPr>
          <w:b/>
          <w:bCs/>
          <w:i/>
          <w:iCs/>
          <w:sz w:val="22"/>
          <w:szCs w:val="22"/>
        </w:rPr>
        <w:t>Smlouva</w:t>
      </w:r>
      <w:r w:rsidR="0074594D" w:rsidRPr="00EF200E">
        <w:rPr>
          <w:sz w:val="22"/>
          <w:szCs w:val="22"/>
        </w:rPr>
        <w:t>“)</w:t>
      </w:r>
      <w:r w:rsidRPr="00EF200E">
        <w:rPr>
          <w:sz w:val="22"/>
          <w:szCs w:val="22"/>
        </w:rPr>
        <w:t xml:space="preserve">. </w:t>
      </w:r>
      <w:r w:rsidR="00312751" w:rsidRPr="00EF200E">
        <w:rPr>
          <w:sz w:val="22"/>
          <w:szCs w:val="22"/>
        </w:rPr>
        <w:t xml:space="preserve">Tato </w:t>
      </w:r>
      <w:r w:rsidR="007A0461" w:rsidRPr="00EF200E">
        <w:rPr>
          <w:sz w:val="22"/>
          <w:szCs w:val="22"/>
        </w:rPr>
        <w:t>S</w:t>
      </w:r>
      <w:r w:rsidR="00312751" w:rsidRPr="00EF200E">
        <w:rPr>
          <w:sz w:val="22"/>
          <w:szCs w:val="22"/>
        </w:rPr>
        <w:t>mlouva</w:t>
      </w:r>
      <w:r w:rsidR="00144CCE" w:rsidRPr="00EF200E">
        <w:rPr>
          <w:sz w:val="22"/>
          <w:szCs w:val="22"/>
        </w:rPr>
        <w:t xml:space="preserve"> je uzavírána na základě výsledku zadávacího řízení dle zákona č. 134/2016 Sb., o zadávání veřejných zakázek (dále jen </w:t>
      </w:r>
      <w:r w:rsidR="00144CCE" w:rsidRPr="00EF200E">
        <w:rPr>
          <w:b/>
          <w:sz w:val="22"/>
          <w:szCs w:val="22"/>
        </w:rPr>
        <w:t>„ZZVZ“</w:t>
      </w:r>
      <w:r w:rsidR="00144CCE" w:rsidRPr="00EF200E">
        <w:rPr>
          <w:sz w:val="22"/>
          <w:szCs w:val="22"/>
        </w:rPr>
        <w:t>)</w:t>
      </w:r>
      <w:r w:rsidR="00970160" w:rsidRPr="00EF200E">
        <w:rPr>
          <w:sz w:val="22"/>
          <w:szCs w:val="22"/>
        </w:rPr>
        <w:t xml:space="preserve">, ve znění pozdějších předpisů, vedeného pod názvem </w:t>
      </w:r>
      <w:r w:rsidR="00970160" w:rsidRPr="00EF200E">
        <w:rPr>
          <w:b/>
          <w:sz w:val="22"/>
          <w:szCs w:val="22"/>
        </w:rPr>
        <w:t>„</w:t>
      </w:r>
      <w:r w:rsidR="003D5384" w:rsidRPr="00EF200E">
        <w:rPr>
          <w:b/>
          <w:sz w:val="22"/>
          <w:szCs w:val="22"/>
        </w:rPr>
        <w:t>Telematika 2025</w:t>
      </w:r>
      <w:r w:rsidR="00AB7F52" w:rsidRPr="00EF200E">
        <w:rPr>
          <w:b/>
          <w:sz w:val="22"/>
          <w:szCs w:val="22"/>
        </w:rPr>
        <w:t xml:space="preserve"> – Řízení provozu MHD</w:t>
      </w:r>
      <w:r w:rsidR="00BA4AB1" w:rsidRPr="00EF200E">
        <w:rPr>
          <w:b/>
          <w:sz w:val="22"/>
          <w:szCs w:val="22"/>
        </w:rPr>
        <w:t>“</w:t>
      </w:r>
      <w:r w:rsidR="00970160" w:rsidRPr="00EF200E">
        <w:rPr>
          <w:sz w:val="22"/>
          <w:szCs w:val="22"/>
        </w:rPr>
        <w:t>,</w:t>
      </w:r>
      <w:r w:rsidR="00312751" w:rsidRPr="00EF200E">
        <w:rPr>
          <w:sz w:val="22"/>
          <w:szCs w:val="22"/>
        </w:rPr>
        <w:t xml:space="preserve"> </w:t>
      </w:r>
      <w:r w:rsidR="00970160" w:rsidRPr="00EF200E">
        <w:rPr>
          <w:sz w:val="22"/>
          <w:szCs w:val="22"/>
        </w:rPr>
        <w:t xml:space="preserve">evidenční </w:t>
      </w:r>
      <w:r w:rsidR="00312751" w:rsidRPr="00EF200E">
        <w:rPr>
          <w:sz w:val="22"/>
          <w:szCs w:val="22"/>
        </w:rPr>
        <w:t>čísl</w:t>
      </w:r>
      <w:r w:rsidR="00970160" w:rsidRPr="00EF200E">
        <w:rPr>
          <w:sz w:val="22"/>
          <w:szCs w:val="22"/>
        </w:rPr>
        <w:t>o</w:t>
      </w:r>
      <w:r w:rsidR="00312751" w:rsidRPr="00EF200E">
        <w:rPr>
          <w:sz w:val="22"/>
          <w:szCs w:val="22"/>
        </w:rPr>
        <w:t xml:space="preserve"> </w:t>
      </w:r>
      <w:r w:rsidR="003D5384" w:rsidRPr="00EF200E">
        <w:rPr>
          <w:sz w:val="22"/>
          <w:szCs w:val="22"/>
          <w:highlight w:val="yellow"/>
        </w:rPr>
        <w:t>…………….</w:t>
      </w:r>
      <w:r w:rsidR="00231FCC" w:rsidRPr="00EF200E">
        <w:rPr>
          <w:sz w:val="22"/>
          <w:szCs w:val="22"/>
          <w:highlight w:val="yellow"/>
        </w:rPr>
        <w:t xml:space="preserve"> </w:t>
      </w:r>
      <w:r w:rsidR="00231FCC" w:rsidRPr="00294A30">
        <w:rPr>
          <w:sz w:val="22"/>
          <w:szCs w:val="22"/>
          <w:highlight w:val="cyan"/>
        </w:rPr>
        <w:t>[</w:t>
      </w:r>
      <w:r w:rsidR="00231FCC" w:rsidRPr="00294A30">
        <w:rPr>
          <w:i/>
          <w:iCs/>
          <w:sz w:val="22"/>
          <w:szCs w:val="22"/>
          <w:highlight w:val="cyan"/>
        </w:rPr>
        <w:t>pozn.:</w:t>
      </w:r>
      <w:r w:rsidR="00231FCC" w:rsidRPr="00294A30">
        <w:rPr>
          <w:sz w:val="22"/>
          <w:szCs w:val="22"/>
          <w:highlight w:val="cyan"/>
        </w:rPr>
        <w:t xml:space="preserve"> </w:t>
      </w:r>
      <w:r w:rsidR="00231FCC" w:rsidRPr="00294A30">
        <w:rPr>
          <w:i/>
          <w:iCs/>
          <w:sz w:val="22"/>
          <w:szCs w:val="22"/>
          <w:highlight w:val="cyan"/>
        </w:rPr>
        <w:t>dodavatel nevyplňuje, doplní zadavatel až před podpisem Smlouvy]</w:t>
      </w:r>
      <w:r w:rsidR="00231FCC" w:rsidRPr="00294A30">
        <w:rPr>
          <w:sz w:val="22"/>
          <w:szCs w:val="22"/>
        </w:rPr>
        <w:t>.</w:t>
      </w:r>
      <w:r w:rsidR="004B726D" w:rsidRPr="00EF200E">
        <w:rPr>
          <w:sz w:val="22"/>
          <w:szCs w:val="22"/>
        </w:rPr>
        <w:t xml:space="preserve"> a evidované pod číslem investiční položky:</w:t>
      </w:r>
      <w:r w:rsidR="00AF7A32" w:rsidRPr="00EF200E">
        <w:rPr>
          <w:sz w:val="22"/>
          <w:szCs w:val="22"/>
        </w:rPr>
        <w:t xml:space="preserve"> 006_2023</w:t>
      </w:r>
      <w:r w:rsidR="00465E4D" w:rsidRPr="00EF200E">
        <w:rPr>
          <w:sz w:val="22"/>
          <w:szCs w:val="22"/>
        </w:rPr>
        <w:t xml:space="preserve"> (dále jen „</w:t>
      </w:r>
      <w:r w:rsidR="00465E4D" w:rsidRPr="00EF200E">
        <w:rPr>
          <w:b/>
          <w:bCs/>
          <w:sz w:val="22"/>
          <w:szCs w:val="22"/>
        </w:rPr>
        <w:t>Veřejná zakázka</w:t>
      </w:r>
      <w:r w:rsidR="00465E4D" w:rsidRPr="00EF200E">
        <w:rPr>
          <w:sz w:val="22"/>
          <w:szCs w:val="22"/>
        </w:rPr>
        <w:t xml:space="preserve">“) </w:t>
      </w:r>
      <w:r w:rsidR="00E459A9" w:rsidRPr="00EF200E">
        <w:rPr>
          <w:sz w:val="22"/>
          <w:szCs w:val="22"/>
        </w:rPr>
        <w:t>.</w:t>
      </w:r>
      <w:r w:rsidR="00167B41" w:rsidRPr="00EF200E">
        <w:rPr>
          <w:sz w:val="22"/>
          <w:szCs w:val="22"/>
        </w:rPr>
        <w:t xml:space="preserve"> Uzavření této Smlouvy bylo schváleno dozorčí radou </w:t>
      </w:r>
      <w:r w:rsidR="004472FF" w:rsidRPr="00EF200E">
        <w:rPr>
          <w:sz w:val="22"/>
          <w:szCs w:val="22"/>
        </w:rPr>
        <w:t>O</w:t>
      </w:r>
      <w:r w:rsidR="00167B41" w:rsidRPr="00EF200E">
        <w:rPr>
          <w:sz w:val="22"/>
          <w:szCs w:val="22"/>
        </w:rPr>
        <w:t xml:space="preserve">bjednatele na jejím zasedání, které se uskutečnilo dne </w:t>
      </w:r>
      <w:r w:rsidR="00180BC7" w:rsidRPr="00294A30">
        <w:rPr>
          <w:noProof/>
          <w:sz w:val="22"/>
          <w:szCs w:val="22"/>
          <w:highlight w:val="yellow"/>
        </w:rPr>
        <w:t>…</w:t>
      </w:r>
      <w:r w:rsidR="00180BC7" w:rsidRPr="00294A30">
        <w:rPr>
          <w:noProof/>
          <w:sz w:val="22"/>
          <w:szCs w:val="22"/>
        </w:rPr>
        <w:t xml:space="preserve"> </w:t>
      </w:r>
      <w:r w:rsidR="00180BC7" w:rsidRPr="00294A30">
        <w:rPr>
          <w:sz w:val="22"/>
          <w:szCs w:val="22"/>
          <w:highlight w:val="cyan"/>
        </w:rPr>
        <w:t>[</w:t>
      </w:r>
      <w:r w:rsidR="00180BC7" w:rsidRPr="00294A30">
        <w:rPr>
          <w:i/>
          <w:iCs/>
          <w:sz w:val="22"/>
          <w:szCs w:val="22"/>
          <w:highlight w:val="cyan"/>
        </w:rPr>
        <w:t>pozn.:</w:t>
      </w:r>
      <w:r w:rsidR="00180BC7" w:rsidRPr="00294A30">
        <w:rPr>
          <w:sz w:val="22"/>
          <w:szCs w:val="22"/>
          <w:highlight w:val="cyan"/>
        </w:rPr>
        <w:t xml:space="preserve"> </w:t>
      </w:r>
      <w:r w:rsidR="00180BC7" w:rsidRPr="00294A30">
        <w:rPr>
          <w:i/>
          <w:iCs/>
          <w:sz w:val="22"/>
          <w:szCs w:val="22"/>
          <w:highlight w:val="cyan"/>
        </w:rPr>
        <w:t xml:space="preserve">dodavatel nevyplňuje, doplní zadavatel až před podpisem </w:t>
      </w:r>
      <w:r w:rsidR="00231FCC" w:rsidRPr="00294A30">
        <w:rPr>
          <w:i/>
          <w:iCs/>
          <w:sz w:val="22"/>
          <w:szCs w:val="22"/>
          <w:highlight w:val="cyan"/>
        </w:rPr>
        <w:t>Smlouvy</w:t>
      </w:r>
      <w:r w:rsidR="00180BC7" w:rsidRPr="00294A30">
        <w:rPr>
          <w:i/>
          <w:iCs/>
          <w:sz w:val="22"/>
          <w:szCs w:val="22"/>
          <w:highlight w:val="cyan"/>
        </w:rPr>
        <w:t>]</w:t>
      </w:r>
      <w:r w:rsidR="00180BC7" w:rsidRPr="00294A30">
        <w:rPr>
          <w:sz w:val="22"/>
          <w:szCs w:val="22"/>
        </w:rPr>
        <w:t>.</w:t>
      </w:r>
    </w:p>
    <w:p w14:paraId="36EA465C" w14:textId="77777777" w:rsidR="00C04D03" w:rsidRPr="00EF200E" w:rsidRDefault="00C04D03" w:rsidP="00294A30">
      <w:pPr>
        <w:widowControl w:val="0"/>
        <w:tabs>
          <w:tab w:val="left" w:pos="9498"/>
        </w:tabs>
        <w:spacing w:before="360" w:after="120"/>
        <w:ind w:right="23"/>
        <w:jc w:val="both"/>
        <w:rPr>
          <w:b/>
          <w:bCs/>
          <w:sz w:val="22"/>
          <w:szCs w:val="22"/>
        </w:rPr>
      </w:pPr>
      <w:r w:rsidRPr="00EF200E">
        <w:rPr>
          <w:b/>
          <w:bCs/>
          <w:sz w:val="22"/>
          <w:szCs w:val="22"/>
        </w:rPr>
        <w:t>Preambule:</w:t>
      </w:r>
    </w:p>
    <w:p w14:paraId="36D13AC9" w14:textId="561671CB" w:rsidR="00C04D03" w:rsidRPr="00EF200E" w:rsidRDefault="00C04D03"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 xml:space="preserve">Objednatel je společností, provozující </w:t>
      </w:r>
      <w:r w:rsidR="00BA0C33" w:rsidRPr="00EF200E">
        <w:rPr>
          <w:sz w:val="22"/>
          <w:szCs w:val="22"/>
        </w:rPr>
        <w:t xml:space="preserve">městskou hromadnou dopravu </w:t>
      </w:r>
      <w:r w:rsidRPr="00EF200E">
        <w:rPr>
          <w:sz w:val="22"/>
          <w:szCs w:val="22"/>
        </w:rPr>
        <w:t>na území města Ostravy</w:t>
      </w:r>
      <w:r w:rsidR="003D5384" w:rsidRPr="00EF200E">
        <w:rPr>
          <w:sz w:val="22"/>
          <w:szCs w:val="22"/>
        </w:rPr>
        <w:t>,</w:t>
      </w:r>
      <w:r w:rsidR="00BA0C33" w:rsidRPr="00EF200E">
        <w:rPr>
          <w:sz w:val="22"/>
          <w:szCs w:val="22"/>
        </w:rPr>
        <w:t xml:space="preserve"> a má v rámci zlepšování služeb pro své zákazníky potřebu </w:t>
      </w:r>
      <w:r w:rsidR="003D5384" w:rsidRPr="00EF200E">
        <w:rPr>
          <w:sz w:val="22"/>
          <w:szCs w:val="22"/>
        </w:rPr>
        <w:t xml:space="preserve">technologického upgrade </w:t>
      </w:r>
      <w:r w:rsidR="00257BDE" w:rsidRPr="00EF200E">
        <w:rPr>
          <w:sz w:val="22"/>
          <w:szCs w:val="22"/>
        </w:rPr>
        <w:t>BackOffice</w:t>
      </w:r>
      <w:r w:rsidR="003D5384" w:rsidRPr="00EF200E">
        <w:rPr>
          <w:sz w:val="22"/>
          <w:szCs w:val="22"/>
        </w:rPr>
        <w:t xml:space="preserve"> a souvisejícího hardware ve vozidlech v souladu s nejmodernějšími technologickými trendy řízení hromadné dopravy</w:t>
      </w:r>
    </w:p>
    <w:p w14:paraId="23AF6037" w14:textId="7288B2B4" w:rsidR="00BA0C33" w:rsidRPr="00EF200E" w:rsidRDefault="00BA0C33"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 xml:space="preserve">Tohoto cíle má Objednatel v úmyslu dosáhnout formou pořízení </w:t>
      </w:r>
      <w:r w:rsidR="003D5384" w:rsidRPr="00EF200E">
        <w:rPr>
          <w:sz w:val="22"/>
          <w:szCs w:val="22"/>
        </w:rPr>
        <w:t xml:space="preserve">technologií, odpovídajících moderním </w:t>
      </w:r>
      <w:r w:rsidR="005833AA" w:rsidRPr="00EF200E">
        <w:rPr>
          <w:sz w:val="22"/>
          <w:szCs w:val="22"/>
        </w:rPr>
        <w:t>světovým</w:t>
      </w:r>
      <w:r w:rsidR="003D5384" w:rsidRPr="00EF200E">
        <w:rPr>
          <w:sz w:val="22"/>
          <w:szCs w:val="22"/>
        </w:rPr>
        <w:t xml:space="preserve"> standardům IT&amp;PT </w:t>
      </w:r>
      <w:r w:rsidR="005833AA" w:rsidRPr="00EF200E">
        <w:rPr>
          <w:sz w:val="22"/>
          <w:szCs w:val="22"/>
        </w:rPr>
        <w:t xml:space="preserve">(dále jen </w:t>
      </w:r>
      <w:r w:rsidRPr="00EF200E">
        <w:rPr>
          <w:sz w:val="22"/>
          <w:szCs w:val="22"/>
        </w:rPr>
        <w:t>„</w:t>
      </w:r>
      <w:r w:rsidRPr="00EF200E">
        <w:rPr>
          <w:b/>
          <w:bCs/>
          <w:i/>
          <w:iCs/>
          <w:sz w:val="22"/>
          <w:szCs w:val="22"/>
        </w:rPr>
        <w:t>Systém</w:t>
      </w:r>
      <w:r w:rsidRPr="00EF200E">
        <w:rPr>
          <w:sz w:val="22"/>
          <w:szCs w:val="22"/>
        </w:rPr>
        <w:t>“) se současným závazkem Zhotovitele poskytovat Objednateli související služby</w:t>
      </w:r>
      <w:r w:rsidR="007C12B5" w:rsidRPr="00EF200E">
        <w:rPr>
          <w:sz w:val="22"/>
          <w:szCs w:val="22"/>
        </w:rPr>
        <w:t xml:space="preserve"> s cílem zajištění bezproblémového chodu Systému.</w:t>
      </w:r>
    </w:p>
    <w:p w14:paraId="2F25E3BE" w14:textId="77777777" w:rsidR="00BA0C33" w:rsidRPr="00EF200E" w:rsidRDefault="007C12B5"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 xml:space="preserve">Zhotovitel je společností, která </w:t>
      </w:r>
      <w:r w:rsidR="007A0461" w:rsidRPr="00EF200E">
        <w:rPr>
          <w:sz w:val="22"/>
          <w:szCs w:val="22"/>
        </w:rPr>
        <w:t>disponuje</w:t>
      </w:r>
      <w:r w:rsidRPr="00EF200E">
        <w:rPr>
          <w:sz w:val="22"/>
          <w:szCs w:val="22"/>
        </w:rPr>
        <w:t xml:space="preserve"> dostatečn</w:t>
      </w:r>
      <w:r w:rsidR="007A0461" w:rsidRPr="00EF200E">
        <w:rPr>
          <w:sz w:val="22"/>
          <w:szCs w:val="22"/>
        </w:rPr>
        <w:t>ými</w:t>
      </w:r>
      <w:r w:rsidRPr="00EF200E">
        <w:rPr>
          <w:sz w:val="22"/>
          <w:szCs w:val="22"/>
        </w:rPr>
        <w:t xml:space="preserve"> odborn</w:t>
      </w:r>
      <w:r w:rsidR="007A0461" w:rsidRPr="00EF200E">
        <w:rPr>
          <w:sz w:val="22"/>
          <w:szCs w:val="22"/>
        </w:rPr>
        <w:t>ými</w:t>
      </w:r>
      <w:r w:rsidRPr="00EF200E">
        <w:rPr>
          <w:sz w:val="22"/>
          <w:szCs w:val="22"/>
        </w:rPr>
        <w:t xml:space="preserve"> a personální</w:t>
      </w:r>
      <w:r w:rsidR="007A0461" w:rsidRPr="00EF200E">
        <w:rPr>
          <w:sz w:val="22"/>
          <w:szCs w:val="22"/>
        </w:rPr>
        <w:t>mi</w:t>
      </w:r>
      <w:r w:rsidRPr="00EF200E">
        <w:rPr>
          <w:sz w:val="22"/>
          <w:szCs w:val="22"/>
        </w:rPr>
        <w:t xml:space="preserve"> kapacit</w:t>
      </w:r>
      <w:r w:rsidR="007A0461" w:rsidRPr="00EF200E">
        <w:rPr>
          <w:sz w:val="22"/>
          <w:szCs w:val="22"/>
        </w:rPr>
        <w:t>ami</w:t>
      </w:r>
      <w:r w:rsidRPr="00EF200E">
        <w:rPr>
          <w:sz w:val="22"/>
          <w:szCs w:val="22"/>
        </w:rPr>
        <w:t xml:space="preserve"> pro realizaci takto vymezeného plnění</w:t>
      </w:r>
      <w:r w:rsidR="007A0461" w:rsidRPr="00EF200E">
        <w:rPr>
          <w:sz w:val="22"/>
          <w:szCs w:val="22"/>
        </w:rPr>
        <w:t xml:space="preserve"> a zavazuje se Objednateli poskytnout dodávky a služby dle této Smlouvy. </w:t>
      </w:r>
    </w:p>
    <w:p w14:paraId="73239271" w14:textId="5460B091" w:rsidR="00B35BBD" w:rsidRPr="00EF200E" w:rsidRDefault="00B35BBD"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Zhotovitel bere na vědomí, že Objednatel poptává dodávku Systému jako celku</w:t>
      </w:r>
      <w:r w:rsidR="008C471D" w:rsidRPr="00EF200E">
        <w:rPr>
          <w:sz w:val="22"/>
          <w:szCs w:val="22"/>
        </w:rPr>
        <w:t xml:space="preserve"> (a související služby)</w:t>
      </w:r>
      <w:r w:rsidRPr="00EF200E">
        <w:rPr>
          <w:sz w:val="22"/>
          <w:szCs w:val="22"/>
        </w:rPr>
        <w:t xml:space="preserve"> s cílem dlouhodobě zajistit a využít kvalitní a spolehlivý Systém v provozu městské hromadné dopravy, přičemž sledovaným záměrem Objednatele je i to, aby využitelnost dodávaného Systému s ohledem na všechny Objednatelem stanovené a Zhotovitelem garantované parametry činila </w:t>
      </w:r>
      <w:r w:rsidR="00A65923" w:rsidRPr="00EF200E">
        <w:rPr>
          <w:sz w:val="22"/>
          <w:szCs w:val="22"/>
        </w:rPr>
        <w:t xml:space="preserve">minimálně </w:t>
      </w:r>
      <w:r w:rsidRPr="00EF200E">
        <w:rPr>
          <w:sz w:val="22"/>
          <w:szCs w:val="22"/>
        </w:rPr>
        <w:t xml:space="preserve">10 let od </w:t>
      </w:r>
      <w:r w:rsidR="00A65923" w:rsidRPr="00EF200E">
        <w:rPr>
          <w:sz w:val="22"/>
          <w:szCs w:val="22"/>
        </w:rPr>
        <w:t xml:space="preserve">okamžiku </w:t>
      </w:r>
      <w:r w:rsidR="005833AA" w:rsidRPr="00EF200E">
        <w:rPr>
          <w:sz w:val="22"/>
          <w:szCs w:val="22"/>
        </w:rPr>
        <w:t>p</w:t>
      </w:r>
      <w:r w:rsidR="00A65923" w:rsidRPr="00EF200E">
        <w:rPr>
          <w:sz w:val="22"/>
          <w:szCs w:val="22"/>
        </w:rPr>
        <w:t>řevzetí Systému</w:t>
      </w:r>
      <w:r w:rsidR="002016E4" w:rsidRPr="00EF200E">
        <w:rPr>
          <w:sz w:val="22"/>
          <w:szCs w:val="22"/>
        </w:rPr>
        <w:t xml:space="preserve"> jako celku</w:t>
      </w:r>
      <w:r w:rsidR="00A65923" w:rsidRPr="00EF200E">
        <w:rPr>
          <w:sz w:val="22"/>
          <w:szCs w:val="22"/>
        </w:rPr>
        <w:t xml:space="preserve"> </w:t>
      </w:r>
      <w:r w:rsidRPr="00EF200E">
        <w:rPr>
          <w:sz w:val="22"/>
          <w:szCs w:val="22"/>
        </w:rPr>
        <w:t>(dále jen „</w:t>
      </w:r>
      <w:r w:rsidR="00A65923" w:rsidRPr="00EF200E">
        <w:rPr>
          <w:b/>
          <w:i/>
          <w:iCs/>
          <w:sz w:val="22"/>
          <w:szCs w:val="22"/>
        </w:rPr>
        <w:t>Garantovaná životnost</w:t>
      </w:r>
      <w:r w:rsidRPr="00EF200E">
        <w:rPr>
          <w:sz w:val="22"/>
          <w:szCs w:val="22"/>
        </w:rPr>
        <w:t>“).</w:t>
      </w:r>
    </w:p>
    <w:p w14:paraId="36B5E553" w14:textId="7159E686" w:rsidR="00B35BBD" w:rsidRPr="00EF200E" w:rsidRDefault="00F955E0"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 xml:space="preserve">Zhotovitel bere na vědomí, že </w:t>
      </w:r>
      <w:r w:rsidR="00F83B51" w:rsidRPr="00EF200E">
        <w:rPr>
          <w:sz w:val="22"/>
          <w:szCs w:val="22"/>
        </w:rPr>
        <w:t>P</w:t>
      </w:r>
      <w:r w:rsidRPr="00EF200E">
        <w:rPr>
          <w:sz w:val="22"/>
          <w:szCs w:val="22"/>
        </w:rPr>
        <w:t xml:space="preserve">ředmět </w:t>
      </w:r>
      <w:r w:rsidR="00C34BD4" w:rsidRPr="00EF200E">
        <w:rPr>
          <w:sz w:val="22"/>
          <w:szCs w:val="22"/>
        </w:rPr>
        <w:t>S</w:t>
      </w:r>
      <w:r w:rsidRPr="00EF200E">
        <w:rPr>
          <w:sz w:val="22"/>
          <w:szCs w:val="22"/>
        </w:rPr>
        <w:t xml:space="preserve">mlouvy bude prováděn bez výluky </w:t>
      </w:r>
      <w:r w:rsidR="00DB33BC" w:rsidRPr="00EF200E">
        <w:rPr>
          <w:sz w:val="22"/>
          <w:szCs w:val="22"/>
        </w:rPr>
        <w:t xml:space="preserve">provozu </w:t>
      </w:r>
      <w:r w:rsidRPr="00EF200E">
        <w:rPr>
          <w:sz w:val="22"/>
          <w:szCs w:val="22"/>
        </w:rPr>
        <w:t>městské hromadné dopravy</w:t>
      </w:r>
      <w:r w:rsidR="00E44D35" w:rsidRPr="00EF200E">
        <w:rPr>
          <w:sz w:val="22"/>
          <w:szCs w:val="22"/>
        </w:rPr>
        <w:t>.</w:t>
      </w:r>
    </w:p>
    <w:p w14:paraId="4B1216DD" w14:textId="77777777" w:rsidR="00C3241B" w:rsidRPr="00EF200E" w:rsidRDefault="00B629F5" w:rsidP="00294A30">
      <w:pPr>
        <w:widowControl w:val="0"/>
        <w:numPr>
          <w:ilvl w:val="0"/>
          <w:numId w:val="18"/>
        </w:numPr>
        <w:tabs>
          <w:tab w:val="clear" w:pos="360"/>
        </w:tabs>
        <w:spacing w:before="360" w:after="120"/>
        <w:ind w:left="567" w:hanging="567"/>
        <w:jc w:val="both"/>
        <w:rPr>
          <w:b/>
          <w:bCs/>
          <w:sz w:val="22"/>
          <w:szCs w:val="22"/>
        </w:rPr>
      </w:pPr>
      <w:r w:rsidRPr="00EF200E">
        <w:rPr>
          <w:b/>
          <w:bCs/>
          <w:sz w:val="22"/>
          <w:szCs w:val="22"/>
        </w:rPr>
        <w:t>P</w:t>
      </w:r>
      <w:r w:rsidR="001D1D4B" w:rsidRPr="00EF200E">
        <w:rPr>
          <w:b/>
          <w:bCs/>
          <w:sz w:val="22"/>
          <w:szCs w:val="22"/>
        </w:rPr>
        <w:t xml:space="preserve">ředmět </w:t>
      </w:r>
      <w:r w:rsidR="007A0461" w:rsidRPr="00EF200E">
        <w:rPr>
          <w:b/>
          <w:bCs/>
          <w:sz w:val="22"/>
          <w:szCs w:val="22"/>
        </w:rPr>
        <w:t>S</w:t>
      </w:r>
      <w:r w:rsidR="001D1D4B" w:rsidRPr="00EF200E">
        <w:rPr>
          <w:b/>
          <w:bCs/>
          <w:sz w:val="22"/>
          <w:szCs w:val="22"/>
        </w:rPr>
        <w:t>mlouvy</w:t>
      </w:r>
    </w:p>
    <w:p w14:paraId="02FA7BD1" w14:textId="181D0705" w:rsidR="007A0461" w:rsidRPr="00EF200E" w:rsidRDefault="007A0461" w:rsidP="00294A30">
      <w:pPr>
        <w:pStyle w:val="Odstavecseseznamem"/>
        <w:numPr>
          <w:ilvl w:val="1"/>
          <w:numId w:val="18"/>
        </w:numPr>
        <w:tabs>
          <w:tab w:val="num" w:pos="709"/>
        </w:tabs>
        <w:spacing w:before="120" w:after="120"/>
        <w:ind w:left="567" w:hanging="567"/>
        <w:jc w:val="both"/>
        <w:rPr>
          <w:sz w:val="22"/>
          <w:szCs w:val="22"/>
        </w:rPr>
      </w:pPr>
      <w:r w:rsidRPr="00EF200E">
        <w:rPr>
          <w:sz w:val="22"/>
          <w:szCs w:val="22"/>
        </w:rPr>
        <w:t>Zhotovitel se na základě této Smlouvy zavazuje</w:t>
      </w:r>
      <w:r w:rsidR="004B391E" w:rsidRPr="00EF200E">
        <w:rPr>
          <w:sz w:val="22"/>
          <w:szCs w:val="22"/>
        </w:rPr>
        <w:t xml:space="preserve"> dodat, instalovat a následně </w:t>
      </w:r>
      <w:r w:rsidR="00170303" w:rsidRPr="00EF200E">
        <w:rPr>
          <w:sz w:val="22"/>
          <w:szCs w:val="22"/>
        </w:rPr>
        <w:t xml:space="preserve">minimálně </w:t>
      </w:r>
      <w:r w:rsidR="0089116F" w:rsidRPr="00EF200E">
        <w:rPr>
          <w:sz w:val="22"/>
          <w:szCs w:val="22"/>
        </w:rPr>
        <w:t xml:space="preserve">po dobu Garantované životnosti </w:t>
      </w:r>
      <w:r w:rsidR="004B391E" w:rsidRPr="00EF200E">
        <w:rPr>
          <w:sz w:val="22"/>
          <w:szCs w:val="22"/>
        </w:rPr>
        <w:t>udržovat plně funkční Systém, tedy zejména</w:t>
      </w:r>
      <w:r w:rsidRPr="00EF200E">
        <w:rPr>
          <w:sz w:val="22"/>
          <w:szCs w:val="22"/>
        </w:rPr>
        <w:t>:</w:t>
      </w:r>
    </w:p>
    <w:p w14:paraId="5E6CC46F" w14:textId="0339E783" w:rsidR="007A0461" w:rsidRPr="00EF200E" w:rsidRDefault="007A0461"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na svůj náklad a nebezpečí provést pro Objednatele dodávku a instalaci</w:t>
      </w:r>
      <w:r w:rsidR="00533D02" w:rsidRPr="00EF200E">
        <w:rPr>
          <w:sz w:val="22"/>
          <w:szCs w:val="22"/>
        </w:rPr>
        <w:t xml:space="preserve"> plně funkčního a autonomního</w:t>
      </w:r>
      <w:r w:rsidRPr="00EF200E">
        <w:rPr>
          <w:sz w:val="22"/>
          <w:szCs w:val="22"/>
        </w:rPr>
        <w:t xml:space="preserve"> Systému na stávající flotile vozidel městské hromadné dopravy dle specifikace </w:t>
      </w:r>
      <w:r w:rsidRPr="00EF200E">
        <w:rPr>
          <w:sz w:val="22"/>
          <w:szCs w:val="22"/>
        </w:rPr>
        <w:lastRenderedPageBreak/>
        <w:t>uvedené v </w:t>
      </w:r>
      <w:r w:rsidRPr="00EF200E">
        <w:rPr>
          <w:b/>
          <w:sz w:val="22"/>
          <w:szCs w:val="22"/>
        </w:rPr>
        <w:t xml:space="preserve">příloze č. </w:t>
      </w:r>
      <w:r w:rsidR="008179F5" w:rsidRPr="00EF200E">
        <w:rPr>
          <w:b/>
          <w:sz w:val="22"/>
          <w:szCs w:val="22"/>
        </w:rPr>
        <w:t>2</w:t>
      </w:r>
      <w:r w:rsidR="008179F5" w:rsidRPr="00EF200E">
        <w:rPr>
          <w:sz w:val="22"/>
          <w:szCs w:val="22"/>
        </w:rPr>
        <w:t xml:space="preserve"> </w:t>
      </w:r>
      <w:r w:rsidRPr="00EF200E">
        <w:rPr>
          <w:sz w:val="22"/>
          <w:szCs w:val="22"/>
        </w:rPr>
        <w:t xml:space="preserve">této Smlouvy </w:t>
      </w:r>
      <w:r w:rsidRPr="00EF200E">
        <w:rPr>
          <w:bCs/>
          <w:sz w:val="22"/>
          <w:szCs w:val="22"/>
        </w:rPr>
        <w:t>(dále jen „</w:t>
      </w:r>
      <w:r w:rsidRPr="00EF200E">
        <w:rPr>
          <w:b/>
          <w:bCs/>
          <w:i/>
          <w:iCs/>
          <w:sz w:val="22"/>
          <w:szCs w:val="22"/>
        </w:rPr>
        <w:t>Stávající flotila</w:t>
      </w:r>
      <w:r w:rsidRPr="00EF200E">
        <w:rPr>
          <w:bCs/>
          <w:sz w:val="22"/>
          <w:szCs w:val="22"/>
        </w:rPr>
        <w:t>“</w:t>
      </w:r>
      <w:r w:rsidRPr="00EF200E">
        <w:rPr>
          <w:sz w:val="22"/>
          <w:szCs w:val="22"/>
        </w:rPr>
        <w:t>)</w:t>
      </w:r>
      <w:r w:rsidR="00533D02" w:rsidRPr="00EF200E">
        <w:rPr>
          <w:sz w:val="22"/>
          <w:szCs w:val="22"/>
        </w:rPr>
        <w:t>, když v rámci toho se zavazuje zejména:</w:t>
      </w:r>
    </w:p>
    <w:p w14:paraId="0DB8C96B" w14:textId="1836F392" w:rsidR="00533D02" w:rsidRPr="00EF200E" w:rsidRDefault="00BF1815" w:rsidP="00294A30">
      <w:pPr>
        <w:pStyle w:val="Odstavecseseznamem"/>
        <w:numPr>
          <w:ilvl w:val="0"/>
          <w:numId w:val="60"/>
        </w:numPr>
        <w:spacing w:before="120" w:after="120"/>
        <w:jc w:val="both"/>
        <w:rPr>
          <w:i/>
          <w:iCs/>
          <w:sz w:val="22"/>
          <w:szCs w:val="22"/>
        </w:rPr>
      </w:pPr>
      <w:r w:rsidRPr="00EF200E">
        <w:rPr>
          <w:sz w:val="22"/>
          <w:szCs w:val="22"/>
        </w:rPr>
        <w:t>vytvořit</w:t>
      </w:r>
      <w:r w:rsidR="008C471D" w:rsidRPr="00EF200E">
        <w:rPr>
          <w:sz w:val="22"/>
          <w:szCs w:val="22"/>
        </w:rPr>
        <w:t>,</w:t>
      </w:r>
      <w:r w:rsidR="00172510" w:rsidRPr="00EF200E">
        <w:rPr>
          <w:sz w:val="22"/>
          <w:szCs w:val="22"/>
        </w:rPr>
        <w:t xml:space="preserve"> </w:t>
      </w:r>
      <w:r w:rsidR="005833AA" w:rsidRPr="00EF200E">
        <w:rPr>
          <w:sz w:val="22"/>
          <w:szCs w:val="22"/>
        </w:rPr>
        <w:t xml:space="preserve">dodat, </w:t>
      </w:r>
      <w:r w:rsidR="00172510" w:rsidRPr="00EF200E">
        <w:rPr>
          <w:sz w:val="22"/>
          <w:szCs w:val="22"/>
        </w:rPr>
        <w:t xml:space="preserve">implementovat </w:t>
      </w:r>
      <w:r w:rsidR="00B860D8" w:rsidRPr="00EF200E">
        <w:rPr>
          <w:sz w:val="22"/>
          <w:szCs w:val="22"/>
        </w:rPr>
        <w:t xml:space="preserve">a zprovoznit </w:t>
      </w:r>
      <w:r w:rsidR="005833AA" w:rsidRPr="00EF200E">
        <w:rPr>
          <w:sz w:val="22"/>
          <w:szCs w:val="22"/>
        </w:rPr>
        <w:t xml:space="preserve">serverový </w:t>
      </w:r>
      <w:r w:rsidR="00257BDE" w:rsidRPr="00EF200E">
        <w:rPr>
          <w:sz w:val="22"/>
          <w:szCs w:val="22"/>
        </w:rPr>
        <w:t>BackOffice</w:t>
      </w:r>
      <w:r w:rsidR="005833AA" w:rsidRPr="00EF200E">
        <w:rPr>
          <w:sz w:val="22"/>
          <w:szCs w:val="22"/>
        </w:rPr>
        <w:t>, specifikovaný v</w:t>
      </w:r>
      <w:r w:rsidR="00172510" w:rsidRPr="00EF200E">
        <w:rPr>
          <w:sz w:val="22"/>
          <w:szCs w:val="22"/>
        </w:rPr>
        <w:t xml:space="preserve"> </w:t>
      </w:r>
      <w:r w:rsidR="00172510" w:rsidRPr="00294A30">
        <w:rPr>
          <w:sz w:val="22"/>
          <w:szCs w:val="22"/>
        </w:rPr>
        <w:t>přílo</w:t>
      </w:r>
      <w:r w:rsidR="00503971" w:rsidRPr="00294A30">
        <w:rPr>
          <w:sz w:val="22"/>
          <w:szCs w:val="22"/>
        </w:rPr>
        <w:t>ze</w:t>
      </w:r>
      <w:r w:rsidR="00172510" w:rsidRPr="00294A30">
        <w:rPr>
          <w:sz w:val="22"/>
          <w:szCs w:val="22"/>
        </w:rPr>
        <w:t xml:space="preserve"> č. </w:t>
      </w:r>
      <w:r w:rsidR="00AB1594" w:rsidRPr="00294A30">
        <w:rPr>
          <w:sz w:val="22"/>
          <w:szCs w:val="22"/>
        </w:rPr>
        <w:t>1</w:t>
      </w:r>
      <w:r w:rsidR="008B1C40">
        <w:rPr>
          <w:sz w:val="22"/>
          <w:szCs w:val="22"/>
        </w:rPr>
        <w:t>a</w:t>
      </w:r>
      <w:r w:rsidR="00794FF0">
        <w:rPr>
          <w:sz w:val="22"/>
          <w:szCs w:val="22"/>
        </w:rPr>
        <w:t xml:space="preserve"> a příloze č. 1b</w:t>
      </w:r>
      <w:r w:rsidR="00533D02" w:rsidRPr="00EF200E">
        <w:rPr>
          <w:sz w:val="22"/>
          <w:szCs w:val="22"/>
        </w:rPr>
        <w:t xml:space="preserve"> </w:t>
      </w:r>
      <w:r w:rsidR="00172510" w:rsidRPr="00EF200E">
        <w:rPr>
          <w:sz w:val="22"/>
          <w:szCs w:val="22"/>
        </w:rPr>
        <w:t>této Smlo</w:t>
      </w:r>
      <w:r w:rsidR="00191457" w:rsidRPr="00EF200E">
        <w:rPr>
          <w:sz w:val="22"/>
          <w:szCs w:val="22"/>
        </w:rPr>
        <w:t>uv</w:t>
      </w:r>
      <w:r w:rsidR="00172510" w:rsidRPr="00EF200E">
        <w:rPr>
          <w:sz w:val="22"/>
          <w:szCs w:val="22"/>
        </w:rPr>
        <w:t xml:space="preserve">y </w:t>
      </w:r>
      <w:r w:rsidR="00533D02" w:rsidRPr="00EF200E">
        <w:rPr>
          <w:sz w:val="22"/>
          <w:szCs w:val="22"/>
        </w:rPr>
        <w:t>(dále jen „</w:t>
      </w:r>
      <w:r w:rsidR="00257BDE" w:rsidRPr="00E8501E">
        <w:rPr>
          <w:b/>
          <w:bCs/>
          <w:sz w:val="22"/>
          <w:szCs w:val="22"/>
        </w:rPr>
        <w:t>BackOffice</w:t>
      </w:r>
      <w:r w:rsidR="00533D02" w:rsidRPr="00EF200E">
        <w:rPr>
          <w:sz w:val="22"/>
          <w:szCs w:val="22"/>
        </w:rPr>
        <w:t>“)</w:t>
      </w:r>
      <w:r w:rsidR="008C471D" w:rsidRPr="00EF200E">
        <w:rPr>
          <w:sz w:val="22"/>
          <w:szCs w:val="22"/>
        </w:rPr>
        <w:t xml:space="preserve"> a poskytnout Objednateli </w:t>
      </w:r>
      <w:r w:rsidR="005833AA" w:rsidRPr="00EF200E">
        <w:rPr>
          <w:sz w:val="22"/>
          <w:szCs w:val="22"/>
        </w:rPr>
        <w:t xml:space="preserve">trvalou </w:t>
      </w:r>
      <w:r w:rsidR="000C67F5" w:rsidRPr="00EF200E">
        <w:rPr>
          <w:sz w:val="22"/>
          <w:szCs w:val="22"/>
        </w:rPr>
        <w:t xml:space="preserve">(časově neomezenou) </w:t>
      </w:r>
      <w:r w:rsidR="008C471D" w:rsidRPr="00EF200E">
        <w:rPr>
          <w:sz w:val="22"/>
          <w:szCs w:val="22"/>
        </w:rPr>
        <w:t xml:space="preserve">licenci k užívání </w:t>
      </w:r>
      <w:r w:rsidR="00257BDE" w:rsidRPr="00EF200E">
        <w:rPr>
          <w:sz w:val="22"/>
          <w:szCs w:val="22"/>
        </w:rPr>
        <w:t>BackOffice</w:t>
      </w:r>
      <w:r w:rsidR="003D5924" w:rsidRPr="00EF200E">
        <w:rPr>
          <w:sz w:val="22"/>
          <w:szCs w:val="22"/>
        </w:rPr>
        <w:t>;</w:t>
      </w:r>
    </w:p>
    <w:p w14:paraId="0513D85B" w14:textId="086EA21B" w:rsidR="00533D02" w:rsidRPr="00EF200E" w:rsidRDefault="00533D02" w:rsidP="00294A30">
      <w:pPr>
        <w:pStyle w:val="Odstavecseseznamem"/>
        <w:numPr>
          <w:ilvl w:val="0"/>
          <w:numId w:val="60"/>
        </w:numPr>
        <w:spacing w:before="120" w:after="120"/>
        <w:jc w:val="both"/>
        <w:rPr>
          <w:sz w:val="22"/>
          <w:szCs w:val="22"/>
        </w:rPr>
      </w:pPr>
      <w:r w:rsidRPr="00EF200E">
        <w:rPr>
          <w:sz w:val="22"/>
          <w:szCs w:val="22"/>
        </w:rPr>
        <w:t>dodat Objednateli veškerý potřebný hardware</w:t>
      </w:r>
      <w:r w:rsidR="004B391E" w:rsidRPr="00EF200E">
        <w:rPr>
          <w:sz w:val="22"/>
          <w:szCs w:val="22"/>
        </w:rPr>
        <w:t xml:space="preserve"> (dále jen „</w:t>
      </w:r>
      <w:r w:rsidR="00C6785C" w:rsidRPr="00EF200E">
        <w:rPr>
          <w:b/>
          <w:bCs/>
          <w:i/>
          <w:iCs/>
          <w:sz w:val="22"/>
          <w:szCs w:val="22"/>
        </w:rPr>
        <w:t>Zařízení</w:t>
      </w:r>
      <w:r w:rsidR="004B391E" w:rsidRPr="00EF200E">
        <w:rPr>
          <w:sz w:val="22"/>
          <w:szCs w:val="22"/>
        </w:rPr>
        <w:t>“)</w:t>
      </w:r>
      <w:r w:rsidRPr="00EF200E">
        <w:rPr>
          <w:sz w:val="22"/>
          <w:szCs w:val="22"/>
        </w:rPr>
        <w:t xml:space="preserve"> pro osazení vozidel Stávající flotily dle </w:t>
      </w:r>
      <w:r w:rsidRPr="00686B28">
        <w:rPr>
          <w:sz w:val="22"/>
          <w:szCs w:val="22"/>
        </w:rPr>
        <w:t xml:space="preserve">specifikace uvedené </w:t>
      </w:r>
      <w:bookmarkStart w:id="1" w:name="_Hlk194943354"/>
      <w:r w:rsidRPr="00294A30">
        <w:rPr>
          <w:sz w:val="22"/>
          <w:szCs w:val="22"/>
        </w:rPr>
        <w:t>v</w:t>
      </w:r>
      <w:r w:rsidR="00A02110" w:rsidRPr="00294A30">
        <w:rPr>
          <w:sz w:val="22"/>
          <w:szCs w:val="22"/>
        </w:rPr>
        <w:t> příloze č.</w:t>
      </w:r>
      <w:r w:rsidRPr="00294A30">
        <w:rPr>
          <w:sz w:val="22"/>
          <w:szCs w:val="22"/>
        </w:rPr>
        <w:t xml:space="preserve"> </w:t>
      </w:r>
      <w:r w:rsidR="00AB1594" w:rsidRPr="00294A30">
        <w:rPr>
          <w:sz w:val="22"/>
          <w:szCs w:val="22"/>
        </w:rPr>
        <w:t>1</w:t>
      </w:r>
      <w:bookmarkEnd w:id="1"/>
      <w:r w:rsidR="008B1C40">
        <w:rPr>
          <w:sz w:val="22"/>
          <w:szCs w:val="22"/>
        </w:rPr>
        <w:t>a</w:t>
      </w:r>
      <w:r w:rsidR="00C876F6">
        <w:rPr>
          <w:sz w:val="22"/>
          <w:szCs w:val="22"/>
        </w:rPr>
        <w:t xml:space="preserve"> ve spojení s přílohou č. 1b</w:t>
      </w:r>
      <w:r w:rsidR="0001555B" w:rsidRPr="00686B28">
        <w:rPr>
          <w:sz w:val="22"/>
          <w:szCs w:val="22"/>
        </w:rPr>
        <w:t xml:space="preserve"> </w:t>
      </w:r>
      <w:r w:rsidR="00A02110" w:rsidRPr="00686B28">
        <w:rPr>
          <w:sz w:val="22"/>
          <w:szCs w:val="22"/>
        </w:rPr>
        <w:t>této Smlouvy</w:t>
      </w:r>
      <w:r w:rsidR="005833AA" w:rsidRPr="00EF200E">
        <w:rPr>
          <w:sz w:val="22"/>
          <w:szCs w:val="22"/>
        </w:rPr>
        <w:t>.</w:t>
      </w:r>
      <w:r w:rsidR="00ED6F6E" w:rsidRPr="00EF200E">
        <w:rPr>
          <w:sz w:val="22"/>
          <w:szCs w:val="22"/>
        </w:rPr>
        <w:t xml:space="preserve"> Zhotovitel </w:t>
      </w:r>
      <w:r w:rsidR="00997B55" w:rsidRPr="00EF200E">
        <w:rPr>
          <w:sz w:val="22"/>
          <w:szCs w:val="22"/>
        </w:rPr>
        <w:t xml:space="preserve">se zavazuje </w:t>
      </w:r>
      <w:r w:rsidR="00ED6F6E" w:rsidRPr="00EF200E">
        <w:rPr>
          <w:sz w:val="22"/>
          <w:szCs w:val="22"/>
        </w:rPr>
        <w:t>doda</w:t>
      </w:r>
      <w:r w:rsidR="00997B55" w:rsidRPr="00EF200E">
        <w:rPr>
          <w:sz w:val="22"/>
          <w:szCs w:val="22"/>
        </w:rPr>
        <w:t>t Objednateli</w:t>
      </w:r>
      <w:r w:rsidR="00ED6F6E" w:rsidRPr="00EF200E">
        <w:rPr>
          <w:sz w:val="22"/>
          <w:szCs w:val="22"/>
        </w:rPr>
        <w:t xml:space="preserve"> Zařízení, kter</w:t>
      </w:r>
      <w:r w:rsidR="00616B77" w:rsidRPr="00EF200E">
        <w:rPr>
          <w:sz w:val="22"/>
          <w:szCs w:val="22"/>
        </w:rPr>
        <w:t>á</w:t>
      </w:r>
      <w:r w:rsidR="00ED6F6E" w:rsidRPr="00EF200E">
        <w:rPr>
          <w:sz w:val="22"/>
          <w:szCs w:val="22"/>
        </w:rPr>
        <w:t xml:space="preserve"> splňuj</w:t>
      </w:r>
      <w:r w:rsidR="00616B77" w:rsidRPr="00EF200E">
        <w:rPr>
          <w:sz w:val="22"/>
          <w:szCs w:val="22"/>
        </w:rPr>
        <w:t>í</w:t>
      </w:r>
      <w:r w:rsidR="00ED6F6E" w:rsidRPr="00EF200E">
        <w:rPr>
          <w:sz w:val="22"/>
          <w:szCs w:val="22"/>
        </w:rPr>
        <w:t xml:space="preserve"> normy pro provoz silničních vozidel a drážních vozidel, konkrétně tramvají</w:t>
      </w:r>
      <w:r w:rsidR="005833AA" w:rsidRPr="00EF200E">
        <w:rPr>
          <w:sz w:val="22"/>
          <w:szCs w:val="22"/>
        </w:rPr>
        <w:t>, autobusů</w:t>
      </w:r>
      <w:r w:rsidR="00ED6F6E" w:rsidRPr="00EF200E">
        <w:rPr>
          <w:sz w:val="22"/>
          <w:szCs w:val="22"/>
        </w:rPr>
        <w:t xml:space="preserve"> a trolejbusů, městské hromadné </w:t>
      </w:r>
      <w:r w:rsidR="005833AA" w:rsidRPr="00EF200E">
        <w:rPr>
          <w:sz w:val="22"/>
          <w:szCs w:val="22"/>
        </w:rPr>
        <w:t>přepravy</w:t>
      </w:r>
      <w:r w:rsidR="00ED6F6E" w:rsidRPr="00EF200E">
        <w:rPr>
          <w:sz w:val="22"/>
          <w:szCs w:val="22"/>
        </w:rPr>
        <w:t xml:space="preserve"> osob v České republice</w:t>
      </w:r>
      <w:r w:rsidR="00B36B37" w:rsidRPr="00EF200E">
        <w:rPr>
          <w:sz w:val="22"/>
          <w:szCs w:val="22"/>
        </w:rPr>
        <w:t>, jakož i požadované standar</w:t>
      </w:r>
      <w:r w:rsidR="00706517" w:rsidRPr="00EF200E">
        <w:rPr>
          <w:sz w:val="22"/>
          <w:szCs w:val="22"/>
        </w:rPr>
        <w:t>d</w:t>
      </w:r>
      <w:r w:rsidR="00B36B37" w:rsidRPr="00EF200E">
        <w:rPr>
          <w:sz w:val="22"/>
          <w:szCs w:val="22"/>
        </w:rPr>
        <w:t>y IT&amp;PT</w:t>
      </w:r>
      <w:r w:rsidR="003D5924" w:rsidRPr="00EF200E">
        <w:rPr>
          <w:sz w:val="22"/>
          <w:szCs w:val="22"/>
        </w:rPr>
        <w:t>;</w:t>
      </w:r>
    </w:p>
    <w:p w14:paraId="655FBD4D" w14:textId="01AEE424" w:rsidR="0001555B" w:rsidRPr="00EF200E" w:rsidRDefault="00601594" w:rsidP="00294A30">
      <w:pPr>
        <w:pStyle w:val="Odstavecseseznamem"/>
        <w:numPr>
          <w:ilvl w:val="0"/>
          <w:numId w:val="60"/>
        </w:numPr>
        <w:spacing w:before="120" w:after="120"/>
        <w:jc w:val="both"/>
        <w:rPr>
          <w:sz w:val="22"/>
          <w:szCs w:val="22"/>
        </w:rPr>
      </w:pPr>
      <w:r w:rsidRPr="00EF200E">
        <w:rPr>
          <w:sz w:val="22"/>
          <w:szCs w:val="22"/>
        </w:rPr>
        <w:t xml:space="preserve">instalovat </w:t>
      </w:r>
      <w:r w:rsidR="004B391E" w:rsidRPr="00EF200E">
        <w:rPr>
          <w:sz w:val="22"/>
          <w:szCs w:val="22"/>
        </w:rPr>
        <w:t>dodané Zařízení</w:t>
      </w:r>
      <w:r w:rsidR="0018751F" w:rsidRPr="00EF200E">
        <w:rPr>
          <w:sz w:val="22"/>
          <w:szCs w:val="22"/>
        </w:rPr>
        <w:t xml:space="preserve"> (dále jen „</w:t>
      </w:r>
      <w:r w:rsidR="0018751F" w:rsidRPr="00EF200E">
        <w:rPr>
          <w:b/>
          <w:bCs/>
          <w:i/>
          <w:iCs/>
          <w:sz w:val="22"/>
          <w:szCs w:val="22"/>
        </w:rPr>
        <w:t>Instalace Zařízení</w:t>
      </w:r>
      <w:r w:rsidR="0018751F" w:rsidRPr="00EF200E">
        <w:rPr>
          <w:sz w:val="22"/>
          <w:szCs w:val="22"/>
        </w:rPr>
        <w:t>“)</w:t>
      </w:r>
      <w:r w:rsidRPr="00EF200E">
        <w:rPr>
          <w:sz w:val="22"/>
          <w:szCs w:val="22"/>
        </w:rPr>
        <w:t xml:space="preserve"> v jednotlivých vozidlech</w:t>
      </w:r>
      <w:r w:rsidR="00AA26F7" w:rsidRPr="00EF200E">
        <w:rPr>
          <w:sz w:val="22"/>
          <w:szCs w:val="22"/>
        </w:rPr>
        <w:t xml:space="preserve"> Stávající </w:t>
      </w:r>
      <w:r w:rsidR="00AA26F7" w:rsidRPr="00686B28">
        <w:rPr>
          <w:sz w:val="22"/>
          <w:szCs w:val="22"/>
        </w:rPr>
        <w:t>flotily způsobem</w:t>
      </w:r>
      <w:r w:rsidRPr="00686B28">
        <w:rPr>
          <w:sz w:val="22"/>
          <w:szCs w:val="22"/>
        </w:rPr>
        <w:t xml:space="preserve"> dle </w:t>
      </w:r>
      <w:r w:rsidR="00DB33BC" w:rsidRPr="00294A30">
        <w:rPr>
          <w:sz w:val="22"/>
          <w:szCs w:val="22"/>
        </w:rPr>
        <w:t xml:space="preserve">přílohy </w:t>
      </w:r>
      <w:r w:rsidR="00AB1594" w:rsidRPr="00294A30">
        <w:rPr>
          <w:sz w:val="22"/>
          <w:szCs w:val="22"/>
        </w:rPr>
        <w:t>č. 1</w:t>
      </w:r>
      <w:r w:rsidR="008B1C40">
        <w:rPr>
          <w:sz w:val="22"/>
          <w:szCs w:val="22"/>
        </w:rPr>
        <w:t>a</w:t>
      </w:r>
      <w:r w:rsidR="009862B4">
        <w:rPr>
          <w:sz w:val="22"/>
          <w:szCs w:val="22"/>
        </w:rPr>
        <w:t xml:space="preserve"> a přílohy č. 1b</w:t>
      </w:r>
      <w:r w:rsidR="00AB1594" w:rsidRPr="00686B28">
        <w:rPr>
          <w:sz w:val="22"/>
          <w:szCs w:val="22"/>
        </w:rPr>
        <w:t xml:space="preserve"> </w:t>
      </w:r>
      <w:r w:rsidRPr="00686B28">
        <w:rPr>
          <w:sz w:val="22"/>
          <w:szCs w:val="22"/>
        </w:rPr>
        <w:t>této</w:t>
      </w:r>
      <w:r w:rsidRPr="00EF200E">
        <w:rPr>
          <w:sz w:val="22"/>
          <w:szCs w:val="22"/>
        </w:rPr>
        <w:t xml:space="preserve"> Smlouvy; </w:t>
      </w:r>
      <w:r w:rsidRPr="00EF200E">
        <w:rPr>
          <w:i/>
          <w:iCs/>
          <w:sz w:val="22"/>
          <w:szCs w:val="22"/>
        </w:rPr>
        <w:t xml:space="preserve">pozn.: Instalace </w:t>
      </w:r>
      <w:r w:rsidR="004B391E" w:rsidRPr="00EF200E">
        <w:rPr>
          <w:i/>
          <w:iCs/>
          <w:sz w:val="22"/>
          <w:szCs w:val="22"/>
        </w:rPr>
        <w:t>Zařízení</w:t>
      </w:r>
      <w:r w:rsidRPr="00EF200E">
        <w:rPr>
          <w:i/>
          <w:iCs/>
          <w:sz w:val="22"/>
          <w:szCs w:val="22"/>
        </w:rPr>
        <w:t xml:space="preserve"> zahrnuje i veškerý potřebný spotřební materiál</w:t>
      </w:r>
      <w:r w:rsidR="00706517" w:rsidRPr="00EF200E">
        <w:rPr>
          <w:i/>
          <w:iCs/>
          <w:sz w:val="22"/>
          <w:szCs w:val="22"/>
        </w:rPr>
        <w:t xml:space="preserve"> a kabeláž</w:t>
      </w:r>
      <w:r w:rsidRPr="00EF200E">
        <w:rPr>
          <w:i/>
          <w:iCs/>
          <w:sz w:val="22"/>
          <w:szCs w:val="22"/>
        </w:rPr>
        <w:t xml:space="preserve"> pro jeho instalaci ve vozidlech</w:t>
      </w:r>
      <w:r w:rsidR="003D5924" w:rsidRPr="00EF200E">
        <w:rPr>
          <w:i/>
          <w:iCs/>
          <w:sz w:val="22"/>
          <w:szCs w:val="22"/>
        </w:rPr>
        <w:t>;</w:t>
      </w:r>
      <w:r w:rsidR="00AA07CE" w:rsidRPr="00EF200E">
        <w:rPr>
          <w:i/>
          <w:iCs/>
          <w:sz w:val="22"/>
          <w:szCs w:val="22"/>
        </w:rPr>
        <w:t xml:space="preserve"> </w:t>
      </w:r>
      <w:r w:rsidR="00565B2D" w:rsidRPr="00EF200E">
        <w:rPr>
          <w:i/>
          <w:iCs/>
          <w:sz w:val="22"/>
          <w:szCs w:val="22"/>
        </w:rPr>
        <w:t>v</w:t>
      </w:r>
      <w:r w:rsidR="00F07BD5" w:rsidRPr="00EF200E">
        <w:rPr>
          <w:i/>
          <w:iCs/>
          <w:sz w:val="22"/>
          <w:szCs w:val="22"/>
        </w:rPr>
        <w:t> </w:t>
      </w:r>
      <w:r w:rsidR="00565B2D" w:rsidRPr="00EF200E">
        <w:rPr>
          <w:i/>
          <w:iCs/>
          <w:sz w:val="22"/>
          <w:szCs w:val="22"/>
        </w:rPr>
        <w:t>příloze</w:t>
      </w:r>
      <w:r w:rsidR="00F07BD5" w:rsidRPr="00EF200E">
        <w:rPr>
          <w:i/>
          <w:iCs/>
          <w:sz w:val="22"/>
          <w:szCs w:val="22"/>
        </w:rPr>
        <w:t xml:space="preserve"> </w:t>
      </w:r>
      <w:r w:rsidR="00565B2D" w:rsidRPr="00EF200E">
        <w:rPr>
          <w:i/>
          <w:iCs/>
          <w:sz w:val="22"/>
          <w:szCs w:val="22"/>
        </w:rPr>
        <w:t>č</w:t>
      </w:r>
      <w:r w:rsidR="00F07BD5" w:rsidRPr="00EF200E">
        <w:rPr>
          <w:i/>
          <w:iCs/>
          <w:sz w:val="22"/>
          <w:szCs w:val="22"/>
        </w:rPr>
        <w:t>.</w:t>
      </w:r>
      <w:r w:rsidR="00565B2D" w:rsidRPr="00EF200E">
        <w:rPr>
          <w:i/>
          <w:iCs/>
          <w:sz w:val="22"/>
          <w:szCs w:val="22"/>
        </w:rPr>
        <w:t xml:space="preserve"> </w:t>
      </w:r>
      <w:r w:rsidR="0087704C">
        <w:rPr>
          <w:i/>
          <w:iCs/>
          <w:sz w:val="22"/>
          <w:szCs w:val="22"/>
        </w:rPr>
        <w:t>2</w:t>
      </w:r>
      <w:r w:rsidR="0087704C" w:rsidRPr="00EF200E">
        <w:rPr>
          <w:i/>
          <w:iCs/>
          <w:sz w:val="22"/>
          <w:szCs w:val="22"/>
        </w:rPr>
        <w:t xml:space="preserve"> </w:t>
      </w:r>
      <w:r w:rsidR="00565B2D" w:rsidRPr="00EF200E">
        <w:rPr>
          <w:i/>
          <w:iCs/>
          <w:sz w:val="22"/>
          <w:szCs w:val="22"/>
        </w:rPr>
        <w:t xml:space="preserve">je uveden stav vozového </w:t>
      </w:r>
      <w:r w:rsidR="00565B2D" w:rsidRPr="00B87F1B">
        <w:rPr>
          <w:i/>
          <w:iCs/>
          <w:sz w:val="22"/>
          <w:szCs w:val="22"/>
        </w:rPr>
        <w:t>parku k 30.0</w:t>
      </w:r>
      <w:r w:rsidR="0087639B" w:rsidRPr="00B87F1B">
        <w:rPr>
          <w:i/>
          <w:iCs/>
          <w:sz w:val="22"/>
          <w:szCs w:val="22"/>
        </w:rPr>
        <w:t>7</w:t>
      </w:r>
      <w:r w:rsidR="00565B2D" w:rsidRPr="00B87F1B">
        <w:rPr>
          <w:i/>
          <w:iCs/>
          <w:sz w:val="22"/>
          <w:szCs w:val="22"/>
        </w:rPr>
        <w:t>.2025</w:t>
      </w:r>
      <w:r w:rsidR="00565B2D" w:rsidRPr="00EF200E">
        <w:rPr>
          <w:i/>
          <w:iCs/>
          <w:sz w:val="22"/>
          <w:szCs w:val="22"/>
        </w:rPr>
        <w:t xml:space="preserve">, v průběhu realizace </w:t>
      </w:r>
      <w:r w:rsidR="0071619E" w:rsidRPr="00EF200E">
        <w:rPr>
          <w:i/>
          <w:iCs/>
          <w:sz w:val="22"/>
          <w:szCs w:val="22"/>
        </w:rPr>
        <w:t>D</w:t>
      </w:r>
      <w:r w:rsidR="00565B2D" w:rsidRPr="00EF200E">
        <w:rPr>
          <w:i/>
          <w:iCs/>
          <w:sz w:val="22"/>
          <w:szCs w:val="22"/>
        </w:rPr>
        <w:t xml:space="preserve">íla se může počet vozů měnit, s ohledem na provozní požadavky </w:t>
      </w:r>
      <w:r w:rsidR="00747808" w:rsidRPr="00EF200E">
        <w:rPr>
          <w:i/>
          <w:iCs/>
          <w:sz w:val="22"/>
          <w:szCs w:val="22"/>
        </w:rPr>
        <w:t>O</w:t>
      </w:r>
      <w:r w:rsidR="00565B2D" w:rsidRPr="00EF200E">
        <w:rPr>
          <w:i/>
          <w:iCs/>
          <w:sz w:val="22"/>
          <w:szCs w:val="22"/>
        </w:rPr>
        <w:t>bjednatele</w:t>
      </w:r>
      <w:r w:rsidR="00742C67" w:rsidRPr="00EF200E">
        <w:rPr>
          <w:i/>
          <w:iCs/>
          <w:sz w:val="22"/>
          <w:szCs w:val="22"/>
        </w:rPr>
        <w:t>.</w:t>
      </w:r>
    </w:p>
    <w:p w14:paraId="24EE0D30" w14:textId="68807E27" w:rsidR="0037680B" w:rsidRPr="00EF200E" w:rsidRDefault="0018751F" w:rsidP="00294A30">
      <w:pPr>
        <w:pStyle w:val="Odstavecseseznamem"/>
        <w:numPr>
          <w:ilvl w:val="0"/>
          <w:numId w:val="60"/>
        </w:numPr>
        <w:spacing w:before="120" w:after="120"/>
        <w:jc w:val="both"/>
        <w:rPr>
          <w:i/>
          <w:iCs/>
          <w:sz w:val="22"/>
          <w:szCs w:val="22"/>
        </w:rPr>
      </w:pPr>
      <w:r w:rsidRPr="00EF200E">
        <w:rPr>
          <w:sz w:val="22"/>
          <w:szCs w:val="22"/>
        </w:rPr>
        <w:t>připojit instalovan</w:t>
      </w:r>
      <w:r w:rsidR="00B36B37" w:rsidRPr="00EF200E">
        <w:rPr>
          <w:sz w:val="22"/>
          <w:szCs w:val="22"/>
        </w:rPr>
        <w:t>á</w:t>
      </w:r>
      <w:r w:rsidRPr="00EF200E">
        <w:rPr>
          <w:sz w:val="22"/>
          <w:szCs w:val="22"/>
        </w:rPr>
        <w:t xml:space="preserve"> Zařízení pro Stávající flotilu na </w:t>
      </w:r>
      <w:r w:rsidR="00257BDE" w:rsidRPr="00EF200E">
        <w:rPr>
          <w:sz w:val="22"/>
          <w:szCs w:val="22"/>
        </w:rPr>
        <w:t>BackOffice</w:t>
      </w:r>
      <w:r w:rsidRPr="00EF200E">
        <w:rPr>
          <w:sz w:val="22"/>
          <w:szCs w:val="22"/>
        </w:rPr>
        <w:t xml:space="preserve">; </w:t>
      </w:r>
      <w:r w:rsidRPr="00EF200E">
        <w:rPr>
          <w:i/>
          <w:iCs/>
          <w:sz w:val="22"/>
          <w:szCs w:val="22"/>
        </w:rPr>
        <w:t xml:space="preserve">pozn.: jednotlivá postupně instalovaná Zařízení pro Stávající flotilu budou připojována na </w:t>
      </w:r>
      <w:r w:rsidR="00257BDE" w:rsidRPr="00EF200E">
        <w:rPr>
          <w:i/>
          <w:iCs/>
          <w:sz w:val="22"/>
          <w:szCs w:val="22"/>
        </w:rPr>
        <w:t>BackOffice</w:t>
      </w:r>
      <w:r w:rsidRPr="00EF200E">
        <w:rPr>
          <w:i/>
          <w:iCs/>
          <w:sz w:val="22"/>
          <w:szCs w:val="22"/>
        </w:rPr>
        <w:t xml:space="preserve"> postupně vždy po každé provedené Instalaci Zařízení</w:t>
      </w:r>
      <w:r w:rsidR="003D5924" w:rsidRPr="00EF200E">
        <w:rPr>
          <w:i/>
          <w:iCs/>
          <w:sz w:val="22"/>
          <w:szCs w:val="22"/>
        </w:rPr>
        <w:t>;</w:t>
      </w:r>
    </w:p>
    <w:p w14:paraId="5B7CB896" w14:textId="7E921DAC" w:rsidR="0037680B" w:rsidRPr="00EF200E" w:rsidRDefault="0037680B" w:rsidP="00294A30">
      <w:pPr>
        <w:pStyle w:val="Odstavecseseznamem"/>
        <w:numPr>
          <w:ilvl w:val="0"/>
          <w:numId w:val="60"/>
        </w:numPr>
        <w:spacing w:before="120" w:after="120"/>
        <w:jc w:val="both"/>
        <w:rPr>
          <w:i/>
          <w:iCs/>
          <w:sz w:val="22"/>
          <w:szCs w:val="22"/>
        </w:rPr>
      </w:pPr>
      <w:r w:rsidRPr="00EF200E">
        <w:rPr>
          <w:sz w:val="22"/>
          <w:szCs w:val="22"/>
        </w:rPr>
        <w:t xml:space="preserve">zajistit, aby </w:t>
      </w:r>
      <w:r w:rsidR="00997B55" w:rsidRPr="00EF200E">
        <w:rPr>
          <w:sz w:val="22"/>
          <w:szCs w:val="22"/>
        </w:rPr>
        <w:t xml:space="preserve">veškeré </w:t>
      </w:r>
      <w:r w:rsidRPr="00EF200E">
        <w:rPr>
          <w:sz w:val="22"/>
          <w:szCs w:val="22"/>
        </w:rPr>
        <w:t xml:space="preserve">dodávané a instalované komponenty Systému, jakož i celé dodané technické řešení, umístění a provozování Systému na vozidlech Objednatele plně odpovídalo požadavkům právních předpisů upravujících provozování vozidel hromadné dopravy a současně bylo kompatibilní se stávající konstrukcí vozidel Stávající flotily (v podrobnostech viz </w:t>
      </w:r>
      <w:r w:rsidR="003B5271" w:rsidRPr="00EF200E">
        <w:rPr>
          <w:sz w:val="22"/>
          <w:szCs w:val="22"/>
        </w:rPr>
        <w:t>čl. 7.</w:t>
      </w:r>
      <w:r w:rsidR="004C0D0A" w:rsidRPr="00EF200E">
        <w:rPr>
          <w:sz w:val="22"/>
          <w:szCs w:val="22"/>
        </w:rPr>
        <w:t xml:space="preserve"> této</w:t>
      </w:r>
      <w:r w:rsidRPr="00EF200E">
        <w:rPr>
          <w:sz w:val="22"/>
          <w:szCs w:val="22"/>
        </w:rPr>
        <w:t xml:space="preserve"> Smlouvy)</w:t>
      </w:r>
      <w:r w:rsidR="003D5924" w:rsidRPr="00294A30">
        <w:rPr>
          <w:sz w:val="22"/>
          <w:szCs w:val="22"/>
        </w:rPr>
        <w:t>;</w:t>
      </w:r>
    </w:p>
    <w:p w14:paraId="5AC23DA3" w14:textId="6270F9EB" w:rsidR="0037680B" w:rsidRPr="00EF200E" w:rsidRDefault="00061452" w:rsidP="00294A30">
      <w:pPr>
        <w:pStyle w:val="Odstavecseseznamem"/>
        <w:numPr>
          <w:ilvl w:val="0"/>
          <w:numId w:val="60"/>
        </w:numPr>
        <w:spacing w:before="120" w:after="120"/>
        <w:jc w:val="both"/>
        <w:rPr>
          <w:i/>
          <w:iCs/>
          <w:sz w:val="22"/>
          <w:szCs w:val="22"/>
        </w:rPr>
      </w:pPr>
      <w:r w:rsidRPr="00EF200E">
        <w:rPr>
          <w:sz w:val="22"/>
          <w:szCs w:val="22"/>
        </w:rPr>
        <w:t>provést zkoušky Systému dle přílo</w:t>
      </w:r>
      <w:r w:rsidR="00384E0D" w:rsidRPr="00EF200E">
        <w:rPr>
          <w:sz w:val="22"/>
          <w:szCs w:val="22"/>
        </w:rPr>
        <w:t>h</w:t>
      </w:r>
      <w:r w:rsidRPr="00EF200E">
        <w:rPr>
          <w:sz w:val="22"/>
          <w:szCs w:val="22"/>
        </w:rPr>
        <w:t>y č. 7 této smlouvy</w:t>
      </w:r>
      <w:r w:rsidR="00C54D3D" w:rsidRPr="00EF200E">
        <w:rPr>
          <w:sz w:val="22"/>
          <w:szCs w:val="22"/>
        </w:rPr>
        <w:t>,</w:t>
      </w:r>
      <w:r w:rsidRPr="00EF200E">
        <w:rPr>
          <w:sz w:val="22"/>
          <w:szCs w:val="22"/>
        </w:rPr>
        <w:t xml:space="preserve"> zahrnující též ověření funkčnosti a bezproblémové komunikace Systému definované IT&amp;PT (pokud </w:t>
      </w:r>
      <w:r w:rsidR="00BA30CE" w:rsidRPr="00EF200E">
        <w:rPr>
          <w:sz w:val="22"/>
          <w:szCs w:val="22"/>
        </w:rPr>
        <w:t xml:space="preserve">Zhotovitel </w:t>
      </w:r>
      <w:r w:rsidRPr="00EF200E">
        <w:rPr>
          <w:sz w:val="22"/>
          <w:szCs w:val="22"/>
        </w:rPr>
        <w:t>již disponuje certifikací k dané službě), jakož i plné funkčnosti Zařízení ve vozidlech dle jejich účelu.</w:t>
      </w:r>
      <w:r w:rsidR="00923802" w:rsidRPr="00EF200E">
        <w:rPr>
          <w:sz w:val="22"/>
          <w:szCs w:val="22"/>
        </w:rPr>
        <w:t>;</w:t>
      </w:r>
    </w:p>
    <w:p w14:paraId="68C38CAD" w14:textId="1F5E25B2" w:rsidR="00A02110" w:rsidRPr="00EF200E" w:rsidRDefault="00A02110" w:rsidP="00294A30">
      <w:pPr>
        <w:spacing w:before="120" w:after="120"/>
        <w:ind w:left="993"/>
        <w:jc w:val="both"/>
        <w:rPr>
          <w:sz w:val="22"/>
          <w:szCs w:val="22"/>
        </w:rPr>
      </w:pPr>
      <w:r w:rsidRPr="00EF200E">
        <w:rPr>
          <w:sz w:val="22"/>
          <w:szCs w:val="22"/>
        </w:rPr>
        <w:t>(</w:t>
      </w:r>
      <w:r w:rsidR="001A169B" w:rsidRPr="00EF200E">
        <w:rPr>
          <w:sz w:val="22"/>
          <w:szCs w:val="22"/>
        </w:rPr>
        <w:t xml:space="preserve">provedení </w:t>
      </w:r>
      <w:r w:rsidRPr="00EF200E">
        <w:rPr>
          <w:sz w:val="22"/>
          <w:szCs w:val="22"/>
        </w:rPr>
        <w:t xml:space="preserve">implementace a zprovoznění </w:t>
      </w:r>
      <w:r w:rsidR="00257BDE" w:rsidRPr="00EF200E">
        <w:rPr>
          <w:sz w:val="22"/>
          <w:szCs w:val="22"/>
        </w:rPr>
        <w:t>BackOffice</w:t>
      </w:r>
      <w:r w:rsidR="00172510" w:rsidRPr="00EF200E">
        <w:rPr>
          <w:sz w:val="22"/>
          <w:szCs w:val="22"/>
        </w:rPr>
        <w:t>,</w:t>
      </w:r>
      <w:r w:rsidRPr="00EF200E">
        <w:rPr>
          <w:sz w:val="22"/>
          <w:szCs w:val="22"/>
        </w:rPr>
        <w:t xml:space="preserve"> dodávky </w:t>
      </w:r>
      <w:r w:rsidR="00172510" w:rsidRPr="00EF200E">
        <w:rPr>
          <w:sz w:val="22"/>
          <w:szCs w:val="22"/>
        </w:rPr>
        <w:t xml:space="preserve">veškerých </w:t>
      </w:r>
      <w:r w:rsidRPr="00EF200E">
        <w:rPr>
          <w:sz w:val="22"/>
          <w:szCs w:val="22"/>
        </w:rPr>
        <w:t xml:space="preserve">Zařízení pro Stávající flotilu a </w:t>
      </w:r>
      <w:r w:rsidR="00172510" w:rsidRPr="00EF200E">
        <w:rPr>
          <w:sz w:val="22"/>
          <w:szCs w:val="22"/>
        </w:rPr>
        <w:t xml:space="preserve">kompletní </w:t>
      </w:r>
      <w:r w:rsidRPr="00EF200E">
        <w:rPr>
          <w:sz w:val="22"/>
          <w:szCs w:val="22"/>
        </w:rPr>
        <w:t>Instalace Zařízení pro Stávající flotilu</w:t>
      </w:r>
      <w:r w:rsidR="00172510" w:rsidRPr="00EF200E">
        <w:rPr>
          <w:sz w:val="22"/>
          <w:szCs w:val="22"/>
        </w:rPr>
        <w:t xml:space="preserve"> jako celek</w:t>
      </w:r>
      <w:r w:rsidR="006A7179" w:rsidRPr="00EF200E">
        <w:rPr>
          <w:sz w:val="22"/>
          <w:szCs w:val="22"/>
        </w:rPr>
        <w:t xml:space="preserve">, včetně úspěšného provedení </w:t>
      </w:r>
      <w:r w:rsidR="00C43401" w:rsidRPr="00EF200E">
        <w:rPr>
          <w:sz w:val="22"/>
          <w:szCs w:val="22"/>
        </w:rPr>
        <w:t>F</w:t>
      </w:r>
      <w:r w:rsidR="006A7179" w:rsidRPr="00EF200E">
        <w:rPr>
          <w:sz w:val="22"/>
          <w:szCs w:val="22"/>
        </w:rPr>
        <w:t>unkční zkoušky,</w:t>
      </w:r>
      <w:r w:rsidRPr="00EF200E">
        <w:rPr>
          <w:sz w:val="22"/>
          <w:szCs w:val="22"/>
        </w:rPr>
        <w:t xml:space="preserve"> se v této Smlouvě označuje také jen jako „</w:t>
      </w:r>
      <w:r w:rsidRPr="00EF200E">
        <w:rPr>
          <w:b/>
          <w:bCs/>
          <w:i/>
          <w:iCs/>
          <w:sz w:val="22"/>
          <w:szCs w:val="22"/>
        </w:rPr>
        <w:t>Převzetí Systému</w:t>
      </w:r>
      <w:r w:rsidRPr="00EF200E">
        <w:rPr>
          <w:sz w:val="22"/>
          <w:szCs w:val="22"/>
        </w:rPr>
        <w:t>“)</w:t>
      </w:r>
      <w:r w:rsidR="001561B5" w:rsidRPr="00EF200E">
        <w:rPr>
          <w:sz w:val="22"/>
          <w:szCs w:val="22"/>
        </w:rPr>
        <w:t>,</w:t>
      </w:r>
    </w:p>
    <w:p w14:paraId="30F8A95B" w14:textId="255621B0" w:rsidR="00180D93" w:rsidRPr="00EF200E" w:rsidRDefault="00180D93"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 xml:space="preserve">zajistit pro Objednatele školení týkající se provozu Systému, včetně školení týkajících se jednotlivých </w:t>
      </w:r>
      <w:r w:rsidR="00A02110" w:rsidRPr="00EF200E">
        <w:rPr>
          <w:sz w:val="22"/>
          <w:szCs w:val="22"/>
        </w:rPr>
        <w:t>instalovaných</w:t>
      </w:r>
      <w:r w:rsidRPr="00EF200E">
        <w:rPr>
          <w:sz w:val="22"/>
          <w:szCs w:val="22"/>
        </w:rPr>
        <w:t xml:space="preserve"> Zařízení (dále jen „</w:t>
      </w:r>
      <w:r w:rsidRPr="00EF200E">
        <w:rPr>
          <w:b/>
          <w:bCs/>
          <w:i/>
          <w:iCs/>
          <w:sz w:val="22"/>
          <w:szCs w:val="22"/>
        </w:rPr>
        <w:t>Školení</w:t>
      </w:r>
      <w:r w:rsidRPr="00EF200E">
        <w:rPr>
          <w:sz w:val="22"/>
          <w:szCs w:val="22"/>
        </w:rPr>
        <w:t>“)</w:t>
      </w:r>
      <w:r w:rsidR="003D5924" w:rsidRPr="00EF200E">
        <w:rPr>
          <w:sz w:val="22"/>
          <w:szCs w:val="22"/>
        </w:rPr>
        <w:t>;</w:t>
      </w:r>
    </w:p>
    <w:p w14:paraId="4E85E019" w14:textId="13EE2DCD" w:rsidR="00601594" w:rsidRPr="00EF200E" w:rsidRDefault="000464AB"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 xml:space="preserve">poskytovat Objednateli průběžně od </w:t>
      </w:r>
      <w:r w:rsidR="00191457" w:rsidRPr="00EF200E">
        <w:rPr>
          <w:sz w:val="22"/>
          <w:szCs w:val="22"/>
        </w:rPr>
        <w:t xml:space="preserve">okamžiku zprovoznění </w:t>
      </w:r>
      <w:r w:rsidR="00257BDE" w:rsidRPr="00EF200E">
        <w:rPr>
          <w:sz w:val="22"/>
          <w:szCs w:val="22"/>
        </w:rPr>
        <w:t>BackOffice</w:t>
      </w:r>
      <w:r w:rsidR="00191457" w:rsidRPr="00EF200E">
        <w:rPr>
          <w:sz w:val="22"/>
          <w:szCs w:val="22"/>
        </w:rPr>
        <w:t xml:space="preserve"> a připojení prvního vozidla na </w:t>
      </w:r>
      <w:r w:rsidR="00257BDE" w:rsidRPr="00EF200E">
        <w:rPr>
          <w:sz w:val="22"/>
          <w:szCs w:val="22"/>
        </w:rPr>
        <w:t>BackOffice</w:t>
      </w:r>
      <w:r w:rsidR="00191457" w:rsidRPr="00EF200E">
        <w:rPr>
          <w:sz w:val="22"/>
          <w:szCs w:val="22"/>
        </w:rPr>
        <w:t xml:space="preserve"> </w:t>
      </w:r>
      <w:r w:rsidR="00B36B37" w:rsidRPr="00EF200E">
        <w:rPr>
          <w:sz w:val="22"/>
          <w:szCs w:val="22"/>
        </w:rPr>
        <w:t xml:space="preserve">veškeré </w:t>
      </w:r>
      <w:r w:rsidRPr="00EF200E">
        <w:rPr>
          <w:sz w:val="22"/>
          <w:szCs w:val="22"/>
        </w:rPr>
        <w:t>služby provozní a technické podpory</w:t>
      </w:r>
      <w:r w:rsidR="004B391E" w:rsidRPr="00EF200E">
        <w:rPr>
          <w:sz w:val="22"/>
          <w:szCs w:val="22"/>
        </w:rPr>
        <w:t xml:space="preserve"> (dále</w:t>
      </w:r>
      <w:r w:rsidR="00191457" w:rsidRPr="00EF200E">
        <w:rPr>
          <w:sz w:val="22"/>
          <w:szCs w:val="22"/>
        </w:rPr>
        <w:t xml:space="preserve"> společně</w:t>
      </w:r>
      <w:r w:rsidR="004B391E" w:rsidRPr="00EF200E">
        <w:rPr>
          <w:sz w:val="22"/>
          <w:szCs w:val="22"/>
        </w:rPr>
        <w:t xml:space="preserve"> jen „</w:t>
      </w:r>
      <w:r w:rsidR="004B391E" w:rsidRPr="00EF200E">
        <w:rPr>
          <w:b/>
          <w:bCs/>
          <w:i/>
          <w:iCs/>
          <w:sz w:val="22"/>
          <w:szCs w:val="22"/>
        </w:rPr>
        <w:t>Provozní služby</w:t>
      </w:r>
      <w:r w:rsidR="004B391E" w:rsidRPr="00EF200E">
        <w:rPr>
          <w:sz w:val="22"/>
          <w:szCs w:val="22"/>
        </w:rPr>
        <w:t>“)</w:t>
      </w:r>
      <w:r w:rsidR="00E15F48" w:rsidRPr="00EF200E">
        <w:rPr>
          <w:sz w:val="22"/>
          <w:szCs w:val="22"/>
        </w:rPr>
        <w:t xml:space="preserve">; </w:t>
      </w:r>
      <w:r w:rsidR="00E15F48" w:rsidRPr="00EF200E">
        <w:rPr>
          <w:i/>
          <w:iCs/>
          <w:sz w:val="22"/>
          <w:szCs w:val="22"/>
        </w:rPr>
        <w:t xml:space="preserve">Provozní služby zahrnují veškeré potřebné servisní, poradenské a další činnosti pro zajištění bezvadného chodu Systému </w:t>
      </w:r>
      <w:r w:rsidR="00191457" w:rsidRPr="00EF200E">
        <w:rPr>
          <w:i/>
          <w:iCs/>
          <w:sz w:val="22"/>
          <w:szCs w:val="22"/>
        </w:rPr>
        <w:t>jako celku</w:t>
      </w:r>
      <w:r w:rsidR="00E15F48" w:rsidRPr="00EF200E">
        <w:rPr>
          <w:i/>
          <w:iCs/>
          <w:sz w:val="22"/>
          <w:szCs w:val="22"/>
        </w:rPr>
        <w:t xml:space="preserve"> s výjimkou služeb uvedených pod písm. </w:t>
      </w:r>
      <w:r w:rsidR="005E1D06" w:rsidRPr="00EF200E">
        <w:rPr>
          <w:i/>
          <w:iCs/>
          <w:sz w:val="22"/>
          <w:szCs w:val="22"/>
        </w:rPr>
        <w:t>e</w:t>
      </w:r>
      <w:r w:rsidR="00E15F48" w:rsidRPr="00EF200E">
        <w:rPr>
          <w:i/>
          <w:iCs/>
          <w:sz w:val="22"/>
          <w:szCs w:val="22"/>
        </w:rPr>
        <w:t xml:space="preserve">) tohoto </w:t>
      </w:r>
      <w:r w:rsidR="00FE33CA" w:rsidRPr="00EF200E">
        <w:rPr>
          <w:i/>
          <w:iCs/>
          <w:sz w:val="22"/>
          <w:szCs w:val="22"/>
        </w:rPr>
        <w:t>odstavce</w:t>
      </w:r>
      <w:r w:rsidR="005572FE" w:rsidRPr="00EF200E">
        <w:rPr>
          <w:i/>
          <w:iCs/>
          <w:sz w:val="22"/>
          <w:szCs w:val="22"/>
        </w:rPr>
        <w:t xml:space="preserve"> Smlouvy</w:t>
      </w:r>
      <w:r w:rsidR="005E1D06" w:rsidRPr="00EF200E">
        <w:rPr>
          <w:i/>
          <w:iCs/>
          <w:sz w:val="22"/>
          <w:szCs w:val="22"/>
        </w:rPr>
        <w:t>, resp. s výjimkou záručních zásahů</w:t>
      </w:r>
      <w:r w:rsidR="003D5924" w:rsidRPr="00EF200E">
        <w:rPr>
          <w:i/>
          <w:iCs/>
          <w:sz w:val="22"/>
          <w:szCs w:val="22"/>
        </w:rPr>
        <w:t>;</w:t>
      </w:r>
    </w:p>
    <w:p w14:paraId="00F30956" w14:textId="2153D6E2" w:rsidR="004B391E" w:rsidRPr="00EF200E" w:rsidRDefault="008A6BE3"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 xml:space="preserve">na svůj náklad a nebezpečí provést </w:t>
      </w:r>
      <w:r w:rsidR="004B391E" w:rsidRPr="00EF200E">
        <w:rPr>
          <w:sz w:val="22"/>
          <w:szCs w:val="22"/>
        </w:rPr>
        <w:t>pro Objednatele úpravy (změny, rozšíření, zúžení) Systému, tedy zejména zajistit:</w:t>
      </w:r>
    </w:p>
    <w:p w14:paraId="740A4FF3" w14:textId="3C024C8D" w:rsidR="00C333C7" w:rsidRPr="00EF200E" w:rsidRDefault="004B391E" w:rsidP="00294A30">
      <w:pPr>
        <w:pStyle w:val="Odstavecseseznamem"/>
        <w:numPr>
          <w:ilvl w:val="0"/>
          <w:numId w:val="60"/>
        </w:numPr>
        <w:spacing w:before="120" w:after="120"/>
        <w:jc w:val="both"/>
        <w:rPr>
          <w:sz w:val="22"/>
          <w:szCs w:val="22"/>
        </w:rPr>
      </w:pPr>
      <w:r w:rsidRPr="00EF200E">
        <w:rPr>
          <w:sz w:val="22"/>
          <w:szCs w:val="22"/>
        </w:rPr>
        <w:t>odinstalac</w:t>
      </w:r>
      <w:r w:rsidR="008A6BE3" w:rsidRPr="00EF200E">
        <w:rPr>
          <w:sz w:val="22"/>
          <w:szCs w:val="22"/>
        </w:rPr>
        <w:t>i</w:t>
      </w:r>
      <w:r w:rsidRPr="00EF200E">
        <w:rPr>
          <w:sz w:val="22"/>
          <w:szCs w:val="22"/>
        </w:rPr>
        <w:t xml:space="preserve"> dříve dodaného Zařízení z jednotlivých vozidel městské hromadné dopravy </w:t>
      </w:r>
      <w:r w:rsidR="00756447" w:rsidRPr="00EF200E">
        <w:rPr>
          <w:sz w:val="22"/>
          <w:szCs w:val="22"/>
        </w:rPr>
        <w:t xml:space="preserve">a odinstalaci nahrazovaných komponent </w:t>
      </w:r>
      <w:r w:rsidR="00257BDE" w:rsidRPr="00EF200E">
        <w:rPr>
          <w:sz w:val="22"/>
          <w:szCs w:val="22"/>
        </w:rPr>
        <w:t>BackOffice</w:t>
      </w:r>
      <w:r w:rsidR="00756447" w:rsidRPr="00EF200E">
        <w:rPr>
          <w:sz w:val="22"/>
          <w:szCs w:val="22"/>
        </w:rPr>
        <w:t xml:space="preserve"> </w:t>
      </w:r>
      <w:r w:rsidR="00FC2634" w:rsidRPr="00EF200E">
        <w:rPr>
          <w:sz w:val="22"/>
          <w:szCs w:val="22"/>
        </w:rPr>
        <w:t xml:space="preserve">dle požadavku Objednatele </w:t>
      </w:r>
      <w:r w:rsidRPr="00EF200E">
        <w:rPr>
          <w:sz w:val="22"/>
          <w:szCs w:val="22"/>
        </w:rPr>
        <w:t>(dále jen „</w:t>
      </w:r>
      <w:r w:rsidRPr="00EF200E">
        <w:rPr>
          <w:b/>
          <w:bCs/>
          <w:i/>
          <w:iCs/>
          <w:sz w:val="22"/>
          <w:szCs w:val="22"/>
        </w:rPr>
        <w:t>Odinstalace</w:t>
      </w:r>
      <w:r w:rsidRPr="00EF200E">
        <w:rPr>
          <w:sz w:val="22"/>
          <w:szCs w:val="22"/>
        </w:rPr>
        <w:t>“)</w:t>
      </w:r>
    </w:p>
    <w:p w14:paraId="09A9F555" w14:textId="3F3FA273" w:rsidR="00E15F48" w:rsidRPr="00EF200E" w:rsidRDefault="00EE5B85"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zajistit pro Objednatele</w:t>
      </w:r>
      <w:r w:rsidR="00E15F48" w:rsidRPr="00EF200E">
        <w:rPr>
          <w:sz w:val="22"/>
          <w:szCs w:val="22"/>
        </w:rPr>
        <w:t xml:space="preserve"> mimozáruční servis na dodaném</w:t>
      </w:r>
      <w:r w:rsidR="009E7A16" w:rsidRPr="00EF200E">
        <w:rPr>
          <w:sz w:val="22"/>
          <w:szCs w:val="22"/>
        </w:rPr>
        <w:t xml:space="preserve"> a instalovaném</w:t>
      </w:r>
      <w:r w:rsidR="00E15F48" w:rsidRPr="00EF200E">
        <w:rPr>
          <w:sz w:val="22"/>
          <w:szCs w:val="22"/>
        </w:rPr>
        <w:t xml:space="preserve"> Zařízení</w:t>
      </w:r>
      <w:r w:rsidR="009E7A16" w:rsidRPr="00EF200E">
        <w:rPr>
          <w:sz w:val="22"/>
          <w:szCs w:val="22"/>
        </w:rPr>
        <w:t xml:space="preserve"> </w:t>
      </w:r>
      <w:r w:rsidR="00B36B37" w:rsidRPr="00EF200E">
        <w:rPr>
          <w:sz w:val="22"/>
          <w:szCs w:val="22"/>
        </w:rPr>
        <w:t xml:space="preserve">a </w:t>
      </w:r>
      <w:r w:rsidR="00257BDE" w:rsidRPr="00EF200E">
        <w:rPr>
          <w:sz w:val="22"/>
          <w:szCs w:val="22"/>
        </w:rPr>
        <w:t>BackOffice</w:t>
      </w:r>
      <w:r w:rsidR="00B36B37" w:rsidRPr="00EF200E">
        <w:rPr>
          <w:sz w:val="22"/>
          <w:szCs w:val="22"/>
        </w:rPr>
        <w:t xml:space="preserve"> </w:t>
      </w:r>
      <w:r w:rsidR="009E7A16" w:rsidRPr="00EF200E">
        <w:rPr>
          <w:sz w:val="22"/>
          <w:szCs w:val="22"/>
        </w:rPr>
        <w:t>(dále jen „</w:t>
      </w:r>
      <w:r w:rsidR="009E7A16" w:rsidRPr="00EF200E">
        <w:rPr>
          <w:b/>
          <w:bCs/>
          <w:i/>
          <w:iCs/>
          <w:sz w:val="22"/>
          <w:szCs w:val="22"/>
        </w:rPr>
        <w:t>Mimozáruční servis</w:t>
      </w:r>
      <w:r w:rsidR="009E7A16" w:rsidRPr="00EF200E">
        <w:rPr>
          <w:sz w:val="22"/>
          <w:szCs w:val="22"/>
        </w:rPr>
        <w:t>“)</w:t>
      </w:r>
      <w:r w:rsidR="003D5924" w:rsidRPr="00EF200E">
        <w:rPr>
          <w:sz w:val="22"/>
          <w:szCs w:val="22"/>
        </w:rPr>
        <w:t>;</w:t>
      </w:r>
    </w:p>
    <w:p w14:paraId="63DB2817" w14:textId="763684F2" w:rsidR="004F2D6F" w:rsidRPr="00EF200E" w:rsidRDefault="004F2D6F"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lastRenderedPageBreak/>
        <w:t>zajistit pro Objednatele pozáruční servis na dodaném a instalovaném Zařízení a BackOffice po do</w:t>
      </w:r>
      <w:r w:rsidR="002F34F7" w:rsidRPr="00EF200E">
        <w:rPr>
          <w:sz w:val="22"/>
          <w:szCs w:val="22"/>
        </w:rPr>
        <w:t>bu Garantované životnosti</w:t>
      </w:r>
      <w:r w:rsidRPr="00EF200E">
        <w:rPr>
          <w:sz w:val="22"/>
          <w:szCs w:val="22"/>
        </w:rPr>
        <w:t xml:space="preserve"> (dále jen „</w:t>
      </w:r>
      <w:r w:rsidR="002F34F7" w:rsidRPr="00EF200E">
        <w:rPr>
          <w:b/>
          <w:bCs/>
          <w:i/>
          <w:iCs/>
          <w:sz w:val="22"/>
          <w:szCs w:val="22"/>
        </w:rPr>
        <w:t>Po</w:t>
      </w:r>
      <w:r w:rsidRPr="00EF200E">
        <w:rPr>
          <w:b/>
          <w:bCs/>
          <w:i/>
          <w:iCs/>
          <w:sz w:val="22"/>
          <w:szCs w:val="22"/>
        </w:rPr>
        <w:t>záruční servis</w:t>
      </w:r>
      <w:r w:rsidRPr="00EF200E">
        <w:rPr>
          <w:sz w:val="22"/>
          <w:szCs w:val="22"/>
        </w:rPr>
        <w:t>“)</w:t>
      </w:r>
      <w:r w:rsidR="003D5924" w:rsidRPr="00EF200E">
        <w:rPr>
          <w:sz w:val="22"/>
          <w:szCs w:val="22"/>
        </w:rPr>
        <w:t>;</w:t>
      </w:r>
    </w:p>
    <w:p w14:paraId="742A8808" w14:textId="77777777" w:rsidR="00A23BC9" w:rsidRPr="00EF200E" w:rsidRDefault="009E7A16"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poskytn</w:t>
      </w:r>
      <w:r w:rsidR="001A169B" w:rsidRPr="00EF200E">
        <w:rPr>
          <w:sz w:val="22"/>
          <w:szCs w:val="22"/>
        </w:rPr>
        <w:t>out</w:t>
      </w:r>
      <w:r w:rsidRPr="00EF200E">
        <w:rPr>
          <w:sz w:val="22"/>
          <w:szCs w:val="22"/>
        </w:rPr>
        <w:t xml:space="preserve"> </w:t>
      </w:r>
      <w:r w:rsidR="00E729B1" w:rsidRPr="00EF200E">
        <w:rPr>
          <w:sz w:val="22"/>
          <w:szCs w:val="22"/>
        </w:rPr>
        <w:t xml:space="preserve">Objednateli </w:t>
      </w:r>
      <w:r w:rsidRPr="00EF200E">
        <w:rPr>
          <w:sz w:val="22"/>
          <w:szCs w:val="22"/>
        </w:rPr>
        <w:t>služ</w:t>
      </w:r>
      <w:r w:rsidR="001A169B" w:rsidRPr="00EF200E">
        <w:rPr>
          <w:sz w:val="22"/>
          <w:szCs w:val="22"/>
        </w:rPr>
        <w:t>by</w:t>
      </w:r>
      <w:r w:rsidRPr="00EF200E">
        <w:rPr>
          <w:sz w:val="22"/>
          <w:szCs w:val="22"/>
        </w:rPr>
        <w:t xml:space="preserve"> rozvoje Systém</w:t>
      </w:r>
      <w:r w:rsidR="004C426B" w:rsidRPr="00EF200E">
        <w:rPr>
          <w:sz w:val="22"/>
          <w:szCs w:val="22"/>
        </w:rPr>
        <w:t>u na</w:t>
      </w:r>
      <w:r w:rsidR="00FF415B" w:rsidRPr="00EF200E">
        <w:rPr>
          <w:sz w:val="22"/>
          <w:szCs w:val="22"/>
        </w:rPr>
        <w:t>d</w:t>
      </w:r>
      <w:r w:rsidR="004C426B" w:rsidRPr="00EF200E">
        <w:rPr>
          <w:sz w:val="22"/>
          <w:szCs w:val="22"/>
        </w:rPr>
        <w:t xml:space="preserve"> rámec</w:t>
      </w:r>
      <w:r w:rsidR="006D1882" w:rsidRPr="00EF200E">
        <w:rPr>
          <w:sz w:val="22"/>
          <w:szCs w:val="22"/>
        </w:rPr>
        <w:t xml:space="preserve"> jeho specifikace uvedené v této Smlouvě</w:t>
      </w:r>
      <w:r w:rsidRPr="00EF200E">
        <w:rPr>
          <w:sz w:val="22"/>
          <w:szCs w:val="22"/>
        </w:rPr>
        <w:t xml:space="preserve"> (dále jen „</w:t>
      </w:r>
      <w:r w:rsidRPr="00EF200E">
        <w:rPr>
          <w:b/>
          <w:bCs/>
          <w:i/>
          <w:iCs/>
          <w:sz w:val="22"/>
          <w:szCs w:val="22"/>
        </w:rPr>
        <w:t>Služby rozvoje</w:t>
      </w:r>
      <w:r w:rsidRPr="00EF200E">
        <w:rPr>
          <w:sz w:val="22"/>
          <w:szCs w:val="22"/>
        </w:rPr>
        <w:t>“)</w:t>
      </w:r>
      <w:r w:rsidR="00A23BC9" w:rsidRPr="00EF200E">
        <w:rPr>
          <w:sz w:val="22"/>
          <w:szCs w:val="22"/>
        </w:rPr>
        <w:t>;</w:t>
      </w:r>
    </w:p>
    <w:p w14:paraId="5835722D" w14:textId="351B7F9D" w:rsidR="00E15084" w:rsidRPr="00EF200E" w:rsidRDefault="00A23BC9"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 xml:space="preserve">zajistit odinstalaci </w:t>
      </w:r>
      <w:r w:rsidR="001041D8" w:rsidRPr="00EF200E">
        <w:rPr>
          <w:sz w:val="22"/>
          <w:szCs w:val="22"/>
        </w:rPr>
        <w:t xml:space="preserve">původních </w:t>
      </w:r>
      <w:r w:rsidR="00FF7716" w:rsidRPr="00EF200E">
        <w:rPr>
          <w:sz w:val="22"/>
          <w:szCs w:val="22"/>
        </w:rPr>
        <w:t xml:space="preserve">hardwarových </w:t>
      </w:r>
      <w:r w:rsidR="001041D8" w:rsidRPr="00EF200E">
        <w:rPr>
          <w:sz w:val="22"/>
          <w:szCs w:val="22"/>
        </w:rPr>
        <w:t>komponent ze Stávající flotily (dále jen</w:t>
      </w:r>
      <w:r w:rsidR="009F10A1" w:rsidRPr="00EF200E">
        <w:rPr>
          <w:sz w:val="22"/>
          <w:szCs w:val="22"/>
        </w:rPr>
        <w:t xml:space="preserve"> „</w:t>
      </w:r>
      <w:r w:rsidRPr="00EF200E">
        <w:rPr>
          <w:b/>
          <w:bCs/>
          <w:sz w:val="22"/>
          <w:szCs w:val="22"/>
        </w:rPr>
        <w:t>Odinstalace ze Stávající flotily</w:t>
      </w:r>
      <w:r w:rsidR="009F10A1" w:rsidRPr="00EF200E">
        <w:rPr>
          <w:sz w:val="22"/>
          <w:szCs w:val="22"/>
        </w:rPr>
        <w:t>“)</w:t>
      </w:r>
      <w:r w:rsidR="003E02AF" w:rsidRPr="00EF200E">
        <w:rPr>
          <w:sz w:val="22"/>
          <w:szCs w:val="22"/>
        </w:rPr>
        <w:t>.</w:t>
      </w:r>
    </w:p>
    <w:p w14:paraId="7AFB7616" w14:textId="5274AA68" w:rsidR="001E56A6" w:rsidRPr="00EF200E" w:rsidRDefault="001E56A6" w:rsidP="00294A30">
      <w:pPr>
        <w:pStyle w:val="Odstavecseseznamem"/>
        <w:numPr>
          <w:ilvl w:val="2"/>
          <w:numId w:val="18"/>
        </w:numPr>
        <w:tabs>
          <w:tab w:val="clear" w:pos="730"/>
        </w:tabs>
        <w:spacing w:before="120" w:after="120"/>
        <w:ind w:left="993" w:hanging="426"/>
        <w:jc w:val="both"/>
        <w:rPr>
          <w:sz w:val="22"/>
          <w:szCs w:val="22"/>
        </w:rPr>
      </w:pPr>
      <w:r w:rsidRPr="00EF200E">
        <w:rPr>
          <w:color w:val="000000"/>
          <w:sz w:val="22"/>
          <w:szCs w:val="22"/>
        </w:rPr>
        <w:t xml:space="preserve">Po celou dobu realizace </w:t>
      </w:r>
      <w:r w:rsidR="00F83B51" w:rsidRPr="00EF200E">
        <w:rPr>
          <w:color w:val="000000"/>
          <w:sz w:val="22"/>
          <w:szCs w:val="22"/>
        </w:rPr>
        <w:t>P</w:t>
      </w:r>
      <w:r w:rsidRPr="00EF200E">
        <w:rPr>
          <w:color w:val="000000"/>
          <w:sz w:val="22"/>
          <w:szCs w:val="22"/>
        </w:rPr>
        <w:t xml:space="preserve">ředmětu </w:t>
      </w:r>
      <w:r w:rsidR="00BA30CE" w:rsidRPr="00EF200E">
        <w:rPr>
          <w:color w:val="000000"/>
          <w:sz w:val="22"/>
          <w:szCs w:val="22"/>
        </w:rPr>
        <w:t>S</w:t>
      </w:r>
      <w:r w:rsidRPr="00EF200E">
        <w:rPr>
          <w:color w:val="000000"/>
          <w:sz w:val="22"/>
          <w:szCs w:val="22"/>
        </w:rPr>
        <w:t xml:space="preserve">mlouvy </w:t>
      </w:r>
      <w:r w:rsidR="00A37DC0" w:rsidRPr="00EF200E">
        <w:rPr>
          <w:color w:val="000000"/>
          <w:sz w:val="22"/>
          <w:szCs w:val="22"/>
        </w:rPr>
        <w:t xml:space="preserve">bude </w:t>
      </w:r>
      <w:r w:rsidR="00297816" w:rsidRPr="00EF200E">
        <w:rPr>
          <w:color w:val="000000"/>
          <w:sz w:val="22"/>
          <w:szCs w:val="22"/>
        </w:rPr>
        <w:t>Z</w:t>
      </w:r>
      <w:r w:rsidR="00A37DC0" w:rsidRPr="00EF200E">
        <w:rPr>
          <w:color w:val="000000"/>
          <w:sz w:val="22"/>
          <w:szCs w:val="22"/>
        </w:rPr>
        <w:t xml:space="preserve">hotovitel </w:t>
      </w:r>
      <w:r w:rsidRPr="00EF200E">
        <w:rPr>
          <w:color w:val="000000"/>
          <w:sz w:val="22"/>
          <w:szCs w:val="22"/>
        </w:rPr>
        <w:t xml:space="preserve">pořizovat detailní </w:t>
      </w:r>
      <w:r w:rsidRPr="00EF200E">
        <w:rPr>
          <w:sz w:val="22"/>
          <w:szCs w:val="22"/>
        </w:rPr>
        <w:t>fotodokumentaci:</w:t>
      </w:r>
      <w:r w:rsidR="00103DA3" w:rsidRPr="00103DA3">
        <w:rPr>
          <w:sz w:val="22"/>
          <w:szCs w:val="22"/>
        </w:rPr>
        <w:t xml:space="preserve"> </w:t>
      </w:r>
    </w:p>
    <w:p w14:paraId="3FFAC607" w14:textId="17219269"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 xml:space="preserve">před zahájením prací, </w:t>
      </w:r>
    </w:p>
    <w:p w14:paraId="128BD73B" w14:textId="5F3A7E2A"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fotodokumentace dokumentující průběh prací (</w:t>
      </w:r>
      <w:r w:rsidR="00297816" w:rsidRPr="00EF200E">
        <w:rPr>
          <w:sz w:val="22"/>
          <w:szCs w:val="22"/>
        </w:rPr>
        <w:t>Z</w:t>
      </w:r>
      <w:r w:rsidRPr="00EF200E">
        <w:rPr>
          <w:sz w:val="22"/>
          <w:szCs w:val="22"/>
        </w:rPr>
        <w:t>hotovitel ke každému kontrolnímu dni předá fotodokumentaci dosavadního průběhu prací provedených mezi jednotlivými kontrolními dny</w:t>
      </w:r>
      <w:r w:rsidR="00830C56">
        <w:rPr>
          <w:sz w:val="22"/>
          <w:szCs w:val="22"/>
        </w:rPr>
        <w:t>.</w:t>
      </w:r>
      <w:r w:rsidR="008F48F3" w:rsidRPr="008F48F3">
        <w:t xml:space="preserve"> </w:t>
      </w:r>
      <w:r w:rsidR="008F48F3" w:rsidRPr="008F48F3">
        <w:rPr>
          <w:sz w:val="22"/>
          <w:szCs w:val="22"/>
        </w:rPr>
        <w:t xml:space="preserve">Fotodokumentace bude </w:t>
      </w:r>
      <w:r w:rsidR="008F48F3">
        <w:rPr>
          <w:sz w:val="22"/>
          <w:szCs w:val="22"/>
        </w:rPr>
        <w:t>Z</w:t>
      </w:r>
      <w:r w:rsidR="008F48F3" w:rsidRPr="008F48F3">
        <w:rPr>
          <w:sz w:val="22"/>
          <w:szCs w:val="22"/>
        </w:rPr>
        <w:t>hotovitelem pořizována zejména za účelem vyloučení pochyb</w:t>
      </w:r>
      <w:r w:rsidR="008F48F3">
        <w:rPr>
          <w:sz w:val="22"/>
          <w:szCs w:val="22"/>
        </w:rPr>
        <w:t>n</w:t>
      </w:r>
      <w:r w:rsidR="008F48F3" w:rsidRPr="008F48F3">
        <w:rPr>
          <w:sz w:val="22"/>
          <w:szCs w:val="22"/>
        </w:rPr>
        <w:t xml:space="preserve">ostí o postupu plnění a realizace těch částí </w:t>
      </w:r>
      <w:r w:rsidR="008F48F3">
        <w:rPr>
          <w:sz w:val="22"/>
          <w:szCs w:val="22"/>
        </w:rPr>
        <w:t>D</w:t>
      </w:r>
      <w:r w:rsidR="008F48F3" w:rsidRPr="008F48F3">
        <w:rPr>
          <w:sz w:val="22"/>
          <w:szCs w:val="22"/>
        </w:rPr>
        <w:t>íla, které následně nebudou viditelná, nebo budou odstraňovány, nebo jsou předmětem změn plnění, nebo změn stavu. Uvedené bude určující pro četnost a rozsah fotodokumentace</w:t>
      </w:r>
      <w:r w:rsidR="00830C56">
        <w:rPr>
          <w:sz w:val="22"/>
          <w:szCs w:val="22"/>
        </w:rPr>
        <w:t>),</w:t>
      </w:r>
      <w:r w:rsidRPr="00EF200E">
        <w:rPr>
          <w:sz w:val="22"/>
          <w:szCs w:val="22"/>
        </w:rPr>
        <w:t xml:space="preserve"> fotodokumentace bude zasílána elektronicky na adresu: </w:t>
      </w:r>
      <w:r w:rsidR="006D7CD2" w:rsidRPr="00294A30">
        <w:rPr>
          <w:sz w:val="22"/>
          <w:szCs w:val="22"/>
          <w:highlight w:val="cyan"/>
        </w:rPr>
        <w:t>[</w:t>
      </w:r>
      <w:r w:rsidR="006D7CD2" w:rsidRPr="00294A30">
        <w:rPr>
          <w:i/>
          <w:iCs/>
          <w:sz w:val="22"/>
          <w:szCs w:val="22"/>
          <w:highlight w:val="cyan"/>
        </w:rPr>
        <w:t>pozn.:</w:t>
      </w:r>
      <w:r w:rsidR="006D7CD2" w:rsidRPr="00294A30">
        <w:rPr>
          <w:sz w:val="22"/>
          <w:szCs w:val="22"/>
          <w:highlight w:val="cyan"/>
        </w:rPr>
        <w:t xml:space="preserve"> </w:t>
      </w:r>
      <w:r w:rsidR="006D7CD2" w:rsidRPr="00294A30">
        <w:rPr>
          <w:i/>
          <w:iCs/>
          <w:sz w:val="22"/>
          <w:szCs w:val="22"/>
          <w:highlight w:val="cyan"/>
        </w:rPr>
        <w:t>dodavatel nevyplňuje, doplní zadavatel až před podpisem Smlouvy]</w:t>
      </w:r>
    </w:p>
    <w:p w14:paraId="19CCC05D" w14:textId="27FCAAAB"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 xml:space="preserve">pořizování detailní fotodokumentace všech částí </w:t>
      </w:r>
      <w:r w:rsidR="0071619E" w:rsidRPr="00EF200E">
        <w:rPr>
          <w:sz w:val="22"/>
          <w:szCs w:val="22"/>
        </w:rPr>
        <w:t>D</w:t>
      </w:r>
      <w:r w:rsidRPr="00EF200E">
        <w:rPr>
          <w:sz w:val="22"/>
          <w:szCs w:val="22"/>
        </w:rPr>
        <w:t xml:space="preserve">íla, které budou při dalším provádění prací zakryty, </w:t>
      </w:r>
    </w:p>
    <w:p w14:paraId="5EFC5FAA" w14:textId="30D89E76"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 xml:space="preserve">pořízení fotodokumentace změn prováděných nad rámec této </w:t>
      </w:r>
      <w:r w:rsidR="00047C63" w:rsidRPr="00EF200E">
        <w:rPr>
          <w:sz w:val="22"/>
          <w:szCs w:val="22"/>
        </w:rPr>
        <w:t>S</w:t>
      </w:r>
      <w:r w:rsidRPr="00EF200E">
        <w:rPr>
          <w:sz w:val="22"/>
          <w:szCs w:val="22"/>
        </w:rPr>
        <w:t xml:space="preserve">mlouvy – dohodnutých a prováděných v souladu s touto </w:t>
      </w:r>
      <w:r w:rsidR="00047C63" w:rsidRPr="00EF200E">
        <w:rPr>
          <w:sz w:val="22"/>
          <w:szCs w:val="22"/>
        </w:rPr>
        <w:t>S</w:t>
      </w:r>
      <w:r w:rsidRPr="00EF200E">
        <w:rPr>
          <w:sz w:val="22"/>
          <w:szCs w:val="22"/>
        </w:rPr>
        <w:t xml:space="preserve">mlouvou, </w:t>
      </w:r>
    </w:p>
    <w:p w14:paraId="12EED939" w14:textId="4F582CD9"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 xml:space="preserve">pořizování fotodokumentace vad a nedodělků bránících a nebránících užívání </w:t>
      </w:r>
      <w:r w:rsidR="0071619E" w:rsidRPr="00EF200E">
        <w:rPr>
          <w:sz w:val="22"/>
          <w:szCs w:val="22"/>
        </w:rPr>
        <w:t>D</w:t>
      </w:r>
      <w:r w:rsidRPr="00EF200E">
        <w:rPr>
          <w:sz w:val="22"/>
          <w:szCs w:val="22"/>
        </w:rPr>
        <w:t xml:space="preserve">íla, </w:t>
      </w:r>
    </w:p>
    <w:p w14:paraId="701018BA" w14:textId="1D55E816"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fotodokumentace po ukončení realizace</w:t>
      </w:r>
      <w:r w:rsidR="00EC261E" w:rsidRPr="00EF200E">
        <w:rPr>
          <w:sz w:val="22"/>
          <w:szCs w:val="22"/>
        </w:rPr>
        <w:t xml:space="preserve"> </w:t>
      </w:r>
      <w:r w:rsidR="0071619E" w:rsidRPr="00EF200E">
        <w:rPr>
          <w:sz w:val="22"/>
          <w:szCs w:val="22"/>
        </w:rPr>
        <w:t>D</w:t>
      </w:r>
      <w:r w:rsidR="00EC261E" w:rsidRPr="00EF200E">
        <w:rPr>
          <w:sz w:val="22"/>
          <w:szCs w:val="22"/>
        </w:rPr>
        <w:t>íla</w:t>
      </w:r>
      <w:r w:rsidRPr="00EF200E">
        <w:rPr>
          <w:sz w:val="22"/>
          <w:szCs w:val="22"/>
        </w:rPr>
        <w:t xml:space="preserve">. </w:t>
      </w:r>
    </w:p>
    <w:p w14:paraId="79DBE4E7" w14:textId="7A5B9ABA" w:rsidR="00CF21FF" w:rsidRPr="00EF200E" w:rsidRDefault="00CF21FF" w:rsidP="00294A30">
      <w:pPr>
        <w:spacing w:before="120" w:after="120"/>
        <w:ind w:left="993"/>
        <w:jc w:val="both"/>
        <w:rPr>
          <w:bCs/>
          <w:sz w:val="22"/>
          <w:szCs w:val="22"/>
        </w:rPr>
      </w:pPr>
      <w:r w:rsidRPr="00EF200E">
        <w:rPr>
          <w:bCs/>
          <w:sz w:val="22"/>
          <w:szCs w:val="22"/>
        </w:rPr>
        <w:t xml:space="preserve">Po dokončení realizace </w:t>
      </w:r>
      <w:r w:rsidR="0071619E" w:rsidRPr="00EF200E">
        <w:rPr>
          <w:bCs/>
          <w:sz w:val="22"/>
          <w:szCs w:val="22"/>
        </w:rPr>
        <w:t>D</w:t>
      </w:r>
      <w:r w:rsidRPr="00EF200E">
        <w:rPr>
          <w:bCs/>
          <w:sz w:val="22"/>
          <w:szCs w:val="22"/>
        </w:rPr>
        <w:t xml:space="preserve">íla </w:t>
      </w:r>
      <w:r w:rsidR="009B762D" w:rsidRPr="00EF200E">
        <w:rPr>
          <w:bCs/>
          <w:sz w:val="22"/>
          <w:szCs w:val="22"/>
        </w:rPr>
        <w:t>Z</w:t>
      </w:r>
      <w:r w:rsidRPr="00EF200E">
        <w:rPr>
          <w:bCs/>
          <w:sz w:val="22"/>
          <w:szCs w:val="22"/>
        </w:rPr>
        <w:t xml:space="preserve">hotovitel předá kompletní </w:t>
      </w:r>
      <w:r w:rsidRPr="00EF200E">
        <w:rPr>
          <w:sz w:val="22"/>
          <w:szCs w:val="22"/>
        </w:rPr>
        <w:t>fotodokumentaci</w:t>
      </w:r>
      <w:r w:rsidRPr="00EF200E">
        <w:rPr>
          <w:bCs/>
          <w:sz w:val="22"/>
          <w:szCs w:val="22"/>
        </w:rPr>
        <w:t xml:space="preserve"> opatřenou seznamem (2x USB) </w:t>
      </w:r>
      <w:r w:rsidR="009B762D" w:rsidRPr="00EF200E">
        <w:rPr>
          <w:bCs/>
          <w:sz w:val="22"/>
          <w:szCs w:val="22"/>
        </w:rPr>
        <w:t>O</w:t>
      </w:r>
      <w:r w:rsidRPr="00EF200E">
        <w:rPr>
          <w:bCs/>
          <w:sz w:val="22"/>
          <w:szCs w:val="22"/>
        </w:rPr>
        <w:t>bjednateli. Neodevzdání kompletní fotodokumentace bude důvodem k nepřevzetí dokončené</w:t>
      </w:r>
      <w:r w:rsidR="009B762D" w:rsidRPr="00EF200E">
        <w:rPr>
          <w:bCs/>
          <w:sz w:val="22"/>
          <w:szCs w:val="22"/>
        </w:rPr>
        <w:t>ho</w:t>
      </w:r>
      <w:r w:rsidR="00D32D0B" w:rsidRPr="00EF200E">
        <w:rPr>
          <w:bCs/>
          <w:sz w:val="22"/>
          <w:szCs w:val="22"/>
        </w:rPr>
        <w:t xml:space="preserve"> Plnění Zhotovitele či jeho části</w:t>
      </w:r>
      <w:r w:rsidRPr="00EF200E">
        <w:rPr>
          <w:bCs/>
          <w:sz w:val="22"/>
          <w:szCs w:val="22"/>
        </w:rPr>
        <w:t>.</w:t>
      </w:r>
    </w:p>
    <w:p w14:paraId="7F6654D9" w14:textId="7738B7EC" w:rsidR="00A306F7" w:rsidRPr="00EF200E" w:rsidRDefault="00A306F7" w:rsidP="00294A30">
      <w:pPr>
        <w:spacing w:before="120" w:after="120"/>
        <w:ind w:left="993"/>
        <w:jc w:val="both"/>
        <w:rPr>
          <w:sz w:val="22"/>
          <w:szCs w:val="22"/>
        </w:rPr>
      </w:pPr>
      <w:r w:rsidRPr="00EF200E">
        <w:rPr>
          <w:bCs/>
          <w:sz w:val="22"/>
          <w:szCs w:val="22"/>
        </w:rPr>
        <w:t xml:space="preserve">V případě potřeby na straně </w:t>
      </w:r>
      <w:r w:rsidR="00EC261E" w:rsidRPr="00EF200E">
        <w:rPr>
          <w:bCs/>
          <w:sz w:val="22"/>
          <w:szCs w:val="22"/>
        </w:rPr>
        <w:t xml:space="preserve">Objednatele </w:t>
      </w:r>
      <w:r w:rsidRPr="00EF200E">
        <w:rPr>
          <w:bCs/>
          <w:sz w:val="22"/>
          <w:szCs w:val="22"/>
        </w:rPr>
        <w:t xml:space="preserve">se </w:t>
      </w:r>
      <w:r w:rsidR="00EC261E" w:rsidRPr="00EF200E">
        <w:rPr>
          <w:bCs/>
          <w:sz w:val="22"/>
          <w:szCs w:val="22"/>
        </w:rPr>
        <w:t xml:space="preserve">Zhotovitel </w:t>
      </w:r>
      <w:r w:rsidRPr="00EF200E">
        <w:rPr>
          <w:bCs/>
          <w:sz w:val="22"/>
          <w:szCs w:val="22"/>
        </w:rPr>
        <w:t xml:space="preserve">zavazuje poskytnout </w:t>
      </w:r>
      <w:r w:rsidR="00EC261E" w:rsidRPr="00EF200E">
        <w:rPr>
          <w:bCs/>
          <w:sz w:val="22"/>
          <w:szCs w:val="22"/>
        </w:rPr>
        <w:t xml:space="preserve">Objednateli </w:t>
      </w:r>
      <w:r w:rsidRPr="00EF200E">
        <w:rPr>
          <w:bCs/>
          <w:sz w:val="22"/>
          <w:szCs w:val="22"/>
        </w:rPr>
        <w:t>fotodokumentaci průběžně</w:t>
      </w:r>
      <w:r w:rsidR="00D347DC" w:rsidRPr="00EF200E">
        <w:rPr>
          <w:bCs/>
          <w:sz w:val="22"/>
          <w:szCs w:val="22"/>
        </w:rPr>
        <w:t xml:space="preserve"> i před dokončením realizace </w:t>
      </w:r>
      <w:r w:rsidR="004D725C" w:rsidRPr="00EF200E">
        <w:rPr>
          <w:bCs/>
          <w:sz w:val="22"/>
          <w:szCs w:val="22"/>
        </w:rPr>
        <w:t>D</w:t>
      </w:r>
      <w:r w:rsidR="00D347DC" w:rsidRPr="00EF200E">
        <w:rPr>
          <w:bCs/>
          <w:sz w:val="22"/>
          <w:szCs w:val="22"/>
        </w:rPr>
        <w:t>íla, a to nejpozději do 5 pracovních dnů od doručení žádosti Objednatele o poskytnutí</w:t>
      </w:r>
      <w:r w:rsidRPr="00EF200E">
        <w:rPr>
          <w:bCs/>
          <w:sz w:val="22"/>
          <w:szCs w:val="22"/>
        </w:rPr>
        <w:t xml:space="preserve">,. </w:t>
      </w:r>
    </w:p>
    <w:p w14:paraId="26218D2C" w14:textId="10CFA4F9" w:rsidR="001E56A6" w:rsidRPr="00EF200E" w:rsidRDefault="001E56A6" w:rsidP="00294A30">
      <w:pPr>
        <w:spacing w:before="120" w:after="120"/>
        <w:ind w:left="993"/>
        <w:jc w:val="both"/>
        <w:rPr>
          <w:sz w:val="22"/>
          <w:szCs w:val="22"/>
        </w:rPr>
      </w:pPr>
      <w:r w:rsidRPr="00EF200E">
        <w:rPr>
          <w:sz w:val="22"/>
          <w:szCs w:val="22"/>
        </w:rPr>
        <w:t xml:space="preserve">V případě, že </w:t>
      </w:r>
      <w:r w:rsidR="00C851C3" w:rsidRPr="00EF200E">
        <w:rPr>
          <w:sz w:val="22"/>
          <w:szCs w:val="22"/>
        </w:rPr>
        <w:t>Z</w:t>
      </w:r>
      <w:r w:rsidRPr="00EF200E">
        <w:rPr>
          <w:sz w:val="22"/>
          <w:szCs w:val="22"/>
        </w:rPr>
        <w:t xml:space="preserve">hotovitel nedodá fotodokumentaci v rozsahu tohoto </w:t>
      </w:r>
      <w:r w:rsidR="00E14DAF" w:rsidRPr="00EF200E">
        <w:rPr>
          <w:sz w:val="22"/>
          <w:szCs w:val="22"/>
        </w:rPr>
        <w:t>odstavce</w:t>
      </w:r>
      <w:r w:rsidR="005572FE" w:rsidRPr="00EF200E">
        <w:rPr>
          <w:sz w:val="22"/>
          <w:szCs w:val="22"/>
        </w:rPr>
        <w:t xml:space="preserve"> Smlouvy</w:t>
      </w:r>
      <w:r w:rsidRPr="00EF200E">
        <w:rPr>
          <w:sz w:val="22"/>
          <w:szCs w:val="22"/>
        </w:rPr>
        <w:t xml:space="preserve">, je </w:t>
      </w:r>
      <w:r w:rsidR="00C851C3" w:rsidRPr="00EF200E">
        <w:rPr>
          <w:sz w:val="22"/>
          <w:szCs w:val="22"/>
        </w:rPr>
        <w:t>O</w:t>
      </w:r>
      <w:r w:rsidRPr="00EF200E">
        <w:rPr>
          <w:sz w:val="22"/>
          <w:szCs w:val="22"/>
        </w:rPr>
        <w:t xml:space="preserve">bjednatel oprávněn požadovat smluvní pokutu dle </w:t>
      </w:r>
      <w:r w:rsidR="008442DB" w:rsidRPr="00EF200E">
        <w:rPr>
          <w:sz w:val="22"/>
          <w:szCs w:val="22"/>
        </w:rPr>
        <w:t xml:space="preserve">odst. </w:t>
      </w:r>
      <w:r w:rsidR="00DF7D59" w:rsidRPr="00EF200E">
        <w:rPr>
          <w:sz w:val="22"/>
          <w:szCs w:val="22"/>
        </w:rPr>
        <w:t xml:space="preserve">10.8. </w:t>
      </w:r>
      <w:r w:rsidRPr="00EF200E">
        <w:rPr>
          <w:sz w:val="22"/>
          <w:szCs w:val="22"/>
        </w:rPr>
        <w:t xml:space="preserve">této </w:t>
      </w:r>
      <w:r w:rsidR="006A1352" w:rsidRPr="00EF200E">
        <w:rPr>
          <w:sz w:val="22"/>
          <w:szCs w:val="22"/>
        </w:rPr>
        <w:t>S</w:t>
      </w:r>
      <w:r w:rsidRPr="00EF200E">
        <w:rPr>
          <w:sz w:val="22"/>
          <w:szCs w:val="22"/>
        </w:rPr>
        <w:t xml:space="preserve">mlouvy. Objednatel si vyhrazuje právo na pořizování vlastní fotodokumentace v průběhu realizace </w:t>
      </w:r>
      <w:r w:rsidR="004D725C" w:rsidRPr="00EF200E">
        <w:rPr>
          <w:sz w:val="22"/>
          <w:szCs w:val="22"/>
        </w:rPr>
        <w:t>D</w:t>
      </w:r>
      <w:r w:rsidRPr="00EF200E">
        <w:rPr>
          <w:sz w:val="22"/>
          <w:szCs w:val="22"/>
        </w:rPr>
        <w:t>íla.</w:t>
      </w:r>
    </w:p>
    <w:p w14:paraId="08EB1A18" w14:textId="3305694B" w:rsidR="00D542C5" w:rsidRPr="00EF200E" w:rsidRDefault="00D542C5" w:rsidP="00294A30">
      <w:pPr>
        <w:pStyle w:val="Odstavecseseznamem"/>
        <w:numPr>
          <w:ilvl w:val="1"/>
          <w:numId w:val="18"/>
        </w:numPr>
        <w:tabs>
          <w:tab w:val="num" w:pos="709"/>
        </w:tabs>
        <w:spacing w:before="120" w:after="120"/>
        <w:ind w:left="567" w:hanging="567"/>
        <w:jc w:val="both"/>
        <w:rPr>
          <w:sz w:val="22"/>
          <w:szCs w:val="22"/>
        </w:rPr>
      </w:pPr>
      <w:r w:rsidRPr="00EF200E">
        <w:rPr>
          <w:sz w:val="22"/>
          <w:szCs w:val="22"/>
        </w:rPr>
        <w:t xml:space="preserve">Zhotovitel se dále touto Smlouvou zavazuje, že </w:t>
      </w:r>
      <w:r w:rsidR="0039584D" w:rsidRPr="00EF200E">
        <w:rPr>
          <w:sz w:val="22"/>
          <w:szCs w:val="22"/>
        </w:rPr>
        <w:t xml:space="preserve">zajistí certifikaci </w:t>
      </w:r>
      <w:r w:rsidR="006A5E54" w:rsidRPr="00EF200E">
        <w:rPr>
          <w:sz w:val="22"/>
          <w:szCs w:val="22"/>
        </w:rPr>
        <w:t>SW</w:t>
      </w:r>
      <w:r w:rsidR="00D26586" w:rsidRPr="00EF200E">
        <w:rPr>
          <w:sz w:val="22"/>
          <w:szCs w:val="22"/>
        </w:rPr>
        <w:t xml:space="preserve"> dle standardu</w:t>
      </w:r>
      <w:r w:rsidR="00800F71" w:rsidRPr="00EF200E">
        <w:rPr>
          <w:sz w:val="22"/>
          <w:szCs w:val="22"/>
        </w:rPr>
        <w:t xml:space="preserve"> IT&amp;PT</w:t>
      </w:r>
      <w:r w:rsidR="007B5850" w:rsidRPr="00EF200E">
        <w:rPr>
          <w:sz w:val="22"/>
          <w:szCs w:val="22"/>
        </w:rPr>
        <w:t xml:space="preserve">, a to </w:t>
      </w:r>
      <w:r w:rsidR="00AA7415" w:rsidRPr="00EF200E">
        <w:rPr>
          <w:sz w:val="22"/>
          <w:szCs w:val="22"/>
        </w:rPr>
        <w:t xml:space="preserve">v termínu </w:t>
      </w:r>
      <w:r w:rsidR="007B5850" w:rsidRPr="00EF200E">
        <w:rPr>
          <w:sz w:val="22"/>
          <w:szCs w:val="22"/>
        </w:rPr>
        <w:t>dle</w:t>
      </w:r>
      <w:r w:rsidR="00603E77" w:rsidRPr="00EF200E">
        <w:rPr>
          <w:sz w:val="22"/>
          <w:szCs w:val="22"/>
        </w:rPr>
        <w:t> </w:t>
      </w:r>
      <w:r w:rsidR="00393E4F" w:rsidRPr="00EF200E">
        <w:rPr>
          <w:sz w:val="22"/>
          <w:szCs w:val="22"/>
        </w:rPr>
        <w:t>odst. 3</w:t>
      </w:r>
      <w:r w:rsidR="0031743B" w:rsidRPr="00EF200E">
        <w:rPr>
          <w:sz w:val="22"/>
          <w:szCs w:val="22"/>
        </w:rPr>
        <w:t>.11.</w:t>
      </w:r>
      <w:r w:rsidR="00603E77" w:rsidRPr="00EF200E">
        <w:rPr>
          <w:sz w:val="22"/>
          <w:szCs w:val="22"/>
        </w:rPr>
        <w:t xml:space="preserve"> této Smlouvy</w:t>
      </w:r>
      <w:r w:rsidR="00B242AF" w:rsidRPr="00EF200E">
        <w:rPr>
          <w:sz w:val="22"/>
          <w:szCs w:val="22"/>
        </w:rPr>
        <w:t xml:space="preserve"> a v rozsahu dle odstavce 7.</w:t>
      </w:r>
      <w:r w:rsidR="00CA589F" w:rsidRPr="00EF200E">
        <w:rPr>
          <w:sz w:val="22"/>
          <w:szCs w:val="22"/>
        </w:rPr>
        <w:t>5</w:t>
      </w:r>
      <w:r w:rsidR="00B242AF" w:rsidRPr="00EF200E">
        <w:rPr>
          <w:sz w:val="22"/>
          <w:szCs w:val="22"/>
        </w:rPr>
        <w:t>. této Smlouvy</w:t>
      </w:r>
      <w:r w:rsidR="00800F71" w:rsidRPr="00EF200E">
        <w:rPr>
          <w:sz w:val="22"/>
          <w:szCs w:val="22"/>
        </w:rPr>
        <w:t>.</w:t>
      </w:r>
    </w:p>
    <w:p w14:paraId="2366491F" w14:textId="62E29EC5" w:rsidR="0001555B" w:rsidRPr="00EF200E" w:rsidRDefault="00756447" w:rsidP="00294A30">
      <w:pPr>
        <w:spacing w:before="120" w:after="120"/>
        <w:ind w:left="567"/>
        <w:jc w:val="both"/>
        <w:rPr>
          <w:sz w:val="22"/>
          <w:szCs w:val="22"/>
        </w:rPr>
      </w:pPr>
      <w:r w:rsidRPr="00EF200E">
        <w:rPr>
          <w:sz w:val="22"/>
          <w:szCs w:val="22"/>
        </w:rPr>
        <w:t xml:space="preserve"> </w:t>
      </w:r>
      <w:r w:rsidR="009E7A16" w:rsidRPr="00EF200E">
        <w:rPr>
          <w:sz w:val="22"/>
          <w:szCs w:val="22"/>
        </w:rPr>
        <w:t>(vše dále jen „</w:t>
      </w:r>
      <w:r w:rsidR="009E7A16" w:rsidRPr="00EF200E">
        <w:rPr>
          <w:b/>
          <w:bCs/>
          <w:i/>
          <w:iCs/>
          <w:sz w:val="22"/>
          <w:szCs w:val="22"/>
        </w:rPr>
        <w:t xml:space="preserve">Předmět </w:t>
      </w:r>
      <w:r w:rsidR="00C35FA9" w:rsidRPr="00EF200E">
        <w:rPr>
          <w:b/>
          <w:bCs/>
          <w:i/>
          <w:iCs/>
          <w:sz w:val="22"/>
          <w:szCs w:val="22"/>
        </w:rPr>
        <w:t>Smlouvy</w:t>
      </w:r>
      <w:r w:rsidR="009E7A16" w:rsidRPr="00EF200E">
        <w:rPr>
          <w:sz w:val="22"/>
          <w:szCs w:val="22"/>
        </w:rPr>
        <w:t>“ či „</w:t>
      </w:r>
      <w:r w:rsidR="009E7A16" w:rsidRPr="00EF200E">
        <w:rPr>
          <w:b/>
          <w:bCs/>
          <w:i/>
          <w:iCs/>
          <w:sz w:val="22"/>
          <w:szCs w:val="22"/>
        </w:rPr>
        <w:t>Plnění Zhotovitele</w:t>
      </w:r>
      <w:r w:rsidR="009E7A16" w:rsidRPr="00EF200E">
        <w:rPr>
          <w:sz w:val="22"/>
          <w:szCs w:val="22"/>
        </w:rPr>
        <w:t>“</w:t>
      </w:r>
      <w:r w:rsidR="008D0A9A" w:rsidRPr="00EF200E">
        <w:rPr>
          <w:sz w:val="22"/>
          <w:szCs w:val="22"/>
        </w:rPr>
        <w:t xml:space="preserve"> či „</w:t>
      </w:r>
      <w:r w:rsidR="009749CA" w:rsidRPr="00294A30">
        <w:rPr>
          <w:b/>
          <w:bCs/>
          <w:sz w:val="22"/>
          <w:szCs w:val="22"/>
        </w:rPr>
        <w:t>D</w:t>
      </w:r>
      <w:r w:rsidR="008D0A9A" w:rsidRPr="00294A30">
        <w:rPr>
          <w:b/>
          <w:bCs/>
          <w:sz w:val="22"/>
          <w:szCs w:val="22"/>
        </w:rPr>
        <w:t>ílo</w:t>
      </w:r>
      <w:r w:rsidR="008D0A9A" w:rsidRPr="00EF200E">
        <w:rPr>
          <w:sz w:val="22"/>
          <w:szCs w:val="22"/>
        </w:rPr>
        <w:t>“</w:t>
      </w:r>
      <w:r w:rsidR="009E7A16" w:rsidRPr="00EF200E">
        <w:rPr>
          <w:sz w:val="22"/>
          <w:szCs w:val="22"/>
        </w:rPr>
        <w:t>).</w:t>
      </w:r>
    </w:p>
    <w:p w14:paraId="5EF78655" w14:textId="7C2FD37C" w:rsidR="00F1376F" w:rsidRPr="00EF200E" w:rsidRDefault="00F1376F" w:rsidP="00294A30">
      <w:pPr>
        <w:pStyle w:val="Odstavecseseznamem"/>
        <w:numPr>
          <w:ilvl w:val="1"/>
          <w:numId w:val="18"/>
        </w:numPr>
        <w:spacing w:before="120" w:after="120"/>
        <w:ind w:left="567" w:hanging="567"/>
        <w:jc w:val="both"/>
        <w:rPr>
          <w:sz w:val="22"/>
          <w:szCs w:val="22"/>
        </w:rPr>
      </w:pPr>
      <w:r w:rsidRPr="00EF200E">
        <w:rPr>
          <w:b/>
          <w:sz w:val="22"/>
          <w:szCs w:val="22"/>
        </w:rPr>
        <w:t>Výkon autorského dozoru projektanta</w:t>
      </w:r>
      <w:r w:rsidRPr="00EF200E">
        <w:rPr>
          <w:sz w:val="22"/>
          <w:szCs w:val="22"/>
        </w:rPr>
        <w:t xml:space="preserve"> </w:t>
      </w:r>
      <w:r w:rsidRPr="00EF200E">
        <w:rPr>
          <w:b/>
          <w:sz w:val="22"/>
          <w:szCs w:val="22"/>
        </w:rPr>
        <w:t xml:space="preserve">zajišťuje </w:t>
      </w:r>
      <w:r w:rsidRPr="00EF200E">
        <w:rPr>
          <w:sz w:val="22"/>
          <w:szCs w:val="22"/>
        </w:rPr>
        <w:t xml:space="preserve">společnost </w:t>
      </w:r>
      <w:r w:rsidRPr="00EF200E">
        <w:rPr>
          <w:b/>
          <w:sz w:val="22"/>
          <w:szCs w:val="22"/>
        </w:rPr>
        <w:t xml:space="preserve">Institut Jana </w:t>
      </w:r>
      <w:proofErr w:type="spellStart"/>
      <w:r w:rsidRPr="00EF200E">
        <w:rPr>
          <w:b/>
          <w:sz w:val="22"/>
          <w:szCs w:val="22"/>
        </w:rPr>
        <w:t>Pernera</w:t>
      </w:r>
      <w:proofErr w:type="spellEnd"/>
      <w:r w:rsidRPr="00EF200E">
        <w:rPr>
          <w:b/>
          <w:sz w:val="22"/>
          <w:szCs w:val="22"/>
        </w:rPr>
        <w:t>, o.p.s.</w:t>
      </w:r>
      <w:r w:rsidRPr="00EF200E">
        <w:rPr>
          <w:sz w:val="22"/>
          <w:szCs w:val="22"/>
        </w:rPr>
        <w:t>, se sídlem Studentská 95, Polabiny, 530 09 Pardubice.</w:t>
      </w:r>
    </w:p>
    <w:p w14:paraId="4E5AB80D" w14:textId="3EA6E99E" w:rsidR="00A40C31" w:rsidRDefault="002D2C74" w:rsidP="00294A30">
      <w:pPr>
        <w:pStyle w:val="Odstavecseseznamem"/>
        <w:numPr>
          <w:ilvl w:val="1"/>
          <w:numId w:val="18"/>
        </w:numPr>
        <w:spacing w:before="120" w:after="120"/>
        <w:ind w:left="567" w:hanging="567"/>
        <w:jc w:val="both"/>
        <w:rPr>
          <w:sz w:val="22"/>
          <w:szCs w:val="22"/>
        </w:rPr>
      </w:pPr>
      <w:r w:rsidRPr="00EF200E">
        <w:rPr>
          <w:sz w:val="22"/>
          <w:szCs w:val="22"/>
        </w:rPr>
        <w:t xml:space="preserve">Objednatel se zavazuje </w:t>
      </w:r>
      <w:r w:rsidR="00A40C31" w:rsidRPr="00EF200E">
        <w:rPr>
          <w:sz w:val="22"/>
          <w:szCs w:val="22"/>
        </w:rPr>
        <w:t>za řádně poskytnuté Plnění Zhotovitele uhradit cenu sjednanou v této Smlouvě</w:t>
      </w:r>
      <w:r w:rsidR="00B219BC" w:rsidRPr="00EF200E">
        <w:rPr>
          <w:sz w:val="22"/>
          <w:szCs w:val="22"/>
        </w:rPr>
        <w:t>.</w:t>
      </w:r>
    </w:p>
    <w:p w14:paraId="38475E4A" w14:textId="77777777" w:rsidR="00313326" w:rsidRDefault="00313326" w:rsidP="00313326">
      <w:pPr>
        <w:pStyle w:val="Odstavecseseznamem"/>
        <w:spacing w:before="120" w:after="120"/>
        <w:ind w:left="567"/>
        <w:jc w:val="both"/>
        <w:rPr>
          <w:sz w:val="22"/>
          <w:szCs w:val="22"/>
        </w:rPr>
      </w:pPr>
    </w:p>
    <w:p w14:paraId="4F118A25" w14:textId="77777777" w:rsidR="00313326" w:rsidRDefault="00313326" w:rsidP="00313326">
      <w:pPr>
        <w:pStyle w:val="Odstavecseseznamem"/>
        <w:spacing w:before="120" w:after="120"/>
        <w:ind w:left="567"/>
        <w:jc w:val="both"/>
        <w:rPr>
          <w:sz w:val="22"/>
          <w:szCs w:val="22"/>
        </w:rPr>
      </w:pPr>
    </w:p>
    <w:p w14:paraId="7B9F79EE" w14:textId="77777777" w:rsidR="00313326" w:rsidRPr="00294A30" w:rsidRDefault="00313326" w:rsidP="00F12959">
      <w:pPr>
        <w:pStyle w:val="Odstavecseseznamem"/>
        <w:spacing w:before="120" w:after="120"/>
        <w:ind w:left="567"/>
        <w:jc w:val="both"/>
        <w:rPr>
          <w:sz w:val="22"/>
          <w:szCs w:val="22"/>
        </w:rPr>
      </w:pPr>
    </w:p>
    <w:p w14:paraId="67504BD4" w14:textId="6C47FEFB" w:rsidR="00A40C31" w:rsidRPr="00B57DF1" w:rsidRDefault="00A40C31" w:rsidP="00294A30">
      <w:pPr>
        <w:widowControl w:val="0"/>
        <w:numPr>
          <w:ilvl w:val="0"/>
          <w:numId w:val="18"/>
        </w:numPr>
        <w:tabs>
          <w:tab w:val="clear" w:pos="360"/>
        </w:tabs>
        <w:spacing w:before="360" w:after="120"/>
        <w:ind w:left="567" w:hanging="567"/>
        <w:jc w:val="both"/>
        <w:rPr>
          <w:sz w:val="22"/>
          <w:szCs w:val="22"/>
        </w:rPr>
      </w:pPr>
      <w:r w:rsidRPr="00EF200E">
        <w:rPr>
          <w:b/>
          <w:bCs/>
          <w:sz w:val="22"/>
          <w:szCs w:val="22"/>
        </w:rPr>
        <w:lastRenderedPageBreak/>
        <w:t xml:space="preserve">Bližší specifikace Předmětu </w:t>
      </w:r>
      <w:r w:rsidR="00C35FA9" w:rsidRPr="00EF200E">
        <w:rPr>
          <w:b/>
          <w:bCs/>
          <w:sz w:val="22"/>
          <w:szCs w:val="22"/>
        </w:rPr>
        <w:t xml:space="preserve">Smlouvy </w:t>
      </w:r>
    </w:p>
    <w:p w14:paraId="0E79FD07" w14:textId="2B26C650" w:rsidR="002D2C74" w:rsidRPr="00EF200E" w:rsidRDefault="001E5980" w:rsidP="00294A30">
      <w:pPr>
        <w:pStyle w:val="Odstavecseseznamem"/>
        <w:numPr>
          <w:ilvl w:val="1"/>
          <w:numId w:val="18"/>
        </w:numPr>
        <w:spacing w:before="120" w:after="120"/>
        <w:ind w:left="567" w:hanging="567"/>
        <w:jc w:val="both"/>
        <w:rPr>
          <w:b/>
          <w:bCs/>
          <w:sz w:val="22"/>
          <w:szCs w:val="22"/>
        </w:rPr>
      </w:pPr>
      <w:r w:rsidRPr="00EF200E">
        <w:rPr>
          <w:b/>
          <w:bCs/>
          <w:sz w:val="22"/>
          <w:szCs w:val="22"/>
        </w:rPr>
        <w:t>Dispečerský řídící systém (dále jen „</w:t>
      </w:r>
      <w:r w:rsidR="00257BDE" w:rsidRPr="00EF200E">
        <w:rPr>
          <w:b/>
          <w:bCs/>
          <w:sz w:val="22"/>
          <w:szCs w:val="22"/>
        </w:rPr>
        <w:t>BackOffice</w:t>
      </w:r>
      <w:r w:rsidRPr="00EF200E">
        <w:rPr>
          <w:b/>
          <w:bCs/>
          <w:sz w:val="22"/>
          <w:szCs w:val="22"/>
        </w:rPr>
        <w:t>“)</w:t>
      </w:r>
    </w:p>
    <w:p w14:paraId="65E1BAAD" w14:textId="08FBE293" w:rsidR="000A2DF0" w:rsidRPr="00EF200E" w:rsidRDefault="00257BDE" w:rsidP="00294A30">
      <w:pPr>
        <w:pStyle w:val="Odstavecseseznamem"/>
        <w:spacing w:before="120" w:after="120"/>
        <w:ind w:left="574"/>
        <w:jc w:val="both"/>
        <w:rPr>
          <w:sz w:val="22"/>
          <w:szCs w:val="22"/>
        </w:rPr>
      </w:pPr>
      <w:r w:rsidRPr="00EF200E">
        <w:rPr>
          <w:sz w:val="22"/>
          <w:szCs w:val="22"/>
        </w:rPr>
        <w:t>BackOffice</w:t>
      </w:r>
      <w:r w:rsidR="0007275F" w:rsidRPr="00EF200E">
        <w:rPr>
          <w:sz w:val="22"/>
          <w:szCs w:val="22"/>
        </w:rPr>
        <w:t xml:space="preserve"> bude spočívat v uceleném a plně funkčním </w:t>
      </w:r>
      <w:r w:rsidR="00756447" w:rsidRPr="00EF200E">
        <w:rPr>
          <w:sz w:val="22"/>
          <w:szCs w:val="22"/>
        </w:rPr>
        <w:t xml:space="preserve">serverovém </w:t>
      </w:r>
      <w:r w:rsidR="0007275F" w:rsidRPr="00EF200E">
        <w:rPr>
          <w:sz w:val="22"/>
          <w:szCs w:val="22"/>
        </w:rPr>
        <w:t xml:space="preserve">softwarovém řešení pro sběr </w:t>
      </w:r>
      <w:r w:rsidR="00756447" w:rsidRPr="00EF200E">
        <w:rPr>
          <w:sz w:val="22"/>
          <w:szCs w:val="22"/>
        </w:rPr>
        <w:t>a vyhodnocování</w:t>
      </w:r>
      <w:r w:rsidR="0007275F" w:rsidRPr="00EF200E">
        <w:rPr>
          <w:sz w:val="22"/>
          <w:szCs w:val="22"/>
        </w:rPr>
        <w:t xml:space="preserve"> dat z</w:t>
      </w:r>
      <w:r w:rsidR="00756447" w:rsidRPr="00EF200E">
        <w:rPr>
          <w:sz w:val="22"/>
          <w:szCs w:val="22"/>
        </w:rPr>
        <w:t xml:space="preserve">e </w:t>
      </w:r>
      <w:r w:rsidR="00E758DE" w:rsidRPr="00EF200E">
        <w:rPr>
          <w:sz w:val="22"/>
          <w:szCs w:val="22"/>
        </w:rPr>
        <w:t>Zhotovitelem </w:t>
      </w:r>
      <w:r w:rsidR="0007275F" w:rsidRPr="00EF200E">
        <w:rPr>
          <w:sz w:val="22"/>
          <w:szCs w:val="22"/>
        </w:rPr>
        <w:t>instalovan</w:t>
      </w:r>
      <w:r w:rsidR="00756447" w:rsidRPr="00EF200E">
        <w:rPr>
          <w:sz w:val="22"/>
          <w:szCs w:val="22"/>
        </w:rPr>
        <w:t>ých</w:t>
      </w:r>
      <w:r w:rsidR="0007275F" w:rsidRPr="00EF200E">
        <w:rPr>
          <w:sz w:val="22"/>
          <w:szCs w:val="22"/>
        </w:rPr>
        <w:t xml:space="preserve"> Zařízení v jednotlivých vozidlech </w:t>
      </w:r>
      <w:r w:rsidR="00C52747" w:rsidRPr="00EF200E">
        <w:rPr>
          <w:sz w:val="22"/>
          <w:szCs w:val="22"/>
        </w:rPr>
        <w:t>O</w:t>
      </w:r>
      <w:r w:rsidR="00DB33BC" w:rsidRPr="00EF200E">
        <w:rPr>
          <w:sz w:val="22"/>
          <w:szCs w:val="22"/>
        </w:rPr>
        <w:t>bjednatele</w:t>
      </w:r>
      <w:r w:rsidR="00756447" w:rsidRPr="00EF200E">
        <w:rPr>
          <w:sz w:val="22"/>
          <w:szCs w:val="22"/>
        </w:rPr>
        <w:t>,</w:t>
      </w:r>
      <w:r w:rsidR="0007275F" w:rsidRPr="00EF200E">
        <w:rPr>
          <w:sz w:val="22"/>
          <w:szCs w:val="22"/>
        </w:rPr>
        <w:t xml:space="preserve"> jejich </w:t>
      </w:r>
      <w:r w:rsidR="00756447" w:rsidRPr="00EF200E">
        <w:rPr>
          <w:sz w:val="22"/>
          <w:szCs w:val="22"/>
        </w:rPr>
        <w:t xml:space="preserve">dispečerské řízení a obousměrný </w:t>
      </w:r>
      <w:r w:rsidR="0007275F" w:rsidRPr="00EF200E">
        <w:rPr>
          <w:sz w:val="22"/>
          <w:szCs w:val="22"/>
        </w:rPr>
        <w:t xml:space="preserve">přenos </w:t>
      </w:r>
      <w:r w:rsidR="00756447" w:rsidRPr="00EF200E">
        <w:rPr>
          <w:sz w:val="22"/>
          <w:szCs w:val="22"/>
        </w:rPr>
        <w:t>mezi</w:t>
      </w:r>
      <w:r w:rsidR="0007275F" w:rsidRPr="00EF200E">
        <w:rPr>
          <w:sz w:val="22"/>
          <w:szCs w:val="22"/>
        </w:rPr>
        <w:t xml:space="preserve"> jednotlivý</w:t>
      </w:r>
      <w:r w:rsidR="00756447" w:rsidRPr="00EF200E">
        <w:rPr>
          <w:sz w:val="22"/>
          <w:szCs w:val="22"/>
        </w:rPr>
        <w:t>mi Zařízeními</w:t>
      </w:r>
      <w:r w:rsidR="0007275F" w:rsidRPr="00EF200E">
        <w:rPr>
          <w:sz w:val="22"/>
          <w:szCs w:val="22"/>
        </w:rPr>
        <w:t xml:space="preserve"> vozidel </w:t>
      </w:r>
      <w:r w:rsidR="00481DE7" w:rsidRPr="00EF200E">
        <w:rPr>
          <w:sz w:val="22"/>
          <w:szCs w:val="22"/>
        </w:rPr>
        <w:t>O</w:t>
      </w:r>
      <w:r w:rsidR="00DB33BC" w:rsidRPr="00EF200E">
        <w:rPr>
          <w:sz w:val="22"/>
          <w:szCs w:val="22"/>
        </w:rPr>
        <w:t>bjednatele</w:t>
      </w:r>
      <w:r w:rsidR="0007275F" w:rsidRPr="00EF200E">
        <w:rPr>
          <w:sz w:val="22"/>
          <w:szCs w:val="22"/>
        </w:rPr>
        <w:t xml:space="preserve"> </w:t>
      </w:r>
      <w:r w:rsidR="00756447" w:rsidRPr="00EF200E">
        <w:rPr>
          <w:sz w:val="22"/>
          <w:szCs w:val="22"/>
        </w:rPr>
        <w:t xml:space="preserve">a </w:t>
      </w:r>
      <w:r w:rsidRPr="00EF200E">
        <w:rPr>
          <w:sz w:val="22"/>
          <w:szCs w:val="22"/>
        </w:rPr>
        <w:t>BackOffice</w:t>
      </w:r>
      <w:r w:rsidR="00756447" w:rsidRPr="00EF200E">
        <w:rPr>
          <w:sz w:val="22"/>
          <w:szCs w:val="22"/>
        </w:rPr>
        <w:t xml:space="preserve"> </w:t>
      </w:r>
      <w:r w:rsidR="0007275F" w:rsidRPr="00EF200E">
        <w:rPr>
          <w:sz w:val="22"/>
          <w:szCs w:val="22"/>
        </w:rPr>
        <w:t>(</w:t>
      </w:r>
      <w:r w:rsidR="001A169B" w:rsidRPr="00EF200E">
        <w:rPr>
          <w:sz w:val="22"/>
          <w:szCs w:val="22"/>
        </w:rPr>
        <w:t>dále také jen „</w:t>
      </w:r>
      <w:r w:rsidR="001A169B" w:rsidRPr="00EF200E">
        <w:rPr>
          <w:b/>
          <w:bCs/>
          <w:i/>
          <w:iCs/>
          <w:sz w:val="22"/>
          <w:szCs w:val="22"/>
        </w:rPr>
        <w:t>K</w:t>
      </w:r>
      <w:r w:rsidR="0007275F" w:rsidRPr="00EF200E">
        <w:rPr>
          <w:b/>
          <w:bCs/>
          <w:i/>
          <w:iCs/>
          <w:sz w:val="22"/>
          <w:szCs w:val="22"/>
        </w:rPr>
        <w:t>onektivita</w:t>
      </w:r>
      <w:r w:rsidR="001A169B" w:rsidRPr="00EF200E">
        <w:rPr>
          <w:sz w:val="22"/>
          <w:szCs w:val="22"/>
        </w:rPr>
        <w:t>“</w:t>
      </w:r>
      <w:r w:rsidR="0007275F" w:rsidRPr="00EF200E">
        <w:rPr>
          <w:sz w:val="22"/>
          <w:szCs w:val="22"/>
        </w:rPr>
        <w:t xml:space="preserve">), popř. </w:t>
      </w:r>
      <w:r w:rsidR="00D27BE6" w:rsidRPr="00EF200E">
        <w:rPr>
          <w:sz w:val="22"/>
          <w:szCs w:val="22"/>
        </w:rPr>
        <w:t xml:space="preserve">pro </w:t>
      </w:r>
      <w:r w:rsidR="0007275F" w:rsidRPr="00EF200E">
        <w:rPr>
          <w:sz w:val="22"/>
          <w:szCs w:val="22"/>
        </w:rPr>
        <w:t xml:space="preserve">lokální uložení </w:t>
      </w:r>
      <w:r w:rsidR="00D27BE6" w:rsidRPr="00EF200E">
        <w:rPr>
          <w:sz w:val="22"/>
          <w:szCs w:val="22"/>
        </w:rPr>
        <w:t xml:space="preserve">získaných dat </w:t>
      </w:r>
      <w:r w:rsidR="001A169B" w:rsidRPr="00EF200E">
        <w:rPr>
          <w:sz w:val="22"/>
          <w:szCs w:val="22"/>
        </w:rPr>
        <w:t>pro případ</w:t>
      </w:r>
      <w:r w:rsidR="0007275F" w:rsidRPr="00EF200E">
        <w:rPr>
          <w:sz w:val="22"/>
          <w:szCs w:val="22"/>
        </w:rPr>
        <w:t xml:space="preserve"> výpadku </w:t>
      </w:r>
      <w:r w:rsidR="001A169B" w:rsidRPr="00EF200E">
        <w:rPr>
          <w:sz w:val="22"/>
          <w:szCs w:val="22"/>
        </w:rPr>
        <w:t>K</w:t>
      </w:r>
      <w:r w:rsidR="0007275F" w:rsidRPr="00EF200E">
        <w:rPr>
          <w:sz w:val="22"/>
          <w:szCs w:val="22"/>
        </w:rPr>
        <w:t xml:space="preserve">onektivity, včetně poskytnutí nebo obstarání </w:t>
      </w:r>
      <w:r w:rsidR="00756447" w:rsidRPr="00EF200E">
        <w:rPr>
          <w:sz w:val="22"/>
          <w:szCs w:val="22"/>
        </w:rPr>
        <w:t xml:space="preserve">trvalých </w:t>
      </w:r>
      <w:r w:rsidR="0007275F" w:rsidRPr="00EF200E">
        <w:rPr>
          <w:sz w:val="22"/>
          <w:szCs w:val="22"/>
        </w:rPr>
        <w:t xml:space="preserve">licencí k užití </w:t>
      </w:r>
      <w:r w:rsidRPr="00EF200E">
        <w:rPr>
          <w:sz w:val="22"/>
          <w:szCs w:val="22"/>
        </w:rPr>
        <w:t>BackOffice</w:t>
      </w:r>
      <w:r w:rsidR="0007275F" w:rsidRPr="00EF200E">
        <w:rPr>
          <w:sz w:val="22"/>
          <w:szCs w:val="22"/>
        </w:rPr>
        <w:t xml:space="preserve"> </w:t>
      </w:r>
      <w:r w:rsidR="00756447" w:rsidRPr="00EF200E">
        <w:rPr>
          <w:sz w:val="22"/>
          <w:szCs w:val="22"/>
        </w:rPr>
        <w:t xml:space="preserve">i Zařízení </w:t>
      </w:r>
      <w:r w:rsidR="0007275F" w:rsidRPr="00EF200E">
        <w:rPr>
          <w:sz w:val="22"/>
          <w:szCs w:val="22"/>
        </w:rPr>
        <w:t>dle této Smlouvy</w:t>
      </w:r>
      <w:r w:rsidR="00A60ACE" w:rsidRPr="00EF200E">
        <w:rPr>
          <w:sz w:val="22"/>
          <w:szCs w:val="22"/>
        </w:rPr>
        <w:t xml:space="preserve"> (</w:t>
      </w:r>
      <w:r w:rsidR="00386D46" w:rsidRPr="00EF200E">
        <w:rPr>
          <w:sz w:val="22"/>
          <w:szCs w:val="22"/>
        </w:rPr>
        <w:t>podrobněji</w:t>
      </w:r>
      <w:r w:rsidR="00A60ACE" w:rsidRPr="00EF200E">
        <w:rPr>
          <w:sz w:val="22"/>
          <w:szCs w:val="22"/>
        </w:rPr>
        <w:t xml:space="preserve"> viz </w:t>
      </w:r>
      <w:r w:rsidR="00A60ACE" w:rsidRPr="00FC703D">
        <w:rPr>
          <w:sz w:val="22"/>
          <w:szCs w:val="22"/>
        </w:rPr>
        <w:t xml:space="preserve">příloha </w:t>
      </w:r>
      <w:r w:rsidR="00AB1594" w:rsidRPr="00294A30">
        <w:rPr>
          <w:sz w:val="22"/>
          <w:szCs w:val="22"/>
        </w:rPr>
        <w:t>č. 1</w:t>
      </w:r>
      <w:r w:rsidR="008B1C40">
        <w:rPr>
          <w:sz w:val="22"/>
          <w:szCs w:val="22"/>
        </w:rPr>
        <w:t>a</w:t>
      </w:r>
      <w:r w:rsidR="000B60E0">
        <w:rPr>
          <w:sz w:val="22"/>
          <w:szCs w:val="22"/>
        </w:rPr>
        <w:t xml:space="preserve"> a příloha č. 1b</w:t>
      </w:r>
      <w:r w:rsidR="00AB1594" w:rsidRPr="00294A30">
        <w:rPr>
          <w:sz w:val="22"/>
          <w:szCs w:val="22"/>
        </w:rPr>
        <w:t xml:space="preserve"> </w:t>
      </w:r>
      <w:r w:rsidR="00A60ACE" w:rsidRPr="00294A30">
        <w:rPr>
          <w:sz w:val="22"/>
          <w:szCs w:val="22"/>
        </w:rPr>
        <w:t>této Smlouvy</w:t>
      </w:r>
      <w:r w:rsidR="00A60ACE" w:rsidRPr="00FC703D">
        <w:rPr>
          <w:sz w:val="22"/>
          <w:szCs w:val="22"/>
        </w:rPr>
        <w:t>)</w:t>
      </w:r>
      <w:r w:rsidR="0007275F" w:rsidRPr="00FC703D">
        <w:rPr>
          <w:sz w:val="22"/>
          <w:szCs w:val="22"/>
        </w:rPr>
        <w:t>.</w:t>
      </w:r>
    </w:p>
    <w:p w14:paraId="2C1F7F57" w14:textId="2FA34051" w:rsidR="00C05F44" w:rsidRPr="00EF200E" w:rsidRDefault="00C05F44" w:rsidP="00294A30">
      <w:pPr>
        <w:pStyle w:val="Odstavecseseznamem"/>
        <w:spacing w:before="120" w:after="120"/>
        <w:ind w:left="567" w:hanging="567"/>
        <w:jc w:val="both"/>
        <w:rPr>
          <w:i/>
          <w:iCs/>
          <w:sz w:val="22"/>
          <w:szCs w:val="22"/>
        </w:rPr>
      </w:pPr>
      <w:r w:rsidRPr="00EF200E">
        <w:rPr>
          <w:sz w:val="22"/>
          <w:szCs w:val="22"/>
        </w:rPr>
        <w:tab/>
      </w:r>
      <w:r w:rsidRPr="00EF200E">
        <w:rPr>
          <w:i/>
          <w:iCs/>
          <w:sz w:val="22"/>
          <w:szCs w:val="22"/>
        </w:rPr>
        <w:t xml:space="preserve">Pozn.: pro vyloučení pochybností se sjednává, že </w:t>
      </w:r>
      <w:r w:rsidR="00756447" w:rsidRPr="00EF200E">
        <w:rPr>
          <w:i/>
          <w:iCs/>
          <w:sz w:val="22"/>
          <w:szCs w:val="22"/>
        </w:rPr>
        <w:t>relevantní kanály</w:t>
      </w:r>
      <w:r w:rsidRPr="00EF200E">
        <w:rPr>
          <w:i/>
          <w:iCs/>
          <w:sz w:val="22"/>
          <w:szCs w:val="22"/>
        </w:rPr>
        <w:t xml:space="preserve"> pro Konektivitu </w:t>
      </w:r>
      <w:r w:rsidR="003D1E9A">
        <w:rPr>
          <w:i/>
          <w:iCs/>
          <w:sz w:val="22"/>
          <w:szCs w:val="22"/>
        </w:rPr>
        <w:br/>
      </w:r>
      <w:r w:rsidRPr="00EF200E">
        <w:rPr>
          <w:i/>
          <w:iCs/>
          <w:sz w:val="22"/>
          <w:szCs w:val="22"/>
        </w:rPr>
        <w:t xml:space="preserve">a telekomunikační služby (datové přenosy) pro zajišťování Konektivity zajistí na své náklady Objednatel a tyto </w:t>
      </w:r>
      <w:r w:rsidR="005775CD" w:rsidRPr="00EF200E">
        <w:rPr>
          <w:i/>
          <w:iCs/>
          <w:sz w:val="22"/>
          <w:szCs w:val="22"/>
        </w:rPr>
        <w:t>dodávky</w:t>
      </w:r>
      <w:r w:rsidRPr="00EF200E">
        <w:rPr>
          <w:i/>
          <w:iCs/>
          <w:sz w:val="22"/>
          <w:szCs w:val="22"/>
        </w:rPr>
        <w:t xml:space="preserve"> tedy nejsou </w:t>
      </w:r>
      <w:r w:rsidR="004418C1" w:rsidRPr="00EF200E">
        <w:rPr>
          <w:i/>
          <w:iCs/>
          <w:sz w:val="22"/>
          <w:szCs w:val="22"/>
        </w:rPr>
        <w:t>P</w:t>
      </w:r>
      <w:r w:rsidRPr="00EF200E">
        <w:rPr>
          <w:i/>
          <w:iCs/>
          <w:sz w:val="22"/>
          <w:szCs w:val="22"/>
        </w:rPr>
        <w:t xml:space="preserve">ředmětem Smlouvy. </w:t>
      </w:r>
    </w:p>
    <w:p w14:paraId="4F64FD4D" w14:textId="28660B81" w:rsidR="00F16C2F" w:rsidRPr="00EF200E" w:rsidRDefault="00040BD7" w:rsidP="00294A30">
      <w:pPr>
        <w:pStyle w:val="Odstavecseseznamem"/>
        <w:spacing w:before="120" w:after="120"/>
        <w:ind w:left="567" w:hanging="567"/>
        <w:jc w:val="both"/>
        <w:rPr>
          <w:sz w:val="22"/>
          <w:szCs w:val="22"/>
        </w:rPr>
      </w:pPr>
      <w:r w:rsidRPr="00EF200E">
        <w:rPr>
          <w:sz w:val="22"/>
          <w:szCs w:val="22"/>
        </w:rPr>
        <w:tab/>
      </w:r>
      <w:r w:rsidR="0095456D" w:rsidRPr="00EF200E">
        <w:rPr>
          <w:sz w:val="22"/>
          <w:szCs w:val="22"/>
        </w:rPr>
        <w:t>V</w:t>
      </w:r>
      <w:r w:rsidR="00997B55" w:rsidRPr="00EF200E">
        <w:rPr>
          <w:sz w:val="22"/>
          <w:szCs w:val="22"/>
        </w:rPr>
        <w:t>eškerá data uložená na serverech musí být v</w:t>
      </w:r>
      <w:r w:rsidR="008C2851" w:rsidRPr="00EF200E">
        <w:rPr>
          <w:sz w:val="22"/>
          <w:szCs w:val="22"/>
        </w:rPr>
        <w:t xml:space="preserve"> protokolárním formátu, definovaném standardem IT&amp;P</w:t>
      </w:r>
      <w:r w:rsidR="00706517" w:rsidRPr="00EF200E">
        <w:rPr>
          <w:sz w:val="22"/>
          <w:szCs w:val="22"/>
        </w:rPr>
        <w:t>T</w:t>
      </w:r>
      <w:r w:rsidR="00212935" w:rsidRPr="00EF200E">
        <w:rPr>
          <w:sz w:val="22"/>
          <w:szCs w:val="22"/>
        </w:rPr>
        <w:t>.</w:t>
      </w:r>
      <w:r w:rsidR="00F61BF1" w:rsidRPr="00294A30">
        <w:rPr>
          <w:color w:val="000000"/>
          <w:sz w:val="22"/>
          <w:szCs w:val="22"/>
        </w:rPr>
        <w:t xml:space="preserve"> </w:t>
      </w:r>
      <w:r w:rsidR="00F61BF1" w:rsidRPr="00EF200E">
        <w:rPr>
          <w:sz w:val="22"/>
          <w:szCs w:val="22"/>
        </w:rPr>
        <w:t xml:space="preserve">Zhotovitel je povinen předat Objednateli při zprovoznění </w:t>
      </w:r>
      <w:r w:rsidR="00257BDE" w:rsidRPr="00EF200E">
        <w:rPr>
          <w:sz w:val="22"/>
          <w:szCs w:val="22"/>
        </w:rPr>
        <w:t>BackOffice</w:t>
      </w:r>
      <w:r w:rsidR="00F61BF1" w:rsidRPr="00EF200E">
        <w:rPr>
          <w:sz w:val="22"/>
          <w:szCs w:val="22"/>
        </w:rPr>
        <w:t xml:space="preserve"> </w:t>
      </w:r>
      <w:r w:rsidR="00DB1F21" w:rsidRPr="00EF200E">
        <w:rPr>
          <w:sz w:val="22"/>
          <w:szCs w:val="22"/>
        </w:rPr>
        <w:t xml:space="preserve">detailní popis API rozhraní instalovaných Zařízení </w:t>
      </w:r>
      <w:r w:rsidR="00F61BF1" w:rsidRPr="00EF200E">
        <w:rPr>
          <w:sz w:val="22"/>
          <w:szCs w:val="22"/>
        </w:rPr>
        <w:t xml:space="preserve">pro komunikaci a tyto </w:t>
      </w:r>
      <w:r w:rsidR="00DB1F21" w:rsidRPr="00EF200E">
        <w:rPr>
          <w:sz w:val="22"/>
          <w:szCs w:val="22"/>
        </w:rPr>
        <w:t xml:space="preserve">popisy API rozhraní </w:t>
      </w:r>
      <w:r w:rsidR="00F61BF1" w:rsidRPr="00EF200E">
        <w:rPr>
          <w:sz w:val="22"/>
          <w:szCs w:val="22"/>
        </w:rPr>
        <w:t xml:space="preserve">pravidelně aktualizovat a jejich aktualizace předávat Objednateli při jakékoliv jejich </w:t>
      </w:r>
      <w:r w:rsidR="009D5CDB" w:rsidRPr="00EF200E">
        <w:rPr>
          <w:sz w:val="22"/>
          <w:szCs w:val="22"/>
        </w:rPr>
        <w:t xml:space="preserve">následné </w:t>
      </w:r>
      <w:r w:rsidR="00F61BF1" w:rsidRPr="00EF200E">
        <w:rPr>
          <w:sz w:val="22"/>
          <w:szCs w:val="22"/>
        </w:rPr>
        <w:t>změně.</w:t>
      </w:r>
      <w:r w:rsidR="00212935" w:rsidRPr="00EF200E">
        <w:rPr>
          <w:sz w:val="22"/>
          <w:szCs w:val="22"/>
        </w:rPr>
        <w:t xml:space="preserve"> </w:t>
      </w:r>
      <w:r w:rsidR="00EE3A55" w:rsidRPr="00EF200E">
        <w:rPr>
          <w:sz w:val="22"/>
          <w:szCs w:val="22"/>
        </w:rPr>
        <w:t>Nejpozději v</w:t>
      </w:r>
      <w:r w:rsidR="0074594D" w:rsidRPr="00EF200E">
        <w:rPr>
          <w:sz w:val="22"/>
          <w:szCs w:val="22"/>
        </w:rPr>
        <w:t xml:space="preserve"> okamžiku</w:t>
      </w:r>
      <w:r w:rsidR="00B72A99" w:rsidRPr="00EF200E">
        <w:rPr>
          <w:sz w:val="22"/>
          <w:szCs w:val="22"/>
        </w:rPr>
        <w:t xml:space="preserve"> zprovoznění </w:t>
      </w:r>
      <w:r w:rsidR="00257BDE" w:rsidRPr="00EF200E">
        <w:rPr>
          <w:sz w:val="22"/>
          <w:szCs w:val="22"/>
        </w:rPr>
        <w:t>BackOffice</w:t>
      </w:r>
      <w:r w:rsidR="00246A41" w:rsidRPr="00EF200E">
        <w:rPr>
          <w:sz w:val="22"/>
          <w:szCs w:val="22"/>
        </w:rPr>
        <w:t xml:space="preserve"> (včetně zajištěn</w:t>
      </w:r>
      <w:r w:rsidR="00C05F44" w:rsidRPr="00EF200E">
        <w:rPr>
          <w:sz w:val="22"/>
          <w:szCs w:val="22"/>
        </w:rPr>
        <w:t>í</w:t>
      </w:r>
      <w:r w:rsidR="00246A41" w:rsidRPr="00EF200E">
        <w:rPr>
          <w:sz w:val="22"/>
          <w:szCs w:val="22"/>
        </w:rPr>
        <w:t xml:space="preserve"> přístupu Objednatele do</w:t>
      </w:r>
      <w:r w:rsidR="006C16DD" w:rsidRPr="00EF200E">
        <w:rPr>
          <w:sz w:val="22"/>
          <w:szCs w:val="22"/>
        </w:rPr>
        <w:t>/</w:t>
      </w:r>
      <w:r w:rsidR="008C2851" w:rsidRPr="00EF200E">
        <w:rPr>
          <w:sz w:val="22"/>
          <w:szCs w:val="22"/>
        </w:rPr>
        <w:t>k jeho software</w:t>
      </w:r>
      <w:r w:rsidR="00246A41" w:rsidRPr="00EF200E">
        <w:rPr>
          <w:sz w:val="22"/>
          <w:szCs w:val="22"/>
        </w:rPr>
        <w:t>)</w:t>
      </w:r>
      <w:r w:rsidR="0074594D" w:rsidRPr="00EF200E">
        <w:rPr>
          <w:sz w:val="22"/>
          <w:szCs w:val="22"/>
        </w:rPr>
        <w:t xml:space="preserve"> a připojení prvního vozidla na </w:t>
      </w:r>
      <w:r w:rsidR="00257BDE" w:rsidRPr="00EF200E">
        <w:rPr>
          <w:sz w:val="22"/>
          <w:szCs w:val="22"/>
        </w:rPr>
        <w:t>BackOffice</w:t>
      </w:r>
      <w:r w:rsidRPr="00EF200E">
        <w:rPr>
          <w:sz w:val="22"/>
          <w:szCs w:val="22"/>
        </w:rPr>
        <w:t xml:space="preserve"> </w:t>
      </w:r>
      <w:r w:rsidR="0074594D" w:rsidRPr="00EF200E">
        <w:rPr>
          <w:sz w:val="22"/>
          <w:szCs w:val="22"/>
        </w:rPr>
        <w:t>budou Objednateli</w:t>
      </w:r>
      <w:r w:rsidR="00B72A99" w:rsidRPr="00EF200E">
        <w:rPr>
          <w:sz w:val="22"/>
          <w:szCs w:val="22"/>
        </w:rPr>
        <w:t xml:space="preserve"> předán</w:t>
      </w:r>
      <w:r w:rsidR="0074594D" w:rsidRPr="00EF200E">
        <w:rPr>
          <w:sz w:val="22"/>
          <w:szCs w:val="22"/>
        </w:rPr>
        <w:t>y</w:t>
      </w:r>
      <w:r w:rsidR="00B72A99" w:rsidRPr="00EF200E">
        <w:rPr>
          <w:sz w:val="22"/>
          <w:szCs w:val="22"/>
        </w:rPr>
        <w:t xml:space="preserve"> potřebn</w:t>
      </w:r>
      <w:r w:rsidR="0074594D" w:rsidRPr="00EF200E">
        <w:rPr>
          <w:sz w:val="22"/>
          <w:szCs w:val="22"/>
        </w:rPr>
        <w:t>é</w:t>
      </w:r>
      <w:r w:rsidR="00B72A99" w:rsidRPr="00EF200E">
        <w:rPr>
          <w:sz w:val="22"/>
          <w:szCs w:val="22"/>
        </w:rPr>
        <w:t xml:space="preserve"> návod</w:t>
      </w:r>
      <w:r w:rsidR="0074594D" w:rsidRPr="00EF200E">
        <w:rPr>
          <w:sz w:val="22"/>
          <w:szCs w:val="22"/>
        </w:rPr>
        <w:t>y</w:t>
      </w:r>
      <w:r w:rsidR="00B72A99" w:rsidRPr="00EF200E">
        <w:rPr>
          <w:sz w:val="22"/>
          <w:szCs w:val="22"/>
        </w:rPr>
        <w:t xml:space="preserve"> k</w:t>
      </w:r>
      <w:r w:rsidR="005775CD" w:rsidRPr="00EF200E">
        <w:rPr>
          <w:sz w:val="22"/>
          <w:szCs w:val="22"/>
        </w:rPr>
        <w:t> </w:t>
      </w:r>
      <w:r w:rsidR="0074594D" w:rsidRPr="00EF200E">
        <w:rPr>
          <w:sz w:val="22"/>
          <w:szCs w:val="22"/>
        </w:rPr>
        <w:t xml:space="preserve">použití </w:t>
      </w:r>
      <w:r w:rsidR="00257BDE" w:rsidRPr="00EF200E">
        <w:rPr>
          <w:sz w:val="22"/>
          <w:szCs w:val="22"/>
        </w:rPr>
        <w:t>BackOffice</w:t>
      </w:r>
      <w:r w:rsidR="0074594D" w:rsidRPr="00EF200E">
        <w:rPr>
          <w:sz w:val="22"/>
          <w:szCs w:val="22"/>
        </w:rPr>
        <w:t xml:space="preserve"> </w:t>
      </w:r>
      <w:r w:rsidR="00B72A99" w:rsidRPr="00EF200E">
        <w:rPr>
          <w:sz w:val="22"/>
          <w:szCs w:val="22"/>
        </w:rPr>
        <w:t>v českém jazyce</w:t>
      </w:r>
      <w:r w:rsidR="0074594D" w:rsidRPr="00EF200E">
        <w:rPr>
          <w:sz w:val="22"/>
          <w:szCs w:val="22"/>
        </w:rPr>
        <w:t>,</w:t>
      </w:r>
      <w:r w:rsidR="00B72A99" w:rsidRPr="00EF200E">
        <w:rPr>
          <w:sz w:val="22"/>
          <w:szCs w:val="22"/>
        </w:rPr>
        <w:t xml:space="preserve"> zahrnující</w:t>
      </w:r>
      <w:r w:rsidR="00F16C2F" w:rsidRPr="00EF200E">
        <w:rPr>
          <w:sz w:val="22"/>
          <w:szCs w:val="22"/>
        </w:rPr>
        <w:t xml:space="preserve"> zejména</w:t>
      </w:r>
      <w:r w:rsidR="00B72A99" w:rsidRPr="00EF200E">
        <w:rPr>
          <w:sz w:val="22"/>
          <w:szCs w:val="22"/>
        </w:rPr>
        <w:t xml:space="preserve"> podrobný popis </w:t>
      </w:r>
      <w:r w:rsidR="006F6560" w:rsidRPr="00EF200E">
        <w:rPr>
          <w:sz w:val="22"/>
          <w:szCs w:val="22"/>
        </w:rPr>
        <w:t xml:space="preserve">jednotlivých funkcionalit </w:t>
      </w:r>
      <w:r w:rsidR="00257BDE" w:rsidRPr="00EF200E">
        <w:rPr>
          <w:sz w:val="22"/>
          <w:szCs w:val="22"/>
        </w:rPr>
        <w:t>BackOffice</w:t>
      </w:r>
      <w:r w:rsidR="00F16C2F" w:rsidRPr="00EF200E">
        <w:rPr>
          <w:sz w:val="22"/>
          <w:szCs w:val="22"/>
        </w:rPr>
        <w:t>, jejich vzájemných vazeb a způsobu jeho užívání.</w:t>
      </w:r>
      <w:r w:rsidR="00997B55" w:rsidRPr="00EF200E">
        <w:rPr>
          <w:sz w:val="22"/>
          <w:szCs w:val="22"/>
        </w:rPr>
        <w:t xml:space="preserve"> </w:t>
      </w:r>
    </w:p>
    <w:p w14:paraId="705664DC" w14:textId="18A0BD6C" w:rsidR="00243E19" w:rsidRPr="00EF200E" w:rsidRDefault="00243E19" w:rsidP="00294A30">
      <w:pPr>
        <w:pStyle w:val="Odstavecseseznamem"/>
        <w:spacing w:before="120" w:after="120"/>
        <w:ind w:left="567" w:hanging="567"/>
        <w:jc w:val="both"/>
        <w:rPr>
          <w:sz w:val="22"/>
          <w:szCs w:val="22"/>
        </w:rPr>
      </w:pPr>
      <w:r w:rsidRPr="00EF200E">
        <w:rPr>
          <w:sz w:val="22"/>
          <w:szCs w:val="22"/>
        </w:rPr>
        <w:tab/>
        <w:t xml:space="preserve">Zprovoznění </w:t>
      </w:r>
      <w:r w:rsidR="00257BDE" w:rsidRPr="00EF200E">
        <w:rPr>
          <w:sz w:val="22"/>
          <w:szCs w:val="22"/>
        </w:rPr>
        <w:t>BackOffice</w:t>
      </w:r>
      <w:r w:rsidRPr="00EF200E">
        <w:rPr>
          <w:sz w:val="22"/>
          <w:szCs w:val="22"/>
        </w:rPr>
        <w:t xml:space="preserve"> bude osvědčeno podpisem </w:t>
      </w:r>
      <w:r w:rsidR="00582ABA" w:rsidRPr="00EF200E">
        <w:rPr>
          <w:sz w:val="22"/>
          <w:szCs w:val="22"/>
        </w:rPr>
        <w:t>a</w:t>
      </w:r>
      <w:r w:rsidR="00F42F49" w:rsidRPr="00EF200E">
        <w:rPr>
          <w:sz w:val="22"/>
          <w:szCs w:val="22"/>
        </w:rPr>
        <w:t>kceptačního</w:t>
      </w:r>
      <w:r w:rsidRPr="00EF200E">
        <w:rPr>
          <w:sz w:val="22"/>
          <w:szCs w:val="22"/>
        </w:rPr>
        <w:t xml:space="preserve"> protokolu</w:t>
      </w:r>
      <w:r w:rsidR="00040623" w:rsidRPr="00EF200E">
        <w:rPr>
          <w:sz w:val="22"/>
          <w:szCs w:val="22"/>
        </w:rPr>
        <w:t xml:space="preserve"> ve smyslu odst. 8.4. této Smlouvy</w:t>
      </w:r>
      <w:r w:rsidR="00F42F49" w:rsidRPr="00EF200E">
        <w:rPr>
          <w:sz w:val="22"/>
          <w:szCs w:val="22"/>
        </w:rPr>
        <w:t xml:space="preserve"> oběma smluvními stranami</w:t>
      </w:r>
      <w:r w:rsidRPr="00EF200E">
        <w:rPr>
          <w:sz w:val="22"/>
          <w:szCs w:val="22"/>
        </w:rPr>
        <w:t>.</w:t>
      </w:r>
    </w:p>
    <w:p w14:paraId="3D684FB9" w14:textId="761D241C" w:rsidR="0007275F" w:rsidRPr="00EF200E" w:rsidRDefault="00040BD7" w:rsidP="00294A30">
      <w:pPr>
        <w:pStyle w:val="Odstavecseseznamem"/>
        <w:numPr>
          <w:ilvl w:val="1"/>
          <w:numId w:val="18"/>
        </w:numPr>
        <w:spacing w:before="120" w:after="120"/>
        <w:ind w:left="567" w:hanging="567"/>
        <w:jc w:val="both"/>
        <w:rPr>
          <w:b/>
          <w:bCs/>
          <w:sz w:val="22"/>
          <w:szCs w:val="22"/>
        </w:rPr>
      </w:pPr>
      <w:r w:rsidRPr="00EF200E">
        <w:rPr>
          <w:b/>
          <w:bCs/>
          <w:sz w:val="22"/>
          <w:szCs w:val="22"/>
        </w:rPr>
        <w:t>Dodávka Zařízení</w:t>
      </w:r>
    </w:p>
    <w:p w14:paraId="65C7332A" w14:textId="0F93544B" w:rsidR="0007275F" w:rsidRPr="00EF200E" w:rsidRDefault="00040BD7" w:rsidP="00294A30">
      <w:pPr>
        <w:pStyle w:val="Odstavecseseznamem"/>
        <w:spacing w:before="120" w:after="120"/>
        <w:ind w:left="567"/>
        <w:jc w:val="both"/>
        <w:rPr>
          <w:sz w:val="22"/>
          <w:szCs w:val="22"/>
        </w:rPr>
      </w:pPr>
      <w:r w:rsidRPr="00EF200E">
        <w:rPr>
          <w:sz w:val="22"/>
          <w:szCs w:val="22"/>
        </w:rPr>
        <w:t xml:space="preserve">Dodávka Zařízení bude vždy s ohledem na konkrétní technické řešení Zhotovitele obsahovat veškeré potřebné </w:t>
      </w:r>
      <w:r w:rsidR="008C2851" w:rsidRPr="00EF200E">
        <w:rPr>
          <w:sz w:val="22"/>
          <w:szCs w:val="22"/>
        </w:rPr>
        <w:t xml:space="preserve">hardwarové komponenty, </w:t>
      </w:r>
      <w:r w:rsidRPr="00EF200E">
        <w:rPr>
          <w:sz w:val="22"/>
          <w:szCs w:val="22"/>
        </w:rPr>
        <w:t>komunikační moduly, senzory</w:t>
      </w:r>
      <w:r w:rsidR="000C3B67" w:rsidRPr="00EF200E">
        <w:rPr>
          <w:sz w:val="22"/>
          <w:szCs w:val="22"/>
        </w:rPr>
        <w:t>,</w:t>
      </w:r>
      <w:r w:rsidR="00246A41" w:rsidRPr="00EF200E">
        <w:rPr>
          <w:sz w:val="22"/>
          <w:szCs w:val="22"/>
        </w:rPr>
        <w:t xml:space="preserve"> </w:t>
      </w:r>
      <w:r w:rsidRPr="00EF200E">
        <w:rPr>
          <w:sz w:val="22"/>
          <w:szCs w:val="22"/>
        </w:rPr>
        <w:t>úchyty senzorů, switche</w:t>
      </w:r>
      <w:r w:rsidR="00706517" w:rsidRPr="00EF200E">
        <w:rPr>
          <w:sz w:val="22"/>
          <w:szCs w:val="22"/>
        </w:rPr>
        <w:t>, kabeláž</w:t>
      </w:r>
      <w:r w:rsidRPr="00EF200E">
        <w:rPr>
          <w:sz w:val="22"/>
          <w:szCs w:val="22"/>
        </w:rPr>
        <w:t xml:space="preserve"> a veškeré další související prvky, které jsou použitelné v případě přesunu Zařízení do jiného </w:t>
      </w:r>
      <w:r w:rsidR="00F16C2F" w:rsidRPr="00EF200E">
        <w:rPr>
          <w:sz w:val="22"/>
          <w:szCs w:val="22"/>
        </w:rPr>
        <w:t>v</w:t>
      </w:r>
      <w:r w:rsidRPr="00EF200E">
        <w:rPr>
          <w:sz w:val="22"/>
          <w:szCs w:val="22"/>
        </w:rPr>
        <w:t xml:space="preserve">ozidla. </w:t>
      </w:r>
      <w:r w:rsidR="00E6701C" w:rsidRPr="00EF200E">
        <w:rPr>
          <w:i/>
          <w:iCs/>
          <w:sz w:val="22"/>
          <w:szCs w:val="22"/>
        </w:rPr>
        <w:t xml:space="preserve">Pozn.: </w:t>
      </w:r>
      <w:r w:rsidRPr="00EF200E">
        <w:rPr>
          <w:i/>
          <w:iCs/>
          <w:sz w:val="22"/>
          <w:szCs w:val="22"/>
        </w:rPr>
        <w:t xml:space="preserve">Součástí dodávky Zařízení </w:t>
      </w:r>
      <w:r w:rsidR="002531B9" w:rsidRPr="00EF200E">
        <w:rPr>
          <w:i/>
          <w:iCs/>
          <w:sz w:val="22"/>
          <w:szCs w:val="22"/>
        </w:rPr>
        <w:t xml:space="preserve">je i </w:t>
      </w:r>
      <w:r w:rsidR="000B71F5" w:rsidRPr="00EF200E">
        <w:rPr>
          <w:i/>
          <w:iCs/>
          <w:sz w:val="22"/>
          <w:szCs w:val="22"/>
        </w:rPr>
        <w:t xml:space="preserve">dodání </w:t>
      </w:r>
      <w:r w:rsidR="00543C68" w:rsidRPr="00EF200E">
        <w:rPr>
          <w:i/>
          <w:iCs/>
          <w:sz w:val="22"/>
          <w:szCs w:val="22"/>
        </w:rPr>
        <w:t xml:space="preserve">veškerého </w:t>
      </w:r>
      <w:r w:rsidR="006F12F6" w:rsidRPr="00EF200E">
        <w:rPr>
          <w:i/>
          <w:iCs/>
          <w:sz w:val="22"/>
          <w:szCs w:val="22"/>
        </w:rPr>
        <w:t xml:space="preserve">potřebného množství </w:t>
      </w:r>
      <w:r w:rsidR="000B71F5" w:rsidRPr="00EF200E">
        <w:rPr>
          <w:i/>
          <w:iCs/>
          <w:sz w:val="22"/>
          <w:szCs w:val="22"/>
        </w:rPr>
        <w:t>kabeláže</w:t>
      </w:r>
      <w:r w:rsidR="00401E3E" w:rsidRPr="00EF200E">
        <w:rPr>
          <w:i/>
          <w:iCs/>
          <w:sz w:val="22"/>
          <w:szCs w:val="22"/>
        </w:rPr>
        <w:t>,</w:t>
      </w:r>
      <w:r w:rsidR="006F12F6" w:rsidRPr="00EF200E">
        <w:rPr>
          <w:i/>
          <w:iCs/>
          <w:sz w:val="22"/>
          <w:szCs w:val="22"/>
        </w:rPr>
        <w:t xml:space="preserve"> </w:t>
      </w:r>
      <w:r w:rsidR="000B71F5" w:rsidRPr="00EF200E">
        <w:rPr>
          <w:i/>
          <w:iCs/>
          <w:sz w:val="22"/>
          <w:szCs w:val="22"/>
        </w:rPr>
        <w:t>konektorů ke kabeláži</w:t>
      </w:r>
      <w:r w:rsidR="006F12F6" w:rsidRPr="00EF200E">
        <w:rPr>
          <w:i/>
          <w:iCs/>
          <w:sz w:val="22"/>
          <w:szCs w:val="22"/>
        </w:rPr>
        <w:t xml:space="preserve"> a switchů</w:t>
      </w:r>
      <w:r w:rsidR="000B71F5" w:rsidRPr="00EF200E">
        <w:rPr>
          <w:i/>
          <w:iCs/>
          <w:sz w:val="22"/>
          <w:szCs w:val="22"/>
        </w:rPr>
        <w:t>,</w:t>
      </w:r>
      <w:r w:rsidR="006F12F6" w:rsidRPr="00EF200E">
        <w:rPr>
          <w:i/>
          <w:iCs/>
          <w:sz w:val="22"/>
          <w:szCs w:val="22"/>
        </w:rPr>
        <w:t xml:space="preserve"> přičemž </w:t>
      </w:r>
      <w:r w:rsidR="00870D8E" w:rsidRPr="00EF200E">
        <w:rPr>
          <w:i/>
          <w:iCs/>
          <w:sz w:val="22"/>
          <w:szCs w:val="22"/>
        </w:rPr>
        <w:t xml:space="preserve">Objednatel si vyhrazuje </w:t>
      </w:r>
      <w:r w:rsidR="003E0AFE" w:rsidRPr="00EF200E">
        <w:rPr>
          <w:i/>
          <w:iCs/>
          <w:sz w:val="22"/>
          <w:szCs w:val="22"/>
        </w:rPr>
        <w:t>změnu ceny dodávky těchto komponent</w:t>
      </w:r>
      <w:r w:rsidR="008A4C64" w:rsidRPr="00EF200E">
        <w:rPr>
          <w:i/>
          <w:iCs/>
          <w:sz w:val="22"/>
          <w:szCs w:val="22"/>
        </w:rPr>
        <w:t xml:space="preserve"> </w:t>
      </w:r>
      <w:r w:rsidR="00543C68" w:rsidRPr="00EF200E">
        <w:rPr>
          <w:i/>
          <w:iCs/>
          <w:sz w:val="22"/>
          <w:szCs w:val="22"/>
        </w:rPr>
        <w:t xml:space="preserve">(tj. </w:t>
      </w:r>
      <w:r w:rsidR="008A4C64" w:rsidRPr="00EF200E">
        <w:rPr>
          <w:i/>
          <w:iCs/>
          <w:sz w:val="22"/>
          <w:szCs w:val="22"/>
        </w:rPr>
        <w:t xml:space="preserve">zvýšení či snížení ceny </w:t>
      </w:r>
      <w:r w:rsidR="00F91ADB" w:rsidRPr="00EF200E">
        <w:rPr>
          <w:i/>
          <w:iCs/>
          <w:sz w:val="22"/>
          <w:szCs w:val="22"/>
        </w:rPr>
        <w:t xml:space="preserve">těchto </w:t>
      </w:r>
      <w:r w:rsidR="008A4C64" w:rsidRPr="00EF200E">
        <w:rPr>
          <w:i/>
          <w:iCs/>
          <w:sz w:val="22"/>
          <w:szCs w:val="22"/>
        </w:rPr>
        <w:t>komponent)</w:t>
      </w:r>
      <w:r w:rsidR="00C67720" w:rsidRPr="00EF200E">
        <w:rPr>
          <w:i/>
          <w:iCs/>
          <w:sz w:val="22"/>
          <w:szCs w:val="22"/>
        </w:rPr>
        <w:t>, a to za předpokladu naplnění podmínek stanovených v</w:t>
      </w:r>
      <w:r w:rsidR="009543FA" w:rsidRPr="00EF200E">
        <w:rPr>
          <w:i/>
          <w:iCs/>
          <w:sz w:val="22"/>
          <w:szCs w:val="22"/>
        </w:rPr>
        <w:t> </w:t>
      </w:r>
      <w:r w:rsidR="00066971" w:rsidRPr="00EF200E">
        <w:rPr>
          <w:i/>
          <w:iCs/>
          <w:sz w:val="22"/>
          <w:szCs w:val="22"/>
        </w:rPr>
        <w:t>odst</w:t>
      </w:r>
      <w:r w:rsidR="009543FA" w:rsidRPr="00EF200E">
        <w:rPr>
          <w:i/>
          <w:iCs/>
          <w:sz w:val="22"/>
          <w:szCs w:val="22"/>
        </w:rPr>
        <w:t xml:space="preserve">. </w:t>
      </w:r>
      <w:r w:rsidR="00C9579A">
        <w:rPr>
          <w:i/>
          <w:iCs/>
          <w:sz w:val="22"/>
          <w:szCs w:val="22"/>
        </w:rPr>
        <w:t>5.4</w:t>
      </w:r>
      <w:r w:rsidR="003D1E9A">
        <w:rPr>
          <w:i/>
          <w:iCs/>
          <w:sz w:val="22"/>
          <w:szCs w:val="22"/>
        </w:rPr>
        <w:t>.</w:t>
      </w:r>
      <w:r w:rsidR="00C9579A">
        <w:rPr>
          <w:i/>
          <w:iCs/>
          <w:sz w:val="22"/>
          <w:szCs w:val="22"/>
        </w:rPr>
        <w:t xml:space="preserve"> a </w:t>
      </w:r>
      <w:r w:rsidR="009543FA" w:rsidRPr="00EF200E">
        <w:rPr>
          <w:i/>
          <w:iCs/>
          <w:sz w:val="22"/>
          <w:szCs w:val="22"/>
        </w:rPr>
        <w:t xml:space="preserve">5.5. </w:t>
      </w:r>
      <w:r w:rsidR="00C67720" w:rsidRPr="00EF200E">
        <w:rPr>
          <w:i/>
          <w:iCs/>
          <w:sz w:val="22"/>
          <w:szCs w:val="22"/>
        </w:rPr>
        <w:t>této Smlouvy</w:t>
      </w:r>
      <w:r w:rsidRPr="00EF200E">
        <w:rPr>
          <w:i/>
          <w:iCs/>
          <w:sz w:val="22"/>
          <w:szCs w:val="22"/>
        </w:rPr>
        <w:t>.</w:t>
      </w:r>
    </w:p>
    <w:p w14:paraId="2602ACA0" w14:textId="2A88266C" w:rsidR="00062362" w:rsidRPr="00EF200E" w:rsidRDefault="00062362" w:rsidP="00294A30">
      <w:pPr>
        <w:pStyle w:val="Odstavecseseznamem"/>
        <w:spacing w:before="120" w:after="120"/>
        <w:ind w:left="567"/>
        <w:jc w:val="both"/>
        <w:rPr>
          <w:sz w:val="22"/>
          <w:szCs w:val="22"/>
        </w:rPr>
      </w:pPr>
      <w:r w:rsidRPr="00EF200E">
        <w:rPr>
          <w:sz w:val="22"/>
          <w:szCs w:val="22"/>
        </w:rPr>
        <w:t>Součástí dodávky Zařízení je vždy také vyhotovení a předání potřebných návodů k obsluze a</w:t>
      </w:r>
      <w:r w:rsidR="003A16C7" w:rsidRPr="00EF200E">
        <w:rPr>
          <w:sz w:val="22"/>
          <w:szCs w:val="22"/>
        </w:rPr>
        <w:t> </w:t>
      </w:r>
      <w:r w:rsidRPr="00EF200E">
        <w:rPr>
          <w:sz w:val="22"/>
          <w:szCs w:val="22"/>
        </w:rPr>
        <w:t>údržbě Zařízení a všech součástí Systému</w:t>
      </w:r>
      <w:r w:rsidR="008C2851" w:rsidRPr="00EF200E">
        <w:rPr>
          <w:sz w:val="22"/>
          <w:szCs w:val="22"/>
        </w:rPr>
        <w:t xml:space="preserve"> </w:t>
      </w:r>
      <w:r w:rsidR="001A169B" w:rsidRPr="00EF200E">
        <w:rPr>
          <w:sz w:val="22"/>
          <w:szCs w:val="22"/>
        </w:rPr>
        <w:t xml:space="preserve">umístěných </w:t>
      </w:r>
      <w:r w:rsidRPr="00EF200E">
        <w:rPr>
          <w:sz w:val="22"/>
          <w:szCs w:val="22"/>
        </w:rPr>
        <w:t>v příslušném vozidle, a to v českém jazyce</w:t>
      </w:r>
      <w:r w:rsidR="00C05F44" w:rsidRPr="00EF200E">
        <w:rPr>
          <w:sz w:val="22"/>
          <w:szCs w:val="22"/>
        </w:rPr>
        <w:t>,</w:t>
      </w:r>
      <w:r w:rsidRPr="00EF200E">
        <w:rPr>
          <w:sz w:val="22"/>
          <w:szCs w:val="22"/>
        </w:rPr>
        <w:t xml:space="preserve"> zahrnující podrobný popis základních prvků, požadavky na </w:t>
      </w:r>
      <w:r w:rsidR="001A169B" w:rsidRPr="00EF200E">
        <w:rPr>
          <w:sz w:val="22"/>
          <w:szCs w:val="22"/>
        </w:rPr>
        <w:t xml:space="preserve">běžnou </w:t>
      </w:r>
      <w:r w:rsidRPr="00EF200E">
        <w:rPr>
          <w:sz w:val="22"/>
          <w:szCs w:val="22"/>
        </w:rPr>
        <w:t>údržbu, jakož i</w:t>
      </w:r>
      <w:r w:rsidR="003A16C7" w:rsidRPr="00EF200E">
        <w:rPr>
          <w:sz w:val="22"/>
          <w:szCs w:val="22"/>
        </w:rPr>
        <w:t> </w:t>
      </w:r>
      <w:r w:rsidRPr="00EF200E">
        <w:rPr>
          <w:sz w:val="22"/>
          <w:szCs w:val="22"/>
        </w:rPr>
        <w:t>schémata zapojení</w:t>
      </w:r>
      <w:r w:rsidR="00F613D9" w:rsidRPr="00EF200E">
        <w:rPr>
          <w:sz w:val="22"/>
          <w:szCs w:val="22"/>
        </w:rPr>
        <w:t xml:space="preserve"> a </w:t>
      </w:r>
      <w:r w:rsidRPr="00EF200E">
        <w:rPr>
          <w:sz w:val="22"/>
          <w:szCs w:val="22"/>
        </w:rPr>
        <w:t>katalogy náhradních dílů</w:t>
      </w:r>
      <w:r w:rsidR="00C82AFB" w:rsidRPr="00EF200E">
        <w:rPr>
          <w:sz w:val="22"/>
          <w:szCs w:val="22"/>
        </w:rPr>
        <w:t xml:space="preserve"> </w:t>
      </w:r>
      <w:r w:rsidRPr="00EF200E">
        <w:rPr>
          <w:sz w:val="22"/>
          <w:szCs w:val="22"/>
        </w:rPr>
        <w:t>(dále společně jen „</w:t>
      </w:r>
      <w:r w:rsidRPr="00EF200E">
        <w:rPr>
          <w:b/>
          <w:bCs/>
          <w:i/>
          <w:iCs/>
          <w:sz w:val="22"/>
          <w:szCs w:val="22"/>
        </w:rPr>
        <w:t>Dokumentace k Zařízení</w:t>
      </w:r>
      <w:r w:rsidRPr="00EF200E">
        <w:rPr>
          <w:sz w:val="22"/>
          <w:szCs w:val="22"/>
        </w:rPr>
        <w:t>“).</w:t>
      </w:r>
      <w:r w:rsidR="009F443A" w:rsidRPr="00EF200E">
        <w:rPr>
          <w:sz w:val="22"/>
          <w:szCs w:val="22"/>
        </w:rPr>
        <w:t xml:space="preserve"> Dokumentace k Zařízení bude Objednateli vždy předána v českém jazyce, a to 2x v elektronické podobě na USB Flash disku ve formátu PDF.</w:t>
      </w:r>
    </w:p>
    <w:p w14:paraId="4FA52BD9" w14:textId="37B94F3E" w:rsidR="00243E19" w:rsidRPr="00EF200E" w:rsidRDefault="00D33A9E" w:rsidP="00294A30">
      <w:pPr>
        <w:pStyle w:val="Odstavecseseznamem"/>
        <w:spacing w:before="120" w:after="120"/>
        <w:ind w:left="567"/>
        <w:jc w:val="both"/>
        <w:rPr>
          <w:sz w:val="22"/>
          <w:szCs w:val="22"/>
        </w:rPr>
      </w:pPr>
      <w:r w:rsidRPr="00EF200E">
        <w:rPr>
          <w:sz w:val="22"/>
          <w:szCs w:val="22"/>
        </w:rPr>
        <w:t xml:space="preserve">Bezvadná </w:t>
      </w:r>
      <w:r w:rsidR="009461AC" w:rsidRPr="00EF200E">
        <w:rPr>
          <w:sz w:val="22"/>
          <w:szCs w:val="22"/>
        </w:rPr>
        <w:t>d</w:t>
      </w:r>
      <w:r w:rsidR="00243E19" w:rsidRPr="00EF200E">
        <w:rPr>
          <w:sz w:val="22"/>
          <w:szCs w:val="22"/>
        </w:rPr>
        <w:t xml:space="preserve">odávka Zařízení bude osvědčena </w:t>
      </w:r>
      <w:r w:rsidR="00F6630F" w:rsidRPr="00EF200E">
        <w:rPr>
          <w:sz w:val="22"/>
          <w:szCs w:val="22"/>
        </w:rPr>
        <w:t>protokolárně v rámci</w:t>
      </w:r>
      <w:r w:rsidR="00243E19" w:rsidRPr="00EF200E">
        <w:rPr>
          <w:sz w:val="22"/>
          <w:szCs w:val="22"/>
        </w:rPr>
        <w:t xml:space="preserve"> </w:t>
      </w:r>
      <w:r w:rsidR="00A60ACE" w:rsidRPr="00EF200E">
        <w:rPr>
          <w:sz w:val="22"/>
          <w:szCs w:val="22"/>
        </w:rPr>
        <w:t>a</w:t>
      </w:r>
      <w:r w:rsidR="00E6701C" w:rsidRPr="00EF200E">
        <w:rPr>
          <w:sz w:val="22"/>
          <w:szCs w:val="22"/>
        </w:rPr>
        <w:t xml:space="preserve">kceptačního </w:t>
      </w:r>
      <w:r w:rsidR="00E02118" w:rsidRPr="00EF200E">
        <w:rPr>
          <w:sz w:val="22"/>
          <w:szCs w:val="22"/>
        </w:rPr>
        <w:t>protokolu</w:t>
      </w:r>
      <w:r w:rsidR="00E6701C" w:rsidRPr="00EF200E">
        <w:rPr>
          <w:sz w:val="22"/>
          <w:szCs w:val="22"/>
        </w:rPr>
        <w:t xml:space="preserve"> Instalace Zařízení (</w:t>
      </w:r>
      <w:r w:rsidR="00E6701C" w:rsidRPr="00EF200E">
        <w:rPr>
          <w:i/>
          <w:iCs/>
          <w:sz w:val="22"/>
          <w:szCs w:val="22"/>
        </w:rPr>
        <w:t xml:space="preserve">pozn.: </w:t>
      </w:r>
      <w:r w:rsidR="00E02118" w:rsidRPr="00EF200E">
        <w:rPr>
          <w:bCs/>
          <w:i/>
          <w:iCs/>
          <w:sz w:val="22"/>
          <w:szCs w:val="22"/>
        </w:rPr>
        <w:t xml:space="preserve">součástí </w:t>
      </w:r>
      <w:r w:rsidR="00A60ACE" w:rsidRPr="00EF200E">
        <w:rPr>
          <w:bCs/>
          <w:i/>
          <w:iCs/>
          <w:sz w:val="22"/>
          <w:szCs w:val="22"/>
        </w:rPr>
        <w:t>a</w:t>
      </w:r>
      <w:r w:rsidR="00E6701C" w:rsidRPr="00EF200E">
        <w:rPr>
          <w:bCs/>
          <w:i/>
          <w:iCs/>
          <w:sz w:val="22"/>
          <w:szCs w:val="22"/>
        </w:rPr>
        <w:t xml:space="preserve">kceptačního protokolu </w:t>
      </w:r>
      <w:r w:rsidR="00E02118" w:rsidRPr="00EF200E">
        <w:rPr>
          <w:bCs/>
          <w:i/>
          <w:iCs/>
          <w:sz w:val="22"/>
          <w:szCs w:val="22"/>
        </w:rPr>
        <w:t>budou</w:t>
      </w:r>
      <w:r w:rsidR="00E6701C" w:rsidRPr="00EF200E">
        <w:rPr>
          <w:bCs/>
          <w:i/>
          <w:iCs/>
          <w:sz w:val="22"/>
          <w:szCs w:val="22"/>
        </w:rPr>
        <w:t xml:space="preserve"> vždy mimo jiné i</w:t>
      </w:r>
      <w:r w:rsidR="00E02118" w:rsidRPr="00EF200E">
        <w:rPr>
          <w:bCs/>
          <w:i/>
          <w:iCs/>
          <w:sz w:val="22"/>
          <w:szCs w:val="22"/>
        </w:rPr>
        <w:t xml:space="preserve"> výrobní</w:t>
      </w:r>
      <w:r w:rsidR="00EE3A55" w:rsidRPr="00EF200E">
        <w:rPr>
          <w:bCs/>
          <w:i/>
          <w:iCs/>
          <w:sz w:val="22"/>
          <w:szCs w:val="22"/>
        </w:rPr>
        <w:t>,</w:t>
      </w:r>
      <w:r w:rsidR="00E02118" w:rsidRPr="00EF200E">
        <w:rPr>
          <w:bCs/>
          <w:i/>
          <w:iCs/>
          <w:sz w:val="22"/>
          <w:szCs w:val="22"/>
        </w:rPr>
        <w:t xml:space="preserve"> popř. inventární čísla příslušných komponentů</w:t>
      </w:r>
      <w:r w:rsidR="009737DB" w:rsidRPr="00EF200E">
        <w:rPr>
          <w:bCs/>
          <w:i/>
          <w:iCs/>
          <w:sz w:val="22"/>
          <w:szCs w:val="22"/>
        </w:rPr>
        <w:t xml:space="preserve">, </w:t>
      </w:r>
      <w:r w:rsidR="00AD0A5F" w:rsidRPr="00EF200E">
        <w:rPr>
          <w:bCs/>
          <w:i/>
          <w:iCs/>
          <w:sz w:val="22"/>
          <w:szCs w:val="22"/>
        </w:rPr>
        <w:t xml:space="preserve">skutečná </w:t>
      </w:r>
      <w:r w:rsidR="00350EF1" w:rsidRPr="00EF200E">
        <w:rPr>
          <w:bCs/>
          <w:i/>
          <w:iCs/>
          <w:sz w:val="22"/>
          <w:szCs w:val="22"/>
        </w:rPr>
        <w:t>metráž použitých kabelů</w:t>
      </w:r>
      <w:r w:rsidR="00AD0A5F" w:rsidRPr="00EF200E">
        <w:rPr>
          <w:bCs/>
          <w:i/>
          <w:iCs/>
          <w:sz w:val="22"/>
          <w:szCs w:val="22"/>
        </w:rPr>
        <w:t xml:space="preserve"> ve vozidle</w:t>
      </w:r>
      <w:r w:rsidR="00350EF1" w:rsidRPr="00EF200E">
        <w:rPr>
          <w:bCs/>
          <w:i/>
          <w:iCs/>
          <w:sz w:val="22"/>
          <w:szCs w:val="22"/>
        </w:rPr>
        <w:t xml:space="preserve"> (</w:t>
      </w:r>
      <w:r w:rsidR="000F4AC4" w:rsidRPr="00EF200E">
        <w:rPr>
          <w:bCs/>
          <w:i/>
          <w:iCs/>
          <w:sz w:val="22"/>
          <w:szCs w:val="22"/>
        </w:rPr>
        <w:t xml:space="preserve">podloženo bude </w:t>
      </w:r>
      <w:r w:rsidR="00350EF1" w:rsidRPr="00EF200E">
        <w:rPr>
          <w:bCs/>
          <w:i/>
          <w:iCs/>
          <w:sz w:val="22"/>
          <w:szCs w:val="22"/>
        </w:rPr>
        <w:t>měřící</w:t>
      </w:r>
      <w:r w:rsidR="000F4AC4" w:rsidRPr="00EF200E">
        <w:rPr>
          <w:bCs/>
          <w:i/>
          <w:iCs/>
          <w:sz w:val="22"/>
          <w:szCs w:val="22"/>
        </w:rPr>
        <w:t>m</w:t>
      </w:r>
      <w:r w:rsidR="00350EF1" w:rsidRPr="00EF200E">
        <w:rPr>
          <w:bCs/>
          <w:i/>
          <w:iCs/>
          <w:sz w:val="22"/>
          <w:szCs w:val="22"/>
        </w:rPr>
        <w:t xml:space="preserve"> protokol</w:t>
      </w:r>
      <w:r w:rsidR="000F4AC4" w:rsidRPr="00EF200E">
        <w:rPr>
          <w:bCs/>
          <w:i/>
          <w:iCs/>
          <w:sz w:val="22"/>
          <w:szCs w:val="22"/>
        </w:rPr>
        <w:t>em)</w:t>
      </w:r>
      <w:r w:rsidR="00D16799" w:rsidRPr="00EF200E">
        <w:rPr>
          <w:bCs/>
          <w:i/>
          <w:iCs/>
          <w:sz w:val="22"/>
          <w:szCs w:val="22"/>
        </w:rPr>
        <w:t xml:space="preserve">, </w:t>
      </w:r>
      <w:r w:rsidR="00A46AF2" w:rsidRPr="00EF200E">
        <w:rPr>
          <w:bCs/>
          <w:i/>
          <w:iCs/>
          <w:sz w:val="22"/>
          <w:szCs w:val="22"/>
        </w:rPr>
        <w:t>skutečná spotřeba konektorů ke kabeláži</w:t>
      </w:r>
      <w:r w:rsidR="00D16799" w:rsidRPr="00EF200E">
        <w:rPr>
          <w:bCs/>
          <w:i/>
          <w:iCs/>
          <w:sz w:val="22"/>
          <w:szCs w:val="22"/>
        </w:rPr>
        <w:t xml:space="preserve"> a</w:t>
      </w:r>
      <w:r w:rsidR="00A46AF2" w:rsidRPr="00EF200E">
        <w:rPr>
          <w:bCs/>
          <w:i/>
          <w:iCs/>
          <w:sz w:val="22"/>
          <w:szCs w:val="22"/>
        </w:rPr>
        <w:t xml:space="preserve"> skutečné </w:t>
      </w:r>
      <w:r w:rsidR="00252FD0" w:rsidRPr="00EF200E">
        <w:rPr>
          <w:bCs/>
          <w:i/>
          <w:iCs/>
          <w:sz w:val="22"/>
          <w:szCs w:val="22"/>
        </w:rPr>
        <w:t>množství</w:t>
      </w:r>
      <w:r w:rsidR="00A46AF2" w:rsidRPr="00EF200E">
        <w:rPr>
          <w:bCs/>
          <w:i/>
          <w:iCs/>
          <w:sz w:val="22"/>
          <w:szCs w:val="22"/>
        </w:rPr>
        <w:t xml:space="preserve"> použitých switchů</w:t>
      </w:r>
      <w:r w:rsidR="00E6701C" w:rsidRPr="00EF200E">
        <w:rPr>
          <w:bCs/>
          <w:sz w:val="22"/>
          <w:szCs w:val="22"/>
        </w:rPr>
        <w:t>)</w:t>
      </w:r>
      <w:r w:rsidR="00E6701C" w:rsidRPr="00EF200E">
        <w:rPr>
          <w:sz w:val="22"/>
          <w:szCs w:val="22"/>
        </w:rPr>
        <w:t xml:space="preserve">. </w:t>
      </w:r>
    </w:p>
    <w:p w14:paraId="0E9006BE" w14:textId="4AA22DDD" w:rsidR="00040BD7" w:rsidRPr="00EF200E" w:rsidRDefault="00040BD7" w:rsidP="00294A30">
      <w:pPr>
        <w:pStyle w:val="Odstavecseseznamem"/>
        <w:numPr>
          <w:ilvl w:val="1"/>
          <w:numId w:val="18"/>
        </w:numPr>
        <w:spacing w:before="120" w:after="120"/>
        <w:ind w:left="567" w:hanging="567"/>
        <w:jc w:val="both"/>
        <w:rPr>
          <w:b/>
          <w:bCs/>
          <w:sz w:val="22"/>
          <w:szCs w:val="22"/>
        </w:rPr>
      </w:pPr>
      <w:r w:rsidRPr="00EF200E">
        <w:rPr>
          <w:b/>
          <w:bCs/>
          <w:sz w:val="22"/>
          <w:szCs w:val="22"/>
        </w:rPr>
        <w:t>Instalace Zařízení</w:t>
      </w:r>
    </w:p>
    <w:p w14:paraId="465F5182" w14:textId="79D21C92" w:rsidR="00817A5A" w:rsidRPr="00EF200E" w:rsidRDefault="00817A5A" w:rsidP="00294A30">
      <w:pPr>
        <w:pStyle w:val="Odstavecseseznamem"/>
        <w:spacing w:before="120" w:after="120"/>
        <w:ind w:left="567"/>
        <w:jc w:val="both"/>
        <w:rPr>
          <w:color w:val="FF0000"/>
          <w:sz w:val="22"/>
          <w:szCs w:val="22"/>
        </w:rPr>
      </w:pPr>
      <w:r w:rsidRPr="00EF200E">
        <w:rPr>
          <w:sz w:val="22"/>
          <w:szCs w:val="22"/>
        </w:rPr>
        <w:t>Instalace Zařízení bude vždy provedena tak, aby Systém</w:t>
      </w:r>
      <w:r w:rsidR="00D51FEA" w:rsidRPr="00EF200E">
        <w:rPr>
          <w:sz w:val="22"/>
          <w:szCs w:val="22"/>
        </w:rPr>
        <w:t xml:space="preserve"> </w:t>
      </w:r>
      <w:r w:rsidRPr="00EF200E">
        <w:rPr>
          <w:sz w:val="22"/>
          <w:szCs w:val="22"/>
        </w:rPr>
        <w:t xml:space="preserve">jako celek splňoval veškeré podmínky pro </w:t>
      </w:r>
      <w:r w:rsidR="007E11FB" w:rsidRPr="00EF200E">
        <w:rPr>
          <w:sz w:val="22"/>
          <w:szCs w:val="22"/>
        </w:rPr>
        <w:t xml:space="preserve">jeho </w:t>
      </w:r>
      <w:r w:rsidRPr="00EF200E">
        <w:rPr>
          <w:sz w:val="22"/>
          <w:szCs w:val="22"/>
        </w:rPr>
        <w:t>použití při provozu městské hromadné dopravy (tramvaje, trolejbusy, autobusy) stanovené obecně závaznými právními předpisy platnými na území České republiky</w:t>
      </w:r>
      <w:r w:rsidR="00062362" w:rsidRPr="00EF200E">
        <w:rPr>
          <w:sz w:val="22"/>
          <w:szCs w:val="22"/>
        </w:rPr>
        <w:t xml:space="preserve"> a aby </w:t>
      </w:r>
      <w:r w:rsidR="00257BDE" w:rsidRPr="00EF200E">
        <w:rPr>
          <w:sz w:val="22"/>
          <w:szCs w:val="22"/>
        </w:rPr>
        <w:t>BackOffice</w:t>
      </w:r>
      <w:r w:rsidR="007E11FB" w:rsidRPr="00EF200E">
        <w:rPr>
          <w:sz w:val="22"/>
          <w:szCs w:val="22"/>
        </w:rPr>
        <w:t xml:space="preserve"> a </w:t>
      </w:r>
      <w:r w:rsidR="00062362" w:rsidRPr="00EF200E">
        <w:rPr>
          <w:sz w:val="22"/>
          <w:szCs w:val="22"/>
        </w:rPr>
        <w:t>instalované Zařízení byl</w:t>
      </w:r>
      <w:r w:rsidR="007E11FB" w:rsidRPr="00EF200E">
        <w:rPr>
          <w:sz w:val="22"/>
          <w:szCs w:val="22"/>
        </w:rPr>
        <w:t>y</w:t>
      </w:r>
      <w:r w:rsidR="00062362" w:rsidRPr="00EF200E">
        <w:rPr>
          <w:sz w:val="22"/>
          <w:szCs w:val="22"/>
        </w:rPr>
        <w:t xml:space="preserve"> plně funkční v rámci Systému</w:t>
      </w:r>
      <w:r w:rsidRPr="00EF200E">
        <w:rPr>
          <w:sz w:val="22"/>
          <w:szCs w:val="22"/>
        </w:rPr>
        <w:t>.</w:t>
      </w:r>
      <w:r w:rsidR="006F0FD9" w:rsidRPr="00EF200E">
        <w:rPr>
          <w:sz w:val="22"/>
          <w:szCs w:val="22"/>
        </w:rPr>
        <w:t xml:space="preserve"> Instalace Zařízení zahrnuje i veškerý potřebný spotřební materiál </w:t>
      </w:r>
      <w:r w:rsidR="00671F09" w:rsidRPr="00EF200E">
        <w:rPr>
          <w:sz w:val="22"/>
          <w:szCs w:val="22"/>
        </w:rPr>
        <w:t xml:space="preserve">a kabeláž </w:t>
      </w:r>
      <w:r w:rsidR="006F0FD9" w:rsidRPr="00EF200E">
        <w:rPr>
          <w:sz w:val="22"/>
          <w:szCs w:val="22"/>
        </w:rPr>
        <w:t>pro jeho instalaci ve vozidlech.</w:t>
      </w:r>
      <w:r w:rsidR="00815226" w:rsidRPr="00EF200E">
        <w:rPr>
          <w:sz w:val="22"/>
          <w:szCs w:val="22"/>
        </w:rPr>
        <w:t xml:space="preserve"> </w:t>
      </w:r>
      <w:r w:rsidR="008F1010">
        <w:rPr>
          <w:sz w:val="22"/>
          <w:szCs w:val="22"/>
        </w:rPr>
        <w:t>Instalace na drážní vozidla smí být zahájena pouze na základě předložení stanoviska/rozhodnutí DÚ povolující instalaci.</w:t>
      </w:r>
    </w:p>
    <w:p w14:paraId="51C6C1B1" w14:textId="77777777" w:rsidR="00F6367F" w:rsidRPr="00EF200E" w:rsidRDefault="00817A5A" w:rsidP="00294A30">
      <w:pPr>
        <w:pStyle w:val="Odstavecseseznamem"/>
        <w:spacing w:before="120" w:after="120"/>
        <w:ind w:left="567"/>
        <w:jc w:val="both"/>
        <w:rPr>
          <w:sz w:val="22"/>
          <w:szCs w:val="22"/>
        </w:rPr>
      </w:pPr>
      <w:r w:rsidRPr="00EF200E">
        <w:rPr>
          <w:sz w:val="22"/>
          <w:szCs w:val="22"/>
        </w:rPr>
        <w:lastRenderedPageBreak/>
        <w:t>Součástí Instalace Zařízení je vždy také</w:t>
      </w:r>
      <w:r w:rsidR="009A2310" w:rsidRPr="00EF200E">
        <w:rPr>
          <w:sz w:val="22"/>
          <w:szCs w:val="22"/>
        </w:rPr>
        <w:t xml:space="preserve"> vyhotovení/zajištění a předání</w:t>
      </w:r>
      <w:r w:rsidR="007E11FB" w:rsidRPr="00EF200E">
        <w:rPr>
          <w:sz w:val="22"/>
          <w:szCs w:val="22"/>
        </w:rPr>
        <w:t xml:space="preserve"> následující dokumentace</w:t>
      </w:r>
      <w:r w:rsidR="00F6367F" w:rsidRPr="00EF200E">
        <w:rPr>
          <w:sz w:val="22"/>
          <w:szCs w:val="22"/>
        </w:rPr>
        <w:t>:</w:t>
      </w:r>
    </w:p>
    <w:p w14:paraId="5101787E" w14:textId="46823D90" w:rsidR="009A2310" w:rsidRPr="00EF200E" w:rsidRDefault="009A2310" w:rsidP="00294A30">
      <w:pPr>
        <w:pStyle w:val="Odstavecseseznamem"/>
        <w:numPr>
          <w:ilvl w:val="2"/>
          <w:numId w:val="18"/>
        </w:numPr>
        <w:spacing w:before="120" w:after="120"/>
        <w:ind w:left="1134" w:hanging="567"/>
        <w:jc w:val="both"/>
        <w:rPr>
          <w:sz w:val="22"/>
          <w:szCs w:val="22"/>
        </w:rPr>
      </w:pPr>
      <w:r w:rsidRPr="00EF200E">
        <w:rPr>
          <w:sz w:val="22"/>
          <w:szCs w:val="22"/>
        </w:rPr>
        <w:t>kompletní výkresov</w:t>
      </w:r>
      <w:r w:rsidR="007E11FB" w:rsidRPr="00EF200E">
        <w:rPr>
          <w:sz w:val="22"/>
          <w:szCs w:val="22"/>
        </w:rPr>
        <w:t>á</w:t>
      </w:r>
      <w:r w:rsidRPr="00EF200E">
        <w:rPr>
          <w:sz w:val="22"/>
          <w:szCs w:val="22"/>
        </w:rPr>
        <w:t xml:space="preserve"> dokumentace zapojení Systému přizpůsoben</w:t>
      </w:r>
      <w:r w:rsidR="007E11FB" w:rsidRPr="00EF200E">
        <w:rPr>
          <w:sz w:val="22"/>
          <w:szCs w:val="22"/>
        </w:rPr>
        <w:t>á</w:t>
      </w:r>
      <w:r w:rsidRPr="00EF200E">
        <w:rPr>
          <w:sz w:val="22"/>
          <w:szCs w:val="22"/>
        </w:rPr>
        <w:t xml:space="preserve"> pro konkrétní typ vozidla (nepřípustné je univerzální schéma), která bude vycházet ze </w:t>
      </w:r>
      <w:bookmarkStart w:id="2" w:name="_Hlk130808926"/>
      <w:r w:rsidRPr="00EF200E">
        <w:rPr>
          <w:sz w:val="22"/>
          <w:szCs w:val="22"/>
        </w:rPr>
        <w:t xml:space="preserve">schématického návrhu </w:t>
      </w:r>
      <w:bookmarkEnd w:id="2"/>
      <w:r w:rsidRPr="00EF200E">
        <w:rPr>
          <w:sz w:val="22"/>
          <w:szCs w:val="22"/>
        </w:rPr>
        <w:t>předloženého Zhotovitelem v</w:t>
      </w:r>
      <w:r w:rsidR="00576D0E">
        <w:rPr>
          <w:sz w:val="22"/>
          <w:szCs w:val="22"/>
        </w:rPr>
        <w:t> </w:t>
      </w:r>
      <w:r w:rsidRPr="00EF200E">
        <w:rPr>
          <w:sz w:val="22"/>
          <w:szCs w:val="22"/>
        </w:rPr>
        <w:t>nabídce</w:t>
      </w:r>
      <w:r w:rsidR="00062362" w:rsidRPr="00EF200E">
        <w:rPr>
          <w:sz w:val="22"/>
          <w:szCs w:val="22"/>
        </w:rPr>
        <w:t xml:space="preserve"> </w:t>
      </w:r>
      <w:r w:rsidR="00EB146F" w:rsidRPr="00EF200E">
        <w:rPr>
          <w:sz w:val="22"/>
          <w:szCs w:val="22"/>
        </w:rPr>
        <w:t>(dále jen „</w:t>
      </w:r>
      <w:r w:rsidR="00F5277F" w:rsidRPr="00EF200E">
        <w:rPr>
          <w:b/>
          <w:bCs/>
          <w:i/>
          <w:iCs/>
          <w:sz w:val="22"/>
          <w:szCs w:val="22"/>
        </w:rPr>
        <w:t xml:space="preserve">Výkresová </w:t>
      </w:r>
      <w:r w:rsidR="00EB146F" w:rsidRPr="00EF200E">
        <w:rPr>
          <w:b/>
          <w:bCs/>
          <w:i/>
          <w:iCs/>
          <w:sz w:val="22"/>
          <w:szCs w:val="22"/>
        </w:rPr>
        <w:t>dokumentace</w:t>
      </w:r>
      <w:r w:rsidR="00EB146F" w:rsidRPr="00EF200E">
        <w:rPr>
          <w:sz w:val="22"/>
          <w:szCs w:val="22"/>
        </w:rPr>
        <w:t>“)</w:t>
      </w:r>
      <w:r w:rsidR="00326EE5" w:rsidRPr="00EF200E">
        <w:rPr>
          <w:sz w:val="22"/>
          <w:szCs w:val="22"/>
        </w:rPr>
        <w:t>.</w:t>
      </w:r>
      <w:r w:rsidRPr="00EF200E">
        <w:rPr>
          <w:sz w:val="22"/>
          <w:szCs w:val="22"/>
        </w:rPr>
        <w:t xml:space="preserve"> Výkresová dokumentace bude vždy obsahovat minimálně </w:t>
      </w:r>
      <w:r w:rsidR="00326D99">
        <w:rPr>
          <w:sz w:val="22"/>
          <w:szCs w:val="22"/>
        </w:rPr>
        <w:t xml:space="preserve">přehledové </w:t>
      </w:r>
      <w:r w:rsidRPr="00EF200E">
        <w:rPr>
          <w:sz w:val="22"/>
          <w:szCs w:val="22"/>
        </w:rPr>
        <w:t>strojní výkresy s měněnými prvky vozidla</w:t>
      </w:r>
      <w:r w:rsidR="00326D99">
        <w:rPr>
          <w:sz w:val="22"/>
          <w:szCs w:val="22"/>
        </w:rPr>
        <w:t xml:space="preserve"> a jejich umístěním</w:t>
      </w:r>
      <w:r w:rsidRPr="00EF200E">
        <w:rPr>
          <w:sz w:val="22"/>
          <w:szCs w:val="22"/>
        </w:rPr>
        <w:t>, výkres kotvení všech nových prvků</w:t>
      </w:r>
      <w:r w:rsidR="00576D0E">
        <w:rPr>
          <w:sz w:val="22"/>
          <w:szCs w:val="22"/>
        </w:rPr>
        <w:t xml:space="preserve"> (musí obsahovat </w:t>
      </w:r>
      <w:r w:rsidR="00576D0E" w:rsidRPr="00576D0E">
        <w:rPr>
          <w:sz w:val="22"/>
          <w:szCs w:val="22"/>
        </w:rPr>
        <w:t>výkresy s vyznačením míst uchycení jednotlivých komponent</w:t>
      </w:r>
      <w:r w:rsidR="00576D0E">
        <w:rPr>
          <w:sz w:val="22"/>
          <w:szCs w:val="22"/>
        </w:rPr>
        <w:t xml:space="preserve"> a </w:t>
      </w:r>
      <w:r w:rsidR="00576D0E" w:rsidRPr="00576D0E">
        <w:rPr>
          <w:sz w:val="22"/>
          <w:szCs w:val="22"/>
        </w:rPr>
        <w:t>případně pevnostní výpočty, pokud to vyžaduje legislativa nebo technické normy</w:t>
      </w:r>
      <w:r w:rsidR="00576D0E">
        <w:rPr>
          <w:sz w:val="22"/>
          <w:szCs w:val="22"/>
        </w:rPr>
        <w:t>)</w:t>
      </w:r>
      <w:r w:rsidRPr="00EF200E">
        <w:rPr>
          <w:sz w:val="22"/>
          <w:szCs w:val="22"/>
        </w:rPr>
        <w:t xml:space="preserve">, schéma elektrického zapojení samotného Systému a </w:t>
      </w:r>
      <w:r w:rsidR="00576D0E">
        <w:rPr>
          <w:sz w:val="22"/>
          <w:szCs w:val="22"/>
        </w:rPr>
        <w:t xml:space="preserve">popis </w:t>
      </w:r>
      <w:r w:rsidRPr="00EF200E">
        <w:rPr>
          <w:sz w:val="22"/>
          <w:szCs w:val="22"/>
        </w:rPr>
        <w:t>rozhraní Systém – vozidlo</w:t>
      </w:r>
      <w:r w:rsidR="00D50039" w:rsidRPr="00EF200E">
        <w:rPr>
          <w:sz w:val="22"/>
          <w:szCs w:val="22"/>
        </w:rPr>
        <w:t>;</w:t>
      </w:r>
    </w:p>
    <w:p w14:paraId="407867C5" w14:textId="65861135" w:rsidR="00F613D9" w:rsidRPr="00EF200E" w:rsidRDefault="00F613D9" w:rsidP="00294A30">
      <w:pPr>
        <w:pStyle w:val="Odstavecseseznamem"/>
        <w:numPr>
          <w:ilvl w:val="2"/>
          <w:numId w:val="18"/>
        </w:numPr>
        <w:spacing w:before="120" w:after="120"/>
        <w:ind w:left="1134" w:hanging="567"/>
        <w:jc w:val="both"/>
        <w:rPr>
          <w:sz w:val="22"/>
          <w:szCs w:val="22"/>
        </w:rPr>
      </w:pPr>
      <w:r w:rsidRPr="00EF200E">
        <w:rPr>
          <w:sz w:val="22"/>
          <w:szCs w:val="22"/>
        </w:rPr>
        <w:t>soupis komponentů Systému pro konkrétní vůz</w:t>
      </w:r>
      <w:r w:rsidR="00006FD0" w:rsidRPr="00EF200E">
        <w:rPr>
          <w:sz w:val="22"/>
          <w:szCs w:val="22"/>
        </w:rPr>
        <w:t>,</w:t>
      </w:r>
      <w:r w:rsidR="004B7DC1" w:rsidRPr="00EF200E">
        <w:rPr>
          <w:sz w:val="22"/>
          <w:szCs w:val="22"/>
        </w:rPr>
        <w:t xml:space="preserve"> včetně</w:t>
      </w:r>
      <w:r w:rsidRPr="00EF200E">
        <w:rPr>
          <w:sz w:val="22"/>
          <w:szCs w:val="22"/>
        </w:rPr>
        <w:t xml:space="preserve"> výrobních čísel</w:t>
      </w:r>
      <w:r w:rsidR="006034FB" w:rsidRPr="00EF200E">
        <w:rPr>
          <w:sz w:val="22"/>
          <w:szCs w:val="22"/>
        </w:rPr>
        <w:t>, ID, IP adres</w:t>
      </w:r>
      <w:r w:rsidR="004B7DC1" w:rsidRPr="00EF200E">
        <w:rPr>
          <w:sz w:val="22"/>
          <w:szCs w:val="22"/>
        </w:rPr>
        <w:t xml:space="preserve"> </w:t>
      </w:r>
      <w:r w:rsidR="003D1E9A">
        <w:rPr>
          <w:sz w:val="22"/>
          <w:szCs w:val="22"/>
        </w:rPr>
        <w:br/>
      </w:r>
      <w:r w:rsidR="004B7DC1" w:rsidRPr="00EF200E">
        <w:rPr>
          <w:sz w:val="22"/>
          <w:szCs w:val="22"/>
        </w:rPr>
        <w:t>s</w:t>
      </w:r>
      <w:r w:rsidRPr="00EF200E">
        <w:rPr>
          <w:sz w:val="22"/>
          <w:szCs w:val="22"/>
        </w:rPr>
        <w:t xml:space="preserve"> </w:t>
      </w:r>
      <w:r w:rsidR="004B7DC1" w:rsidRPr="00EF200E">
        <w:rPr>
          <w:sz w:val="22"/>
          <w:szCs w:val="22"/>
        </w:rPr>
        <w:t>v</w:t>
      </w:r>
      <w:r w:rsidRPr="00EF200E">
        <w:rPr>
          <w:sz w:val="22"/>
          <w:szCs w:val="22"/>
        </w:rPr>
        <w:t>eškerý</w:t>
      </w:r>
      <w:r w:rsidR="004B7DC1" w:rsidRPr="00EF200E">
        <w:rPr>
          <w:sz w:val="22"/>
          <w:szCs w:val="22"/>
        </w:rPr>
        <w:t>m</w:t>
      </w:r>
      <w:r w:rsidRPr="00EF200E">
        <w:rPr>
          <w:sz w:val="22"/>
          <w:szCs w:val="22"/>
        </w:rPr>
        <w:t xml:space="preserve"> spotřební</w:t>
      </w:r>
      <w:r w:rsidR="004B7DC1" w:rsidRPr="00EF200E">
        <w:rPr>
          <w:sz w:val="22"/>
          <w:szCs w:val="22"/>
        </w:rPr>
        <w:t>m</w:t>
      </w:r>
      <w:r w:rsidRPr="00EF200E">
        <w:rPr>
          <w:sz w:val="22"/>
          <w:szCs w:val="22"/>
        </w:rPr>
        <w:t xml:space="preserve"> materiál</w:t>
      </w:r>
      <w:r w:rsidR="004B7DC1" w:rsidRPr="00EF200E">
        <w:rPr>
          <w:sz w:val="22"/>
          <w:szCs w:val="22"/>
        </w:rPr>
        <w:t>em pro instalaci</w:t>
      </w:r>
      <w:r w:rsidR="00006FD0" w:rsidRPr="00EF200E">
        <w:rPr>
          <w:sz w:val="22"/>
          <w:szCs w:val="22"/>
        </w:rPr>
        <w:t>,</w:t>
      </w:r>
      <w:r w:rsidRPr="00EF200E">
        <w:rPr>
          <w:sz w:val="22"/>
          <w:szCs w:val="22"/>
        </w:rPr>
        <w:t xml:space="preserve"> </w:t>
      </w:r>
      <w:r w:rsidR="004B7DC1" w:rsidRPr="00EF200E">
        <w:rPr>
          <w:sz w:val="22"/>
          <w:szCs w:val="22"/>
        </w:rPr>
        <w:t>kvantifikov</w:t>
      </w:r>
      <w:r w:rsidR="00006FD0" w:rsidRPr="00EF200E">
        <w:rPr>
          <w:sz w:val="22"/>
          <w:szCs w:val="22"/>
        </w:rPr>
        <w:t>a</w:t>
      </w:r>
      <w:r w:rsidR="004B7DC1" w:rsidRPr="00EF200E">
        <w:rPr>
          <w:sz w:val="22"/>
          <w:szCs w:val="22"/>
        </w:rPr>
        <w:t>n</w:t>
      </w:r>
      <w:r w:rsidR="00006FD0" w:rsidRPr="00EF200E">
        <w:rPr>
          <w:sz w:val="22"/>
          <w:szCs w:val="22"/>
        </w:rPr>
        <w:t>ý</w:t>
      </w:r>
      <w:r w:rsidR="004B7DC1" w:rsidRPr="00EF200E">
        <w:rPr>
          <w:sz w:val="22"/>
          <w:szCs w:val="22"/>
        </w:rPr>
        <w:t xml:space="preserve"> </w:t>
      </w:r>
      <w:r w:rsidRPr="00EF200E">
        <w:rPr>
          <w:sz w:val="22"/>
          <w:szCs w:val="22"/>
        </w:rPr>
        <w:t>v </w:t>
      </w:r>
      <w:r w:rsidR="004B7DC1" w:rsidRPr="00EF200E">
        <w:rPr>
          <w:sz w:val="22"/>
          <w:szCs w:val="22"/>
        </w:rPr>
        <w:t>kusech/délkách včetně jednotkových cen</w:t>
      </w:r>
      <w:r w:rsidR="006034FB" w:rsidRPr="00EF200E">
        <w:rPr>
          <w:sz w:val="22"/>
          <w:szCs w:val="22"/>
        </w:rPr>
        <w:t xml:space="preserve">, montáže a </w:t>
      </w:r>
      <w:r w:rsidR="00D51FEA" w:rsidRPr="00EF200E">
        <w:rPr>
          <w:sz w:val="22"/>
          <w:szCs w:val="22"/>
        </w:rPr>
        <w:t xml:space="preserve">případných </w:t>
      </w:r>
      <w:r w:rsidR="006034FB" w:rsidRPr="00EF200E">
        <w:rPr>
          <w:sz w:val="22"/>
          <w:szCs w:val="22"/>
        </w:rPr>
        <w:t>licencí</w:t>
      </w:r>
      <w:r w:rsidR="0092378D" w:rsidRPr="00EF200E">
        <w:rPr>
          <w:sz w:val="22"/>
          <w:szCs w:val="22"/>
        </w:rPr>
        <w:t xml:space="preserve">, </w:t>
      </w:r>
      <w:r w:rsidR="00885C28" w:rsidRPr="00EF200E">
        <w:rPr>
          <w:sz w:val="22"/>
          <w:szCs w:val="22"/>
        </w:rPr>
        <w:t>měřící protokol k dodaným kabelům</w:t>
      </w:r>
      <w:r w:rsidR="00006FD0" w:rsidRPr="00EF200E">
        <w:rPr>
          <w:sz w:val="22"/>
          <w:szCs w:val="22"/>
        </w:rPr>
        <w:t xml:space="preserve"> (</w:t>
      </w:r>
      <w:r w:rsidR="006034FB" w:rsidRPr="00EF200E">
        <w:rPr>
          <w:sz w:val="22"/>
          <w:szCs w:val="22"/>
        </w:rPr>
        <w:t xml:space="preserve">viz </w:t>
      </w:r>
      <w:r w:rsidR="006034FB" w:rsidRPr="00294A30">
        <w:rPr>
          <w:sz w:val="22"/>
          <w:szCs w:val="22"/>
        </w:rPr>
        <w:t xml:space="preserve">Příloha č. </w:t>
      </w:r>
      <w:r w:rsidR="00754907" w:rsidRPr="00294A30">
        <w:rPr>
          <w:sz w:val="22"/>
          <w:szCs w:val="22"/>
        </w:rPr>
        <w:t xml:space="preserve"> 5a a 5b</w:t>
      </w:r>
      <w:r w:rsidR="00006FD0" w:rsidRPr="007F32A4">
        <w:rPr>
          <w:sz w:val="22"/>
          <w:szCs w:val="22"/>
        </w:rPr>
        <w:t>)</w:t>
      </w:r>
      <w:r w:rsidR="006034FB" w:rsidRPr="007F32A4">
        <w:rPr>
          <w:sz w:val="22"/>
          <w:szCs w:val="22"/>
        </w:rPr>
        <w:t>.</w:t>
      </w:r>
      <w:r w:rsidR="00E03F31" w:rsidRPr="007F32A4">
        <w:rPr>
          <w:sz w:val="22"/>
          <w:szCs w:val="22"/>
        </w:rPr>
        <w:t xml:space="preserve"> Uveden</w:t>
      </w:r>
      <w:r w:rsidR="00006FD0" w:rsidRPr="007F32A4">
        <w:rPr>
          <w:sz w:val="22"/>
          <w:szCs w:val="22"/>
        </w:rPr>
        <w:t>á</w:t>
      </w:r>
      <w:r w:rsidR="00E03F31" w:rsidRPr="00EF200E">
        <w:rPr>
          <w:sz w:val="22"/>
          <w:szCs w:val="22"/>
        </w:rPr>
        <w:t xml:space="preserve"> </w:t>
      </w:r>
      <w:r w:rsidR="00E8501E">
        <w:rPr>
          <w:sz w:val="22"/>
          <w:szCs w:val="22"/>
        </w:rPr>
        <w:t xml:space="preserve">protokolární </w:t>
      </w:r>
      <w:r w:rsidR="00E03F31" w:rsidRPr="00EF200E">
        <w:rPr>
          <w:sz w:val="22"/>
          <w:szCs w:val="22"/>
        </w:rPr>
        <w:t xml:space="preserve">data bude obsahovat i </w:t>
      </w:r>
      <w:r w:rsidR="00E8501E">
        <w:rPr>
          <w:sz w:val="22"/>
          <w:szCs w:val="22"/>
        </w:rPr>
        <w:t xml:space="preserve">instalace </w:t>
      </w:r>
      <w:r w:rsidR="00257BDE" w:rsidRPr="00EF200E">
        <w:rPr>
          <w:sz w:val="22"/>
          <w:szCs w:val="22"/>
        </w:rPr>
        <w:t>BackOffice</w:t>
      </w:r>
      <w:r w:rsidR="00E8501E">
        <w:rPr>
          <w:sz w:val="22"/>
          <w:szCs w:val="22"/>
        </w:rPr>
        <w:t xml:space="preserve"> dle přílohy 5b)</w:t>
      </w:r>
      <w:r w:rsidR="00D50039" w:rsidRPr="00EF200E">
        <w:rPr>
          <w:sz w:val="22"/>
          <w:szCs w:val="22"/>
        </w:rPr>
        <w:t>;</w:t>
      </w:r>
    </w:p>
    <w:p w14:paraId="6631BCEB" w14:textId="55093C75" w:rsidR="00E06E2C" w:rsidRPr="00EF200E" w:rsidRDefault="00E77770" w:rsidP="00294A30">
      <w:pPr>
        <w:pStyle w:val="Odstavecseseznamem"/>
        <w:numPr>
          <w:ilvl w:val="2"/>
          <w:numId w:val="18"/>
        </w:numPr>
        <w:spacing w:before="120" w:after="120"/>
        <w:ind w:left="1134" w:hanging="567"/>
        <w:jc w:val="both"/>
        <w:rPr>
          <w:sz w:val="22"/>
          <w:szCs w:val="22"/>
        </w:rPr>
      </w:pPr>
      <w:r w:rsidRPr="00EF200E">
        <w:rPr>
          <w:sz w:val="22"/>
          <w:szCs w:val="22"/>
        </w:rPr>
        <w:t>upraven</w:t>
      </w:r>
      <w:r w:rsidR="007E11FB" w:rsidRPr="00EF200E">
        <w:rPr>
          <w:sz w:val="22"/>
          <w:szCs w:val="22"/>
        </w:rPr>
        <w:t>é</w:t>
      </w:r>
      <w:r w:rsidRPr="00EF200E">
        <w:rPr>
          <w:sz w:val="22"/>
          <w:szCs w:val="22"/>
        </w:rPr>
        <w:t xml:space="preserve"> technick</w:t>
      </w:r>
      <w:r w:rsidR="007E11FB" w:rsidRPr="00EF200E">
        <w:rPr>
          <w:sz w:val="22"/>
          <w:szCs w:val="22"/>
        </w:rPr>
        <w:t>é</w:t>
      </w:r>
      <w:r w:rsidRPr="00EF200E">
        <w:rPr>
          <w:sz w:val="22"/>
          <w:szCs w:val="22"/>
        </w:rPr>
        <w:t xml:space="preserve"> podmín</w:t>
      </w:r>
      <w:r w:rsidR="009A2310" w:rsidRPr="00EF200E">
        <w:rPr>
          <w:sz w:val="22"/>
          <w:szCs w:val="22"/>
        </w:rPr>
        <w:t>k</w:t>
      </w:r>
      <w:r w:rsidR="007E11FB" w:rsidRPr="00EF200E">
        <w:rPr>
          <w:sz w:val="22"/>
          <w:szCs w:val="22"/>
        </w:rPr>
        <w:t>y</w:t>
      </w:r>
      <w:r w:rsidRPr="00EF200E">
        <w:rPr>
          <w:sz w:val="22"/>
          <w:szCs w:val="22"/>
        </w:rPr>
        <w:t xml:space="preserve"> drážního vozidla dle vyhlášky č. 173/1995 Sb.</w:t>
      </w:r>
      <w:r w:rsidR="005325E3" w:rsidRPr="00EF200E">
        <w:rPr>
          <w:sz w:val="22"/>
          <w:szCs w:val="22"/>
        </w:rPr>
        <w:t>, ve znění pozdějších předpisů,</w:t>
      </w:r>
      <w:r w:rsidRPr="00EF200E">
        <w:rPr>
          <w:sz w:val="22"/>
          <w:szCs w:val="22"/>
        </w:rPr>
        <w:t xml:space="preserve"> (</w:t>
      </w:r>
      <w:r w:rsidRPr="00EF200E">
        <w:rPr>
          <w:i/>
          <w:iCs/>
          <w:sz w:val="22"/>
          <w:szCs w:val="22"/>
        </w:rPr>
        <w:t xml:space="preserve">pozn.: postačí-li </w:t>
      </w:r>
      <w:r w:rsidR="007E11FB" w:rsidRPr="00EF200E">
        <w:rPr>
          <w:i/>
          <w:iCs/>
          <w:sz w:val="22"/>
          <w:szCs w:val="22"/>
        </w:rPr>
        <w:t xml:space="preserve">to </w:t>
      </w:r>
      <w:r w:rsidRPr="00EF200E">
        <w:rPr>
          <w:i/>
          <w:iCs/>
          <w:sz w:val="22"/>
          <w:szCs w:val="22"/>
        </w:rPr>
        <w:t>Drážnímu úřadu, pak pouze dodatek k technickým podmínkám</w:t>
      </w:r>
      <w:r w:rsidRPr="00EF200E">
        <w:rPr>
          <w:sz w:val="22"/>
          <w:szCs w:val="22"/>
        </w:rPr>
        <w:t>) odpovídající stavu vozidla po provedených úpravách</w:t>
      </w:r>
      <w:r w:rsidR="003E02AF" w:rsidRPr="00EF200E">
        <w:rPr>
          <w:sz w:val="22"/>
          <w:szCs w:val="22"/>
        </w:rPr>
        <w:t>;</w:t>
      </w:r>
      <w:r w:rsidR="009A2310" w:rsidRPr="00EF200E">
        <w:rPr>
          <w:sz w:val="22"/>
          <w:szCs w:val="22"/>
        </w:rPr>
        <w:t xml:space="preserve">. </w:t>
      </w:r>
    </w:p>
    <w:p w14:paraId="1D2960BC" w14:textId="2B1BD93B" w:rsidR="00F6367F" w:rsidRPr="00EF200E" w:rsidRDefault="007E11FB" w:rsidP="00294A30">
      <w:pPr>
        <w:pStyle w:val="Odstavecseseznamem"/>
        <w:numPr>
          <w:ilvl w:val="2"/>
          <w:numId w:val="18"/>
        </w:numPr>
        <w:spacing w:before="120" w:after="120"/>
        <w:ind w:left="1134" w:hanging="567"/>
        <w:jc w:val="both"/>
        <w:rPr>
          <w:sz w:val="22"/>
          <w:szCs w:val="22"/>
        </w:rPr>
      </w:pPr>
      <w:r w:rsidRPr="00EF200E">
        <w:rPr>
          <w:sz w:val="22"/>
          <w:szCs w:val="22"/>
        </w:rPr>
        <w:t xml:space="preserve">dokumentace potvrzující </w:t>
      </w:r>
      <w:r w:rsidR="009A2310" w:rsidRPr="00EF200E">
        <w:rPr>
          <w:sz w:val="22"/>
          <w:szCs w:val="22"/>
        </w:rPr>
        <w:t>o</w:t>
      </w:r>
      <w:r w:rsidR="00F6367F" w:rsidRPr="00EF200E">
        <w:rPr>
          <w:sz w:val="22"/>
          <w:szCs w:val="22"/>
        </w:rPr>
        <w:t>bstarání veškerých</w:t>
      </w:r>
      <w:r w:rsidR="009A2310" w:rsidRPr="00EF200E">
        <w:rPr>
          <w:sz w:val="22"/>
          <w:szCs w:val="22"/>
        </w:rPr>
        <w:t xml:space="preserve"> </w:t>
      </w:r>
      <w:r w:rsidR="00F6367F" w:rsidRPr="00EF200E">
        <w:rPr>
          <w:sz w:val="22"/>
          <w:szCs w:val="22"/>
        </w:rPr>
        <w:t>zkoušek</w:t>
      </w:r>
      <w:r w:rsidR="007E0E0E" w:rsidRPr="00EF200E">
        <w:rPr>
          <w:sz w:val="22"/>
          <w:szCs w:val="22"/>
        </w:rPr>
        <w:t>,</w:t>
      </w:r>
      <w:r w:rsidR="00F6367F" w:rsidRPr="00EF200E">
        <w:rPr>
          <w:sz w:val="22"/>
          <w:szCs w:val="22"/>
        </w:rPr>
        <w:t xml:space="preserve"> rozhodnutí a jiných úkonů potřebných k provozování </w:t>
      </w:r>
      <w:r w:rsidR="0063240A" w:rsidRPr="00EF200E">
        <w:rPr>
          <w:sz w:val="22"/>
          <w:szCs w:val="22"/>
        </w:rPr>
        <w:t>Zařízení (v rámci Systému jako celku)</w:t>
      </w:r>
      <w:r w:rsidR="00F6367F" w:rsidRPr="00EF200E">
        <w:rPr>
          <w:sz w:val="22"/>
          <w:szCs w:val="22"/>
        </w:rPr>
        <w:t xml:space="preserve"> v reálných podmínkách městské hromadné dopravy provozované </w:t>
      </w:r>
      <w:r w:rsidR="0063240A" w:rsidRPr="00EF200E">
        <w:rPr>
          <w:sz w:val="22"/>
          <w:szCs w:val="22"/>
        </w:rPr>
        <w:t>O</w:t>
      </w:r>
      <w:r w:rsidR="00F6367F" w:rsidRPr="00EF200E">
        <w:rPr>
          <w:sz w:val="22"/>
          <w:szCs w:val="22"/>
        </w:rPr>
        <w:t xml:space="preserve">bjednatelem, tj. zejména: </w:t>
      </w:r>
    </w:p>
    <w:p w14:paraId="5770CC36" w14:textId="33C47E33" w:rsidR="00F6367F" w:rsidRDefault="00F6367F" w:rsidP="00294A30">
      <w:pPr>
        <w:pStyle w:val="Odstavecseseznamem"/>
        <w:numPr>
          <w:ilvl w:val="2"/>
          <w:numId w:val="61"/>
        </w:numPr>
        <w:spacing w:before="120" w:after="120"/>
        <w:ind w:left="1560" w:hanging="426"/>
        <w:jc w:val="both"/>
        <w:rPr>
          <w:sz w:val="22"/>
          <w:szCs w:val="22"/>
        </w:rPr>
      </w:pPr>
      <w:r w:rsidRPr="00EF200E">
        <w:rPr>
          <w:sz w:val="22"/>
          <w:szCs w:val="22"/>
        </w:rPr>
        <w:t>všech</w:t>
      </w:r>
      <w:r w:rsidR="007E11FB" w:rsidRPr="00EF200E">
        <w:rPr>
          <w:sz w:val="22"/>
          <w:szCs w:val="22"/>
        </w:rPr>
        <w:t>ny</w:t>
      </w:r>
      <w:r w:rsidRPr="00EF200E">
        <w:rPr>
          <w:sz w:val="22"/>
          <w:szCs w:val="22"/>
        </w:rPr>
        <w:t xml:space="preserve"> příslušn</w:t>
      </w:r>
      <w:r w:rsidR="007E11FB" w:rsidRPr="00EF200E">
        <w:rPr>
          <w:sz w:val="22"/>
          <w:szCs w:val="22"/>
        </w:rPr>
        <w:t>é</w:t>
      </w:r>
      <w:r w:rsidRPr="00EF200E">
        <w:rPr>
          <w:sz w:val="22"/>
          <w:szCs w:val="22"/>
        </w:rPr>
        <w:t xml:space="preserve"> reviz</w:t>
      </w:r>
      <w:r w:rsidR="007E11FB" w:rsidRPr="00EF200E">
        <w:rPr>
          <w:sz w:val="22"/>
          <w:szCs w:val="22"/>
        </w:rPr>
        <w:t>e</w:t>
      </w:r>
      <w:r w:rsidRPr="00EF200E">
        <w:rPr>
          <w:sz w:val="22"/>
          <w:szCs w:val="22"/>
        </w:rPr>
        <w:t>, prohlídk</w:t>
      </w:r>
      <w:r w:rsidR="007E11FB" w:rsidRPr="00EF200E">
        <w:rPr>
          <w:sz w:val="22"/>
          <w:szCs w:val="22"/>
        </w:rPr>
        <w:t>y</w:t>
      </w:r>
      <w:r w:rsidRPr="00EF200E">
        <w:rPr>
          <w:sz w:val="22"/>
          <w:szCs w:val="22"/>
        </w:rPr>
        <w:t xml:space="preserve"> a zkoušk</w:t>
      </w:r>
      <w:r w:rsidR="007E11FB" w:rsidRPr="00EF200E">
        <w:rPr>
          <w:sz w:val="22"/>
          <w:szCs w:val="22"/>
        </w:rPr>
        <w:t>y</w:t>
      </w:r>
      <w:r w:rsidRPr="00EF200E">
        <w:rPr>
          <w:sz w:val="22"/>
          <w:szCs w:val="22"/>
        </w:rPr>
        <w:t xml:space="preserve"> Zařízení, případně dalších součástí Systému</w:t>
      </w:r>
      <w:r w:rsidR="003E02AF" w:rsidRPr="00EF200E">
        <w:rPr>
          <w:sz w:val="22"/>
          <w:szCs w:val="22"/>
        </w:rPr>
        <w:t>;</w:t>
      </w:r>
    </w:p>
    <w:p w14:paraId="142A2859" w14:textId="1FDC4993" w:rsidR="00A00730" w:rsidRPr="00EF200E" w:rsidRDefault="00A00730" w:rsidP="00294A30">
      <w:pPr>
        <w:pStyle w:val="Odstavecseseznamem"/>
        <w:numPr>
          <w:ilvl w:val="2"/>
          <w:numId w:val="61"/>
        </w:numPr>
        <w:spacing w:before="120" w:after="120"/>
        <w:ind w:left="1560" w:hanging="426"/>
        <w:jc w:val="both"/>
        <w:rPr>
          <w:sz w:val="22"/>
          <w:szCs w:val="22"/>
        </w:rPr>
      </w:pPr>
      <w:r>
        <w:rPr>
          <w:sz w:val="22"/>
          <w:szCs w:val="22"/>
        </w:rPr>
        <w:t>Atest 8SD pro silniční vozidla;</w:t>
      </w:r>
    </w:p>
    <w:p w14:paraId="1D570B23" w14:textId="33AC83F5" w:rsidR="00F6367F" w:rsidRPr="00EF200E" w:rsidRDefault="00F6367F" w:rsidP="00294A30">
      <w:pPr>
        <w:pStyle w:val="Odstavecseseznamem"/>
        <w:numPr>
          <w:ilvl w:val="2"/>
          <w:numId w:val="61"/>
        </w:numPr>
        <w:spacing w:before="120" w:after="120"/>
        <w:ind w:left="1560" w:hanging="426"/>
        <w:jc w:val="both"/>
        <w:rPr>
          <w:sz w:val="22"/>
          <w:szCs w:val="22"/>
        </w:rPr>
      </w:pPr>
      <w:r w:rsidRPr="00EF200E">
        <w:rPr>
          <w:sz w:val="22"/>
          <w:szCs w:val="22"/>
        </w:rPr>
        <w:t>pravomocn</w:t>
      </w:r>
      <w:r w:rsidR="007E11FB" w:rsidRPr="00EF200E">
        <w:rPr>
          <w:sz w:val="22"/>
          <w:szCs w:val="22"/>
        </w:rPr>
        <w:t>á</w:t>
      </w:r>
      <w:r w:rsidRPr="00EF200E">
        <w:rPr>
          <w:sz w:val="22"/>
          <w:szCs w:val="22"/>
        </w:rPr>
        <w:t xml:space="preserve"> rozhodnutí o schválení </w:t>
      </w:r>
      <w:r w:rsidR="00D51FEA" w:rsidRPr="00EF200E">
        <w:rPr>
          <w:sz w:val="22"/>
          <w:szCs w:val="22"/>
        </w:rPr>
        <w:t>S</w:t>
      </w:r>
      <w:r w:rsidR="00D52922" w:rsidRPr="00EF200E">
        <w:rPr>
          <w:sz w:val="22"/>
          <w:szCs w:val="22"/>
        </w:rPr>
        <w:t xml:space="preserve">ystému či případné schválení </w:t>
      </w:r>
      <w:r w:rsidRPr="00EF200E">
        <w:rPr>
          <w:sz w:val="22"/>
          <w:szCs w:val="22"/>
        </w:rPr>
        <w:t xml:space="preserve">změny na </w:t>
      </w:r>
      <w:r w:rsidR="00D51FEA" w:rsidRPr="00EF200E">
        <w:rPr>
          <w:sz w:val="22"/>
          <w:szCs w:val="22"/>
        </w:rPr>
        <w:t>p</w:t>
      </w:r>
      <w:r w:rsidRPr="00EF200E">
        <w:rPr>
          <w:sz w:val="22"/>
          <w:szCs w:val="22"/>
        </w:rPr>
        <w:t>říslušných drážních vozidlech</w:t>
      </w:r>
      <w:r w:rsidR="00371C6A" w:rsidRPr="00EF200E">
        <w:rPr>
          <w:sz w:val="22"/>
          <w:szCs w:val="22"/>
        </w:rPr>
        <w:t xml:space="preserve"> Objednatele</w:t>
      </w:r>
      <w:r w:rsidRPr="00EF200E">
        <w:rPr>
          <w:sz w:val="22"/>
          <w:szCs w:val="22"/>
        </w:rPr>
        <w:t>, včetně zajištění zkušebního provozu příslušných vozidel v souladu s pokyny Drážního úřadu a zpracování, shromáždění, obstarání a kompletace veškerých údajů a dokumentace k získání těchto rozhodnutí</w:t>
      </w:r>
      <w:r w:rsidR="003E02AF" w:rsidRPr="00EF200E">
        <w:rPr>
          <w:sz w:val="22"/>
          <w:szCs w:val="22"/>
        </w:rPr>
        <w:t>;</w:t>
      </w:r>
    </w:p>
    <w:p w14:paraId="2F52F730" w14:textId="7C145923" w:rsidR="00DF7ECE" w:rsidRPr="00EF200E" w:rsidRDefault="006A35CD" w:rsidP="00294A30">
      <w:pPr>
        <w:pStyle w:val="Odstavecseseznamem"/>
        <w:numPr>
          <w:ilvl w:val="2"/>
          <w:numId w:val="61"/>
        </w:numPr>
        <w:spacing w:before="120" w:after="120"/>
        <w:ind w:left="1560" w:hanging="426"/>
        <w:jc w:val="both"/>
        <w:rPr>
          <w:sz w:val="22"/>
          <w:szCs w:val="22"/>
        </w:rPr>
      </w:pPr>
      <w:r w:rsidRPr="00EF200E">
        <w:rPr>
          <w:sz w:val="22"/>
          <w:szCs w:val="22"/>
        </w:rPr>
        <w:t>d</w:t>
      </w:r>
      <w:r w:rsidR="001D1C75" w:rsidRPr="00EF200E">
        <w:rPr>
          <w:sz w:val="22"/>
          <w:szCs w:val="22"/>
        </w:rPr>
        <w:t>oklad o EMC</w:t>
      </w:r>
      <w:r w:rsidR="003E02AF" w:rsidRPr="00EF200E">
        <w:rPr>
          <w:sz w:val="22"/>
          <w:szCs w:val="22"/>
        </w:rPr>
        <w:t>;</w:t>
      </w:r>
    </w:p>
    <w:p w14:paraId="1CE1AC21" w14:textId="77777777" w:rsidR="00246A41" w:rsidRPr="00EF200E" w:rsidRDefault="004E5EC0" w:rsidP="00294A30">
      <w:pPr>
        <w:pStyle w:val="Odstavecseseznamem"/>
        <w:spacing w:before="120" w:after="120"/>
        <w:ind w:left="567"/>
        <w:jc w:val="both"/>
        <w:rPr>
          <w:sz w:val="22"/>
          <w:szCs w:val="22"/>
        </w:rPr>
      </w:pPr>
      <w:r w:rsidRPr="00EF200E">
        <w:rPr>
          <w:sz w:val="22"/>
          <w:szCs w:val="22"/>
        </w:rPr>
        <w:t>D</w:t>
      </w:r>
      <w:r w:rsidR="009A2310" w:rsidRPr="00EF200E">
        <w:rPr>
          <w:sz w:val="22"/>
          <w:szCs w:val="22"/>
        </w:rPr>
        <w:t>okumentace</w:t>
      </w:r>
      <w:r w:rsidRPr="00EF200E">
        <w:rPr>
          <w:sz w:val="22"/>
          <w:szCs w:val="22"/>
        </w:rPr>
        <w:t xml:space="preserve"> uvedená pod písm. a) –</w:t>
      </w:r>
      <w:r w:rsidR="00C3260D" w:rsidRPr="00EF200E">
        <w:rPr>
          <w:sz w:val="22"/>
          <w:szCs w:val="22"/>
        </w:rPr>
        <w:t xml:space="preserve"> </w:t>
      </w:r>
      <w:r w:rsidR="00006FD0" w:rsidRPr="00EF200E">
        <w:rPr>
          <w:sz w:val="22"/>
          <w:szCs w:val="22"/>
        </w:rPr>
        <w:t>d</w:t>
      </w:r>
      <w:r w:rsidRPr="00EF200E">
        <w:rPr>
          <w:sz w:val="22"/>
          <w:szCs w:val="22"/>
        </w:rPr>
        <w:t>)</w:t>
      </w:r>
      <w:r w:rsidR="009A2310" w:rsidRPr="00EF200E">
        <w:rPr>
          <w:sz w:val="22"/>
          <w:szCs w:val="22"/>
        </w:rPr>
        <w:t xml:space="preserve"> bude Objednateli vždy předána v českém jazyce, a to</w:t>
      </w:r>
      <w:r w:rsidR="00246A41" w:rsidRPr="00EF200E">
        <w:rPr>
          <w:sz w:val="22"/>
          <w:szCs w:val="22"/>
        </w:rPr>
        <w:t>:</w:t>
      </w:r>
    </w:p>
    <w:p w14:paraId="1895309A" w14:textId="77777777" w:rsidR="00246A41" w:rsidRPr="00EF200E" w:rsidRDefault="009A2310" w:rsidP="00294A30">
      <w:pPr>
        <w:pStyle w:val="Odstavecseseznamem"/>
        <w:numPr>
          <w:ilvl w:val="2"/>
          <w:numId w:val="61"/>
        </w:numPr>
        <w:spacing w:before="120" w:after="120"/>
        <w:ind w:left="993"/>
        <w:jc w:val="both"/>
        <w:rPr>
          <w:sz w:val="22"/>
          <w:szCs w:val="22"/>
        </w:rPr>
      </w:pPr>
      <w:r w:rsidRPr="00EF200E">
        <w:rPr>
          <w:sz w:val="22"/>
          <w:szCs w:val="22"/>
        </w:rPr>
        <w:t xml:space="preserve">2x v elektronické podobě na USB Flash disku ve formátu PDF, </w:t>
      </w:r>
      <w:r w:rsidR="00754694" w:rsidRPr="00EF200E">
        <w:rPr>
          <w:sz w:val="22"/>
          <w:szCs w:val="22"/>
        </w:rPr>
        <w:t xml:space="preserve">výkresová dokumentace kromě PDF také ve formátu </w:t>
      </w:r>
      <w:r w:rsidRPr="00EF200E">
        <w:rPr>
          <w:sz w:val="22"/>
          <w:szCs w:val="22"/>
        </w:rPr>
        <w:t>.dwb/.dwg/.dxf/.step ap203</w:t>
      </w:r>
      <w:r w:rsidR="001B2798" w:rsidRPr="00EF200E">
        <w:rPr>
          <w:sz w:val="22"/>
          <w:szCs w:val="22"/>
        </w:rPr>
        <w:t>,</w:t>
      </w:r>
      <w:r w:rsidRPr="00EF200E">
        <w:rPr>
          <w:sz w:val="22"/>
          <w:szCs w:val="22"/>
        </w:rPr>
        <w:t xml:space="preserve"> a </w:t>
      </w:r>
    </w:p>
    <w:p w14:paraId="2E7649C8" w14:textId="7C4F2BBC" w:rsidR="00246A41" w:rsidRPr="00EF200E" w:rsidRDefault="009A2310" w:rsidP="00294A30">
      <w:pPr>
        <w:pStyle w:val="Odstavecseseznamem"/>
        <w:numPr>
          <w:ilvl w:val="2"/>
          <w:numId w:val="61"/>
        </w:numPr>
        <w:spacing w:before="120" w:after="120"/>
        <w:ind w:left="993"/>
        <w:jc w:val="both"/>
        <w:rPr>
          <w:sz w:val="22"/>
          <w:szCs w:val="22"/>
        </w:rPr>
      </w:pPr>
      <w:r w:rsidRPr="00EF200E">
        <w:rPr>
          <w:sz w:val="22"/>
          <w:szCs w:val="22"/>
        </w:rPr>
        <w:t xml:space="preserve">2x v listinné podobě, </w:t>
      </w:r>
      <w:r w:rsidR="00246A41" w:rsidRPr="00EF200E">
        <w:rPr>
          <w:sz w:val="22"/>
          <w:szCs w:val="22"/>
        </w:rPr>
        <w:t>v originále podepsaném oprávněnými osobami, a to v poslední schválené verzi</w:t>
      </w:r>
      <w:r w:rsidR="003E02AF" w:rsidRPr="00EF200E">
        <w:rPr>
          <w:sz w:val="22"/>
          <w:szCs w:val="22"/>
        </w:rPr>
        <w:t>;</w:t>
      </w:r>
    </w:p>
    <w:p w14:paraId="0AF93C3A" w14:textId="18A17927" w:rsidR="002E2D9D" w:rsidRPr="00EF200E" w:rsidRDefault="009A2310" w:rsidP="00294A30">
      <w:pPr>
        <w:pStyle w:val="Odstavecseseznamem"/>
        <w:spacing w:before="120" w:after="120"/>
        <w:ind w:left="567"/>
        <w:jc w:val="both"/>
        <w:rPr>
          <w:sz w:val="22"/>
          <w:szCs w:val="22"/>
        </w:rPr>
      </w:pPr>
      <w:r w:rsidRPr="00EF200E">
        <w:rPr>
          <w:sz w:val="22"/>
          <w:szCs w:val="22"/>
        </w:rPr>
        <w:t xml:space="preserve">a to </w:t>
      </w:r>
      <w:r w:rsidR="00C3260D" w:rsidRPr="00EF200E">
        <w:rPr>
          <w:sz w:val="22"/>
          <w:szCs w:val="22"/>
        </w:rPr>
        <w:t xml:space="preserve">v případě dokumentace uvedené v písm. a), c), a d) </w:t>
      </w:r>
      <w:r w:rsidRPr="00EF200E">
        <w:rPr>
          <w:sz w:val="22"/>
          <w:szCs w:val="22"/>
        </w:rPr>
        <w:t xml:space="preserve">nejpozději při přejímce první Instalace Zařízení na typu vozidla, k němuž se </w:t>
      </w:r>
      <w:r w:rsidR="004E5EC0" w:rsidRPr="00EF200E">
        <w:rPr>
          <w:sz w:val="22"/>
          <w:szCs w:val="22"/>
        </w:rPr>
        <w:t>daná</w:t>
      </w:r>
      <w:r w:rsidRPr="00EF200E">
        <w:rPr>
          <w:sz w:val="22"/>
          <w:szCs w:val="22"/>
        </w:rPr>
        <w:t xml:space="preserve"> dokumentace vztahuje</w:t>
      </w:r>
      <w:r w:rsidR="00C3260D" w:rsidRPr="00EF200E">
        <w:rPr>
          <w:sz w:val="22"/>
          <w:szCs w:val="22"/>
        </w:rPr>
        <w:t>, a v případě dokumentace uvedené v písm. b) při každé přejímce Instalace Zařízení na typu vozidla, k němuž se daná dokumentace vztahuje.</w:t>
      </w:r>
      <w:r w:rsidR="00A97A01">
        <w:rPr>
          <w:sz w:val="22"/>
          <w:szCs w:val="22"/>
        </w:rPr>
        <w:t xml:space="preserve"> Objednatel má právo poskytnout dokumentaci třetí straně a to zejména nikoliv výhradně, za účelem údržby či modernizace vozidla nebo systému.</w:t>
      </w:r>
    </w:p>
    <w:p w14:paraId="71761230" w14:textId="6ED13D6F" w:rsidR="00324631" w:rsidRDefault="00823171">
      <w:pPr>
        <w:pStyle w:val="Odstavecseseznamem"/>
        <w:spacing w:before="120" w:after="120"/>
        <w:ind w:left="567"/>
        <w:jc w:val="both"/>
        <w:rPr>
          <w:sz w:val="22"/>
          <w:szCs w:val="22"/>
        </w:rPr>
      </w:pPr>
      <w:r w:rsidRPr="00823171">
        <w:rPr>
          <w:sz w:val="22"/>
          <w:szCs w:val="22"/>
        </w:rPr>
        <w:t>Zhotovitel je povinen zajistit, aby Instalace Zařízení byla realizována vždy pouze kvalifikovanými osobami, které</w:t>
      </w:r>
      <w:r w:rsidR="00B5762E">
        <w:rPr>
          <w:sz w:val="22"/>
          <w:szCs w:val="22"/>
        </w:rPr>
        <w:t>:</w:t>
      </w:r>
    </w:p>
    <w:p w14:paraId="5A6343B2" w14:textId="068246E9" w:rsidR="00324631" w:rsidRDefault="00B00F71" w:rsidP="00324631">
      <w:pPr>
        <w:pStyle w:val="Odstavecseseznamem"/>
        <w:numPr>
          <w:ilvl w:val="2"/>
          <w:numId w:val="61"/>
        </w:numPr>
        <w:spacing w:before="120" w:after="120"/>
        <w:ind w:left="993"/>
        <w:jc w:val="both"/>
        <w:rPr>
          <w:sz w:val="22"/>
          <w:szCs w:val="22"/>
        </w:rPr>
      </w:pPr>
      <w:r>
        <w:rPr>
          <w:sz w:val="22"/>
          <w:szCs w:val="22"/>
        </w:rPr>
        <w:t xml:space="preserve">disponují </w:t>
      </w:r>
      <w:r w:rsidR="00823171" w:rsidRPr="00823171">
        <w:rPr>
          <w:sz w:val="22"/>
          <w:szCs w:val="22"/>
        </w:rPr>
        <w:t>příslušn</w:t>
      </w:r>
      <w:r>
        <w:rPr>
          <w:sz w:val="22"/>
          <w:szCs w:val="22"/>
        </w:rPr>
        <w:t>ými potřebnými</w:t>
      </w:r>
      <w:r w:rsidR="00823171" w:rsidRPr="00823171">
        <w:rPr>
          <w:sz w:val="22"/>
          <w:szCs w:val="22"/>
        </w:rPr>
        <w:t xml:space="preserve"> oprávnění</w:t>
      </w:r>
      <w:r>
        <w:rPr>
          <w:sz w:val="22"/>
          <w:szCs w:val="22"/>
        </w:rPr>
        <w:t>mi</w:t>
      </w:r>
      <w:r w:rsidR="00823171" w:rsidRPr="00823171">
        <w:rPr>
          <w:sz w:val="22"/>
          <w:szCs w:val="22"/>
        </w:rPr>
        <w:t>, resp. osvědčení</w:t>
      </w:r>
      <w:r>
        <w:rPr>
          <w:sz w:val="22"/>
          <w:szCs w:val="22"/>
        </w:rPr>
        <w:t>m</w:t>
      </w:r>
      <w:r w:rsidR="00823171" w:rsidRPr="00823171">
        <w:rPr>
          <w:sz w:val="22"/>
          <w:szCs w:val="22"/>
        </w:rPr>
        <w:t xml:space="preserve"> o odborné způsobilosti odpovědné osoby dle nařízení vlády č. 194/2022 Sb. (dále jen „</w:t>
      </w:r>
      <w:r w:rsidR="00823171" w:rsidRPr="00294A30">
        <w:rPr>
          <w:b/>
          <w:bCs/>
          <w:sz w:val="22"/>
          <w:szCs w:val="22"/>
        </w:rPr>
        <w:t>Nařízení vlády č. 194/2022 Sb.</w:t>
      </w:r>
      <w:r w:rsidR="00823171" w:rsidRPr="00823171">
        <w:rPr>
          <w:sz w:val="22"/>
          <w:szCs w:val="22"/>
        </w:rPr>
        <w:t xml:space="preserve">“), a to v rozsahu </w:t>
      </w:r>
      <w:r w:rsidR="001D202B">
        <w:rPr>
          <w:sz w:val="22"/>
          <w:szCs w:val="22"/>
        </w:rPr>
        <w:t xml:space="preserve">minimálně </w:t>
      </w:r>
      <w:r w:rsidR="00823171" w:rsidRPr="00823171">
        <w:rPr>
          <w:sz w:val="22"/>
          <w:szCs w:val="22"/>
        </w:rPr>
        <w:t>dle § 6 Nařízení vlády č. 194/2022 Sb.</w:t>
      </w:r>
      <w:r w:rsidR="00B4676B">
        <w:rPr>
          <w:sz w:val="22"/>
          <w:szCs w:val="22"/>
        </w:rPr>
        <w:t>, tj.</w:t>
      </w:r>
      <w:r w:rsidR="00D25E2E">
        <w:rPr>
          <w:sz w:val="22"/>
          <w:szCs w:val="22"/>
        </w:rPr>
        <w:t xml:space="preserve"> </w:t>
      </w:r>
      <w:r w:rsidR="00823171" w:rsidRPr="00823171">
        <w:rPr>
          <w:sz w:val="22"/>
          <w:szCs w:val="22"/>
        </w:rPr>
        <w:t xml:space="preserve">osoby znalé pro samostatnou činnost (elektrotechnik na elektrickém zařízení do 1 000 V střídavých a 1 500 V stejnosměrných v objektech bez nebezpečí výbuchu), a </w:t>
      </w:r>
    </w:p>
    <w:p w14:paraId="29C99021" w14:textId="4C5BA825" w:rsidR="00B5762E" w:rsidRDefault="00B00F71" w:rsidP="00324631">
      <w:pPr>
        <w:pStyle w:val="Odstavecseseznamem"/>
        <w:numPr>
          <w:ilvl w:val="2"/>
          <w:numId w:val="61"/>
        </w:numPr>
        <w:spacing w:before="120" w:after="120"/>
        <w:ind w:left="993"/>
        <w:jc w:val="both"/>
        <w:rPr>
          <w:sz w:val="22"/>
          <w:szCs w:val="22"/>
        </w:rPr>
      </w:pPr>
      <w:r>
        <w:rPr>
          <w:sz w:val="22"/>
          <w:szCs w:val="22"/>
        </w:rPr>
        <w:lastRenderedPageBreak/>
        <w:t xml:space="preserve">disponují </w:t>
      </w:r>
      <w:r w:rsidRPr="00823171">
        <w:rPr>
          <w:sz w:val="22"/>
          <w:szCs w:val="22"/>
        </w:rPr>
        <w:t>příslušn</w:t>
      </w:r>
      <w:r>
        <w:rPr>
          <w:sz w:val="22"/>
          <w:szCs w:val="22"/>
        </w:rPr>
        <w:t>ými potřebnými</w:t>
      </w:r>
      <w:r w:rsidRPr="00823171">
        <w:rPr>
          <w:sz w:val="22"/>
          <w:szCs w:val="22"/>
        </w:rPr>
        <w:t xml:space="preserve"> oprávnění</w:t>
      </w:r>
      <w:r>
        <w:rPr>
          <w:sz w:val="22"/>
          <w:szCs w:val="22"/>
        </w:rPr>
        <w:t>mi</w:t>
      </w:r>
      <w:r w:rsidRPr="00823171">
        <w:rPr>
          <w:sz w:val="22"/>
          <w:szCs w:val="22"/>
        </w:rPr>
        <w:t xml:space="preserve"> </w:t>
      </w:r>
      <w:r w:rsidR="00823171" w:rsidRPr="00823171">
        <w:rPr>
          <w:sz w:val="22"/>
          <w:szCs w:val="22"/>
        </w:rPr>
        <w:t xml:space="preserve">dle vyhlášky </w:t>
      </w:r>
      <w:r w:rsidR="002E11FB" w:rsidRPr="002E11FB">
        <w:rPr>
          <w:sz w:val="22"/>
          <w:szCs w:val="22"/>
        </w:rPr>
        <w:t>Ministerstva dopravy</w:t>
      </w:r>
      <w:r w:rsidR="002E11FB" w:rsidRPr="00823171">
        <w:rPr>
          <w:sz w:val="22"/>
          <w:szCs w:val="22"/>
        </w:rPr>
        <w:t xml:space="preserve"> </w:t>
      </w:r>
      <w:r w:rsidR="00823171" w:rsidRPr="00823171">
        <w:rPr>
          <w:sz w:val="22"/>
          <w:szCs w:val="22"/>
        </w:rPr>
        <w:t>č. 100/1995 Sb.</w:t>
      </w:r>
      <w:r w:rsidR="002E11FB" w:rsidRPr="002E11FB">
        <w:rPr>
          <w:sz w:val="22"/>
          <w:szCs w:val="22"/>
        </w:rPr>
        <w:t>, kterou se stanoví podmínky pro provoz, konstrukci a výrobu určených technických zařízení a jejich konkretizace (Řád určených technických zařízení)</w:t>
      </w:r>
      <w:r w:rsidR="00953039">
        <w:rPr>
          <w:sz w:val="22"/>
          <w:szCs w:val="22"/>
        </w:rPr>
        <w:t xml:space="preserve"> </w:t>
      </w:r>
      <w:r w:rsidR="002E11FB">
        <w:rPr>
          <w:sz w:val="22"/>
          <w:szCs w:val="22"/>
        </w:rPr>
        <w:t xml:space="preserve">(dále jen </w:t>
      </w:r>
      <w:r w:rsidR="00953039">
        <w:rPr>
          <w:sz w:val="22"/>
          <w:szCs w:val="22"/>
        </w:rPr>
        <w:t>„</w:t>
      </w:r>
      <w:r w:rsidR="002E11FB" w:rsidRPr="00294A30">
        <w:rPr>
          <w:b/>
          <w:bCs/>
          <w:sz w:val="22"/>
          <w:szCs w:val="22"/>
        </w:rPr>
        <w:t>Vy</w:t>
      </w:r>
      <w:r w:rsidR="00FC5B69" w:rsidRPr="00294A30">
        <w:rPr>
          <w:b/>
          <w:bCs/>
          <w:sz w:val="22"/>
          <w:szCs w:val="22"/>
        </w:rPr>
        <w:t xml:space="preserve">hláška </w:t>
      </w:r>
      <w:r w:rsidR="00953039">
        <w:rPr>
          <w:b/>
          <w:bCs/>
          <w:sz w:val="22"/>
          <w:szCs w:val="22"/>
        </w:rPr>
        <w:t xml:space="preserve">č. </w:t>
      </w:r>
      <w:r w:rsidR="00FC5B69" w:rsidRPr="00294A30">
        <w:rPr>
          <w:b/>
          <w:bCs/>
          <w:sz w:val="22"/>
          <w:szCs w:val="22"/>
        </w:rPr>
        <w:t>100/1995 Sb.</w:t>
      </w:r>
      <w:r w:rsidR="00FC5B69">
        <w:rPr>
          <w:sz w:val="22"/>
          <w:szCs w:val="22"/>
        </w:rPr>
        <w:t>“</w:t>
      </w:r>
      <w:r w:rsidR="00953039">
        <w:rPr>
          <w:sz w:val="22"/>
          <w:szCs w:val="22"/>
        </w:rPr>
        <w:t>)</w:t>
      </w:r>
      <w:r>
        <w:rPr>
          <w:sz w:val="22"/>
          <w:szCs w:val="22"/>
        </w:rPr>
        <w:t>, a</w:t>
      </w:r>
    </w:p>
    <w:p w14:paraId="168823E3" w14:textId="673375B4" w:rsidR="009A2310" w:rsidRPr="00EF200E" w:rsidRDefault="00B5762E" w:rsidP="00294A30">
      <w:pPr>
        <w:pStyle w:val="Odstavecseseznamem"/>
        <w:numPr>
          <w:ilvl w:val="2"/>
          <w:numId w:val="61"/>
        </w:numPr>
        <w:spacing w:before="120" w:after="120"/>
        <w:ind w:left="993"/>
        <w:jc w:val="both"/>
        <w:rPr>
          <w:sz w:val="22"/>
          <w:szCs w:val="22"/>
        </w:rPr>
      </w:pPr>
      <w:r>
        <w:rPr>
          <w:sz w:val="22"/>
          <w:szCs w:val="22"/>
        </w:rPr>
        <w:t>splňují</w:t>
      </w:r>
      <w:r w:rsidR="00823171" w:rsidRPr="00823171">
        <w:rPr>
          <w:sz w:val="22"/>
          <w:szCs w:val="22"/>
        </w:rPr>
        <w:t xml:space="preserve"> kvalifikaci pro samostatnou činnost dle </w:t>
      </w:r>
      <w:r w:rsidR="00745E83">
        <w:rPr>
          <w:sz w:val="22"/>
          <w:szCs w:val="22"/>
        </w:rPr>
        <w:t xml:space="preserve">bodu </w:t>
      </w:r>
      <w:r w:rsidR="00745E83" w:rsidRPr="00823171">
        <w:rPr>
          <w:sz w:val="22"/>
          <w:szCs w:val="22"/>
        </w:rPr>
        <w:t>8</w:t>
      </w:r>
      <w:r w:rsidR="001B2827">
        <w:rPr>
          <w:sz w:val="22"/>
          <w:szCs w:val="22"/>
        </w:rPr>
        <w:t xml:space="preserve"> písm. </w:t>
      </w:r>
      <w:r w:rsidR="00745E83" w:rsidRPr="00823171">
        <w:rPr>
          <w:sz w:val="22"/>
          <w:szCs w:val="22"/>
        </w:rPr>
        <w:t>a</w:t>
      </w:r>
      <w:r w:rsidR="001B2827">
        <w:rPr>
          <w:sz w:val="22"/>
          <w:szCs w:val="22"/>
        </w:rPr>
        <w:t>)</w:t>
      </w:r>
      <w:r w:rsidR="00745E83" w:rsidRPr="00823171">
        <w:rPr>
          <w:sz w:val="22"/>
          <w:szCs w:val="22"/>
        </w:rPr>
        <w:t xml:space="preserve"> </w:t>
      </w:r>
      <w:r w:rsidR="00823171" w:rsidRPr="00823171">
        <w:rPr>
          <w:sz w:val="22"/>
          <w:szCs w:val="22"/>
        </w:rPr>
        <w:t>přílohy č.</w:t>
      </w:r>
      <w:r>
        <w:rPr>
          <w:sz w:val="22"/>
          <w:szCs w:val="22"/>
        </w:rPr>
        <w:t xml:space="preserve"> </w:t>
      </w:r>
      <w:r w:rsidR="00823171" w:rsidRPr="00823171">
        <w:rPr>
          <w:sz w:val="22"/>
          <w:szCs w:val="22"/>
        </w:rPr>
        <w:t xml:space="preserve">4 </w:t>
      </w:r>
      <w:r w:rsidRPr="00294A30">
        <w:rPr>
          <w:sz w:val="22"/>
          <w:szCs w:val="22"/>
        </w:rPr>
        <w:t>Vyhlášky č. 100/1995 Sb.</w:t>
      </w:r>
      <w:r w:rsidR="001B2827">
        <w:rPr>
          <w:sz w:val="22"/>
          <w:szCs w:val="22"/>
        </w:rPr>
        <w:t>, a to</w:t>
      </w:r>
      <w:r>
        <w:rPr>
          <w:sz w:val="22"/>
          <w:szCs w:val="22"/>
        </w:rPr>
        <w:t xml:space="preserve"> </w:t>
      </w:r>
      <w:r w:rsidR="00823171" w:rsidRPr="00823171">
        <w:rPr>
          <w:sz w:val="22"/>
          <w:szCs w:val="22"/>
        </w:rPr>
        <w:t>v minimálním rozsahu prací na el. zařízeních drážních vozidel</w:t>
      </w:r>
      <w:r w:rsidR="00FB3F99" w:rsidRPr="00EF200E">
        <w:rPr>
          <w:sz w:val="22"/>
          <w:szCs w:val="22"/>
        </w:rPr>
        <w:t>.</w:t>
      </w:r>
      <w:r w:rsidR="002E2D9D" w:rsidRPr="00EF200E">
        <w:rPr>
          <w:sz w:val="22"/>
          <w:szCs w:val="22"/>
        </w:rPr>
        <w:t xml:space="preserve"> </w:t>
      </w:r>
      <w:r w:rsidR="00C3260D" w:rsidRPr="00EF200E">
        <w:rPr>
          <w:sz w:val="22"/>
          <w:szCs w:val="22"/>
        </w:rPr>
        <w:t xml:space="preserve"> </w:t>
      </w:r>
    </w:p>
    <w:p w14:paraId="7FD57262" w14:textId="77777777" w:rsidR="00D33A9E" w:rsidRPr="00EF200E" w:rsidRDefault="00D33A9E" w:rsidP="00294A30">
      <w:pPr>
        <w:pStyle w:val="Odstavecseseznamem"/>
        <w:spacing w:before="120" w:after="120"/>
        <w:ind w:left="567"/>
        <w:jc w:val="both"/>
        <w:rPr>
          <w:sz w:val="22"/>
          <w:szCs w:val="22"/>
        </w:rPr>
      </w:pPr>
      <w:r w:rsidRPr="00EF200E">
        <w:rPr>
          <w:sz w:val="22"/>
          <w:szCs w:val="22"/>
        </w:rPr>
        <w:t xml:space="preserve">Bezvadná Instalace Zařízení bude osvědčena podpisem </w:t>
      </w:r>
      <w:r w:rsidR="000751C3" w:rsidRPr="00EF200E">
        <w:rPr>
          <w:sz w:val="22"/>
          <w:szCs w:val="22"/>
        </w:rPr>
        <w:t>a</w:t>
      </w:r>
      <w:r w:rsidRPr="00EF200E">
        <w:rPr>
          <w:sz w:val="22"/>
          <w:szCs w:val="22"/>
        </w:rPr>
        <w:t>kceptačního protokolu</w:t>
      </w:r>
      <w:r w:rsidR="003B23BF" w:rsidRPr="00EF200E">
        <w:rPr>
          <w:sz w:val="22"/>
          <w:szCs w:val="22"/>
        </w:rPr>
        <w:t>.</w:t>
      </w:r>
    </w:p>
    <w:p w14:paraId="3A921F46" w14:textId="78310133" w:rsidR="00E17204" w:rsidRPr="00EF200E" w:rsidRDefault="00E17204" w:rsidP="00294A30">
      <w:pPr>
        <w:spacing w:before="120" w:after="120"/>
        <w:ind w:left="567"/>
        <w:jc w:val="both"/>
        <w:rPr>
          <w:sz w:val="22"/>
          <w:szCs w:val="22"/>
        </w:rPr>
      </w:pPr>
      <w:r w:rsidRPr="00EF200E">
        <w:rPr>
          <w:sz w:val="22"/>
          <w:szCs w:val="22"/>
        </w:rPr>
        <w:t xml:space="preserve">Zhotovitel je povinen provést zatřídění dodaných movitých věcí a souborů movitých věcí realizovaného Plnění Zhotovitele dle zákona č. 563/1991 Sb., o účetnictví, ve znění pozdějších předpisu a Pokynu Generálního finančního ředitelství k jednotnému postupu při uplatňování některých ustanovení zákona č. 586/1992 Sb., o daních z příjmů, ve znění pozdějších předpisů, </w:t>
      </w:r>
      <w:r w:rsidR="003D1E9A">
        <w:rPr>
          <w:sz w:val="22"/>
          <w:szCs w:val="22"/>
        </w:rPr>
        <w:br/>
      </w:r>
      <w:r w:rsidRPr="00EF200E">
        <w:rPr>
          <w:sz w:val="22"/>
          <w:szCs w:val="22"/>
        </w:rPr>
        <w:t>v aktuálním znění, a následné zatřídění jednotlivých stavebních a inženýrských objektů a jejich části dle statistických klasifikací CZ-CPA, CZ-CC, tyto podklady budou potvrzeny Zhotovitelem a ekonomickým poradcem, specializujícím se na zatříďování zboží a služeb dle jednotné klasifikace MF ČR.</w:t>
      </w:r>
    </w:p>
    <w:p w14:paraId="12C69C12" w14:textId="044DD46B" w:rsidR="00180D93" w:rsidRPr="00EF200E" w:rsidRDefault="00180D93" w:rsidP="00294A30">
      <w:pPr>
        <w:pStyle w:val="Odstavecseseznamem"/>
        <w:numPr>
          <w:ilvl w:val="1"/>
          <w:numId w:val="18"/>
        </w:numPr>
        <w:spacing w:before="120" w:after="120"/>
        <w:ind w:left="567" w:hanging="567"/>
        <w:rPr>
          <w:b/>
          <w:bCs/>
          <w:sz w:val="22"/>
          <w:szCs w:val="22"/>
        </w:rPr>
      </w:pPr>
      <w:r w:rsidRPr="00EF200E">
        <w:rPr>
          <w:b/>
          <w:bCs/>
          <w:sz w:val="22"/>
          <w:szCs w:val="22"/>
        </w:rPr>
        <w:t>Školení</w:t>
      </w:r>
    </w:p>
    <w:p w14:paraId="685E17A2" w14:textId="276D154A" w:rsidR="00CB4AF7" w:rsidRPr="00EF200E" w:rsidRDefault="00037F80" w:rsidP="00294A30">
      <w:pPr>
        <w:spacing w:before="120" w:after="120"/>
        <w:ind w:left="567"/>
        <w:rPr>
          <w:sz w:val="22"/>
          <w:szCs w:val="22"/>
        </w:rPr>
      </w:pPr>
      <w:r w:rsidRPr="00EF200E">
        <w:rPr>
          <w:sz w:val="22"/>
          <w:szCs w:val="22"/>
        </w:rPr>
        <w:t>Školením se rozumí</w:t>
      </w:r>
      <w:r w:rsidR="00180D93" w:rsidRPr="00EF200E">
        <w:rPr>
          <w:sz w:val="22"/>
          <w:szCs w:val="22"/>
        </w:rPr>
        <w:t xml:space="preserve"> z</w:t>
      </w:r>
      <w:r w:rsidR="00CB4AF7" w:rsidRPr="00EF200E">
        <w:rPr>
          <w:sz w:val="22"/>
          <w:szCs w:val="22"/>
        </w:rPr>
        <w:t xml:space="preserve">aškolení pracovníků </w:t>
      </w:r>
      <w:r w:rsidR="00180D93" w:rsidRPr="00EF200E">
        <w:rPr>
          <w:sz w:val="22"/>
          <w:szCs w:val="22"/>
        </w:rPr>
        <w:t>O</w:t>
      </w:r>
      <w:r w:rsidR="00CB4AF7" w:rsidRPr="00EF200E">
        <w:rPr>
          <w:sz w:val="22"/>
          <w:szCs w:val="22"/>
        </w:rPr>
        <w:t>bjednatele, a to</w:t>
      </w:r>
      <w:r w:rsidR="005B7914" w:rsidRPr="00EF200E">
        <w:rPr>
          <w:sz w:val="22"/>
          <w:szCs w:val="22"/>
        </w:rPr>
        <w:t>:</w:t>
      </w:r>
    </w:p>
    <w:p w14:paraId="7CBD8B6C" w14:textId="19D04AC0" w:rsidR="00C9521F" w:rsidRPr="00EF200E" w:rsidRDefault="00C9521F" w:rsidP="00294A30">
      <w:pPr>
        <w:pStyle w:val="Odstavecseseznamem"/>
        <w:numPr>
          <w:ilvl w:val="2"/>
          <w:numId w:val="18"/>
        </w:numPr>
        <w:spacing w:before="120" w:after="120"/>
        <w:ind w:left="1134" w:hanging="567"/>
        <w:jc w:val="both"/>
        <w:rPr>
          <w:sz w:val="22"/>
          <w:szCs w:val="22"/>
        </w:rPr>
      </w:pPr>
      <w:r w:rsidRPr="00EF200E">
        <w:rPr>
          <w:sz w:val="22"/>
          <w:szCs w:val="22"/>
        </w:rPr>
        <w:t>zaškolení pro práci s</w:t>
      </w:r>
      <w:r w:rsidR="00892818">
        <w:rPr>
          <w:sz w:val="22"/>
          <w:szCs w:val="22"/>
        </w:rPr>
        <w:t xml:space="preserve"> administrátorským a </w:t>
      </w:r>
      <w:r w:rsidRPr="00EF200E">
        <w:rPr>
          <w:sz w:val="22"/>
          <w:szCs w:val="22"/>
        </w:rPr>
        <w:t xml:space="preserve">uživatelským rozhraním </w:t>
      </w:r>
      <w:r w:rsidR="00257BDE" w:rsidRPr="00EF200E">
        <w:rPr>
          <w:sz w:val="22"/>
          <w:szCs w:val="22"/>
        </w:rPr>
        <w:t>BackOffice</w:t>
      </w:r>
      <w:r w:rsidRPr="00EF200E">
        <w:rPr>
          <w:sz w:val="22"/>
          <w:szCs w:val="22"/>
        </w:rPr>
        <w:t xml:space="preserve"> </w:t>
      </w:r>
      <w:r w:rsidR="003D1E9A">
        <w:rPr>
          <w:sz w:val="22"/>
          <w:szCs w:val="22"/>
        </w:rPr>
        <w:br/>
      </w:r>
      <w:r w:rsidRPr="00EF200E">
        <w:rPr>
          <w:sz w:val="22"/>
          <w:szCs w:val="22"/>
        </w:rPr>
        <w:t>a jeho jednotlivými funkcionalitami</w:t>
      </w:r>
      <w:r w:rsidR="00892818">
        <w:rPr>
          <w:sz w:val="22"/>
          <w:szCs w:val="22"/>
        </w:rPr>
        <w:t xml:space="preserve"> a částmi (servery)</w:t>
      </w:r>
      <w:r w:rsidR="00A5765A" w:rsidRPr="00EF200E">
        <w:rPr>
          <w:sz w:val="22"/>
          <w:szCs w:val="22"/>
        </w:rPr>
        <w:t>, a to v celkovém počtu 5 osob</w:t>
      </w:r>
      <w:r w:rsidR="009461AC" w:rsidRPr="00EF200E">
        <w:rPr>
          <w:sz w:val="22"/>
          <w:szCs w:val="22"/>
        </w:rPr>
        <w:t>,</w:t>
      </w:r>
      <w:r w:rsidRPr="00EF200E">
        <w:rPr>
          <w:sz w:val="22"/>
          <w:szCs w:val="22"/>
        </w:rPr>
        <w:t xml:space="preserve">  </w:t>
      </w:r>
    </w:p>
    <w:p w14:paraId="0E9AABD1" w14:textId="54F5F6E0" w:rsidR="00CB4AF7" w:rsidRPr="00EF200E" w:rsidRDefault="00C9521F" w:rsidP="00294A30">
      <w:pPr>
        <w:pStyle w:val="Odstavecseseznamem"/>
        <w:numPr>
          <w:ilvl w:val="2"/>
          <w:numId w:val="18"/>
        </w:numPr>
        <w:spacing w:before="120" w:after="120"/>
        <w:ind w:left="1134" w:hanging="567"/>
        <w:jc w:val="both"/>
        <w:rPr>
          <w:sz w:val="22"/>
          <w:szCs w:val="22"/>
        </w:rPr>
      </w:pPr>
      <w:r w:rsidRPr="00EF200E">
        <w:rPr>
          <w:sz w:val="22"/>
          <w:szCs w:val="22"/>
        </w:rPr>
        <w:t>zaškolení za účelem získání</w:t>
      </w:r>
      <w:r w:rsidR="00CB4AF7" w:rsidRPr="00EF200E">
        <w:rPr>
          <w:sz w:val="22"/>
          <w:szCs w:val="22"/>
        </w:rPr>
        <w:t xml:space="preserve"> dovednost</w:t>
      </w:r>
      <w:r w:rsidRPr="00EF200E">
        <w:rPr>
          <w:sz w:val="22"/>
          <w:szCs w:val="22"/>
        </w:rPr>
        <w:t>í</w:t>
      </w:r>
      <w:r w:rsidR="00CB4AF7" w:rsidRPr="00EF200E">
        <w:rPr>
          <w:sz w:val="22"/>
          <w:szCs w:val="22"/>
        </w:rPr>
        <w:t xml:space="preserve"> k provádění obsluhy instalované</w:t>
      </w:r>
      <w:r w:rsidR="00F6367F" w:rsidRPr="00EF200E">
        <w:rPr>
          <w:sz w:val="22"/>
          <w:szCs w:val="22"/>
        </w:rPr>
        <w:t>ho Zařízení</w:t>
      </w:r>
      <w:r w:rsidR="00CB4AF7" w:rsidRPr="00EF200E">
        <w:rPr>
          <w:sz w:val="22"/>
          <w:szCs w:val="22"/>
        </w:rPr>
        <w:t xml:space="preserve"> stanovené </w:t>
      </w:r>
      <w:r w:rsidR="00F6367F" w:rsidRPr="00EF200E">
        <w:rPr>
          <w:sz w:val="22"/>
          <w:szCs w:val="22"/>
        </w:rPr>
        <w:t>Z</w:t>
      </w:r>
      <w:r w:rsidR="00CB4AF7" w:rsidRPr="00EF200E">
        <w:rPr>
          <w:sz w:val="22"/>
          <w:szCs w:val="22"/>
        </w:rPr>
        <w:t xml:space="preserve">hotovitelem </w:t>
      </w:r>
      <w:r w:rsidR="00523116" w:rsidRPr="00EF200E">
        <w:rPr>
          <w:sz w:val="22"/>
          <w:szCs w:val="22"/>
        </w:rPr>
        <w:t>(</w:t>
      </w:r>
      <w:r w:rsidR="00CB4AF7" w:rsidRPr="00EF200E">
        <w:rPr>
          <w:sz w:val="22"/>
          <w:szCs w:val="22"/>
        </w:rPr>
        <w:t>nebo</w:t>
      </w:r>
      <w:r w:rsidR="00523116" w:rsidRPr="00EF200E">
        <w:rPr>
          <w:sz w:val="22"/>
          <w:szCs w:val="22"/>
        </w:rPr>
        <w:t xml:space="preserve"> i</w:t>
      </w:r>
      <w:r w:rsidR="00CB4AF7" w:rsidRPr="00EF200E">
        <w:rPr>
          <w:sz w:val="22"/>
          <w:szCs w:val="22"/>
        </w:rPr>
        <w:t xml:space="preserve"> výrobcem Zařízení</w:t>
      </w:r>
      <w:r w:rsidR="00523116" w:rsidRPr="00EF200E">
        <w:rPr>
          <w:sz w:val="22"/>
          <w:szCs w:val="22"/>
        </w:rPr>
        <w:t>)</w:t>
      </w:r>
      <w:r w:rsidR="00CB4AF7" w:rsidRPr="00EF200E">
        <w:rPr>
          <w:sz w:val="22"/>
          <w:szCs w:val="22"/>
        </w:rPr>
        <w:t xml:space="preserve"> po dobu záruky i po jejím uplynutí</w:t>
      </w:r>
      <w:r w:rsidR="006E1E3A" w:rsidRPr="00EF200E">
        <w:rPr>
          <w:sz w:val="22"/>
          <w:szCs w:val="22"/>
        </w:rPr>
        <w:t xml:space="preserve">, </w:t>
      </w:r>
      <w:r w:rsidR="003D1E9A">
        <w:rPr>
          <w:sz w:val="22"/>
          <w:szCs w:val="22"/>
        </w:rPr>
        <w:br/>
      </w:r>
      <w:r w:rsidR="006E1E3A" w:rsidRPr="00EF200E">
        <w:rPr>
          <w:sz w:val="22"/>
          <w:szCs w:val="22"/>
        </w:rPr>
        <w:t>a to v celkovém počtu 5 osob</w:t>
      </w:r>
      <w:r w:rsidR="00CB4AF7" w:rsidRPr="00EF200E">
        <w:rPr>
          <w:sz w:val="22"/>
          <w:szCs w:val="22"/>
        </w:rPr>
        <w:t xml:space="preserve">; </w:t>
      </w:r>
    </w:p>
    <w:p w14:paraId="216B5F8D" w14:textId="5850A59C" w:rsidR="00AB7F52" w:rsidRPr="00EF200E" w:rsidRDefault="00DA6B44" w:rsidP="00294A30">
      <w:pPr>
        <w:pStyle w:val="Odstavecseseznamem"/>
        <w:numPr>
          <w:ilvl w:val="2"/>
          <w:numId w:val="18"/>
        </w:numPr>
        <w:tabs>
          <w:tab w:val="clear" w:pos="730"/>
        </w:tabs>
        <w:spacing w:before="120" w:after="120"/>
        <w:ind w:left="1134" w:hanging="567"/>
        <w:jc w:val="both"/>
        <w:rPr>
          <w:sz w:val="22"/>
          <w:szCs w:val="22"/>
        </w:rPr>
      </w:pPr>
      <w:r w:rsidRPr="00EF200E">
        <w:rPr>
          <w:sz w:val="22"/>
          <w:szCs w:val="22"/>
        </w:rPr>
        <w:t>zaškolení z</w:t>
      </w:r>
      <w:r w:rsidR="00AB7F52" w:rsidRPr="00EF200E">
        <w:rPr>
          <w:sz w:val="22"/>
          <w:szCs w:val="22"/>
        </w:rPr>
        <w:t>aměstnanc</w:t>
      </w:r>
      <w:r w:rsidRPr="00EF200E">
        <w:rPr>
          <w:sz w:val="22"/>
          <w:szCs w:val="22"/>
        </w:rPr>
        <w:t>ů</w:t>
      </w:r>
      <w:r w:rsidR="00AB7F52" w:rsidRPr="00EF200E">
        <w:rPr>
          <w:sz w:val="22"/>
          <w:szCs w:val="22"/>
        </w:rPr>
        <w:t xml:space="preserve"> </w:t>
      </w:r>
      <w:r w:rsidRPr="00EF200E">
        <w:rPr>
          <w:sz w:val="22"/>
          <w:szCs w:val="22"/>
        </w:rPr>
        <w:t>O</w:t>
      </w:r>
      <w:r w:rsidR="00AB7F52" w:rsidRPr="00EF200E">
        <w:rPr>
          <w:sz w:val="22"/>
          <w:szCs w:val="22"/>
        </w:rPr>
        <w:t>bjednatele pro uživatelské ovládání systému v dopravních prostředcích</w:t>
      </w:r>
      <w:r w:rsidRPr="00EF200E">
        <w:rPr>
          <w:sz w:val="22"/>
          <w:szCs w:val="22"/>
        </w:rPr>
        <w:t>, a to</w:t>
      </w:r>
      <w:r w:rsidR="00AB7F52" w:rsidRPr="00EF200E">
        <w:rPr>
          <w:sz w:val="22"/>
          <w:szCs w:val="22"/>
        </w:rPr>
        <w:t xml:space="preserve"> v celkovém počtu 15-20 osob (řidičů, školitelé autoškoly,…)</w:t>
      </w:r>
      <w:r w:rsidRPr="00EF200E">
        <w:rPr>
          <w:sz w:val="22"/>
          <w:szCs w:val="22"/>
        </w:rPr>
        <w:t>,</w:t>
      </w:r>
    </w:p>
    <w:p w14:paraId="2F3D742C" w14:textId="313D1D50" w:rsidR="00AB7F52" w:rsidRPr="00EF200E" w:rsidRDefault="00C01BC8" w:rsidP="00294A30">
      <w:pPr>
        <w:pStyle w:val="Odstavecseseznamem"/>
        <w:numPr>
          <w:ilvl w:val="2"/>
          <w:numId w:val="18"/>
        </w:numPr>
        <w:tabs>
          <w:tab w:val="clear" w:pos="730"/>
        </w:tabs>
        <w:spacing w:before="120" w:after="120"/>
        <w:ind w:left="1134" w:hanging="567"/>
        <w:jc w:val="both"/>
        <w:rPr>
          <w:sz w:val="22"/>
          <w:szCs w:val="22"/>
        </w:rPr>
      </w:pPr>
      <w:r w:rsidRPr="00EF200E">
        <w:rPr>
          <w:sz w:val="22"/>
          <w:szCs w:val="22"/>
        </w:rPr>
        <w:t>zaškolení z</w:t>
      </w:r>
      <w:r w:rsidR="00AB7F52" w:rsidRPr="00EF200E">
        <w:rPr>
          <w:sz w:val="22"/>
          <w:szCs w:val="22"/>
        </w:rPr>
        <w:t>aměstnanc</w:t>
      </w:r>
      <w:r w:rsidRPr="00EF200E">
        <w:rPr>
          <w:sz w:val="22"/>
          <w:szCs w:val="22"/>
        </w:rPr>
        <w:t>ů</w:t>
      </w:r>
      <w:r w:rsidR="00AB7F52" w:rsidRPr="00EF200E">
        <w:rPr>
          <w:sz w:val="22"/>
          <w:szCs w:val="22"/>
        </w:rPr>
        <w:t xml:space="preserve"> </w:t>
      </w:r>
      <w:r w:rsidR="00DA6B44" w:rsidRPr="00EF200E">
        <w:rPr>
          <w:sz w:val="22"/>
          <w:szCs w:val="22"/>
        </w:rPr>
        <w:t xml:space="preserve">Objednatele </w:t>
      </w:r>
      <w:r w:rsidR="00AB7F52" w:rsidRPr="00EF200E">
        <w:rPr>
          <w:sz w:val="22"/>
          <w:szCs w:val="22"/>
        </w:rPr>
        <w:t>pro obsluhu dispečinku</w:t>
      </w:r>
      <w:r w:rsidRPr="00EF200E">
        <w:rPr>
          <w:sz w:val="22"/>
          <w:szCs w:val="22"/>
        </w:rPr>
        <w:t>, a to</w:t>
      </w:r>
      <w:r w:rsidR="00AB7F52" w:rsidRPr="00EF200E">
        <w:rPr>
          <w:sz w:val="22"/>
          <w:szCs w:val="22"/>
        </w:rPr>
        <w:t xml:space="preserve"> v celkovém počtu 5-10 osob</w:t>
      </w:r>
      <w:r w:rsidR="00972E9C" w:rsidRPr="00EF200E">
        <w:rPr>
          <w:sz w:val="22"/>
          <w:szCs w:val="22"/>
        </w:rPr>
        <w:t>,</w:t>
      </w:r>
    </w:p>
    <w:p w14:paraId="639E8E8E" w14:textId="3DC324CE" w:rsidR="00AB7F52" w:rsidRPr="00EF200E" w:rsidRDefault="00972E9C" w:rsidP="00294A30">
      <w:pPr>
        <w:pStyle w:val="Odstavecseseznamem"/>
        <w:numPr>
          <w:ilvl w:val="2"/>
          <w:numId w:val="18"/>
        </w:numPr>
        <w:tabs>
          <w:tab w:val="clear" w:pos="730"/>
        </w:tabs>
        <w:spacing w:before="120" w:after="120"/>
        <w:ind w:left="1134" w:hanging="567"/>
        <w:jc w:val="both"/>
        <w:rPr>
          <w:sz w:val="22"/>
          <w:szCs w:val="22"/>
        </w:rPr>
      </w:pPr>
      <w:r w:rsidRPr="00EF200E">
        <w:rPr>
          <w:sz w:val="22"/>
          <w:szCs w:val="22"/>
        </w:rPr>
        <w:t>zaškolení z</w:t>
      </w:r>
      <w:r w:rsidR="00AB7F52" w:rsidRPr="00EF200E">
        <w:rPr>
          <w:sz w:val="22"/>
          <w:szCs w:val="22"/>
        </w:rPr>
        <w:t>aměstnanc</w:t>
      </w:r>
      <w:r w:rsidRPr="00EF200E">
        <w:rPr>
          <w:sz w:val="22"/>
          <w:szCs w:val="22"/>
        </w:rPr>
        <w:t>ů</w:t>
      </w:r>
      <w:r w:rsidR="00AB7F52" w:rsidRPr="00EF200E">
        <w:rPr>
          <w:sz w:val="22"/>
          <w:szCs w:val="22"/>
        </w:rPr>
        <w:t xml:space="preserve"> </w:t>
      </w:r>
      <w:r w:rsidRPr="00EF200E">
        <w:rPr>
          <w:sz w:val="22"/>
          <w:szCs w:val="22"/>
        </w:rPr>
        <w:t>O</w:t>
      </w:r>
      <w:r w:rsidR="00AB7F52" w:rsidRPr="00EF200E">
        <w:rPr>
          <w:sz w:val="22"/>
          <w:szCs w:val="22"/>
        </w:rPr>
        <w:t>bjednatele pro údržbu vozidel</w:t>
      </w:r>
      <w:r w:rsidRPr="00EF200E">
        <w:rPr>
          <w:sz w:val="22"/>
          <w:szCs w:val="22"/>
        </w:rPr>
        <w:t>, a to</w:t>
      </w:r>
      <w:r w:rsidR="00AB7F52" w:rsidRPr="00EF200E">
        <w:rPr>
          <w:sz w:val="22"/>
          <w:szCs w:val="22"/>
        </w:rPr>
        <w:t xml:space="preserve"> v celkovém počtu 15-20 osob.</w:t>
      </w:r>
    </w:p>
    <w:p w14:paraId="54CFBDDE" w14:textId="36976204" w:rsidR="00AB7F52" w:rsidRPr="00EF200E" w:rsidRDefault="00AB7F52" w:rsidP="00294A30">
      <w:pPr>
        <w:spacing w:before="120" w:after="120"/>
        <w:ind w:left="567"/>
        <w:jc w:val="both"/>
        <w:rPr>
          <w:sz w:val="22"/>
          <w:szCs w:val="22"/>
        </w:rPr>
      </w:pPr>
      <w:r w:rsidRPr="00EF200E">
        <w:rPr>
          <w:sz w:val="22"/>
          <w:szCs w:val="22"/>
        </w:rPr>
        <w:t xml:space="preserve">Z provozních důvodů na straně </w:t>
      </w:r>
      <w:r w:rsidR="009F4BDB" w:rsidRPr="00EF200E">
        <w:rPr>
          <w:sz w:val="22"/>
          <w:szCs w:val="22"/>
        </w:rPr>
        <w:t>O</w:t>
      </w:r>
      <w:r w:rsidRPr="00EF200E">
        <w:rPr>
          <w:sz w:val="22"/>
          <w:szCs w:val="22"/>
        </w:rPr>
        <w:t xml:space="preserve">bjednatele se zaškolení může účastnit </w:t>
      </w:r>
      <w:r w:rsidR="00972E9C" w:rsidRPr="00EF200E">
        <w:rPr>
          <w:sz w:val="22"/>
          <w:szCs w:val="22"/>
        </w:rPr>
        <w:t xml:space="preserve">vždy jen </w:t>
      </w:r>
      <w:r w:rsidRPr="00EF200E">
        <w:rPr>
          <w:sz w:val="22"/>
          <w:szCs w:val="22"/>
        </w:rPr>
        <w:t>5-</w:t>
      </w:r>
      <w:r w:rsidR="004F7C68" w:rsidRPr="00EF200E">
        <w:rPr>
          <w:sz w:val="22"/>
          <w:szCs w:val="22"/>
        </w:rPr>
        <w:t xml:space="preserve">10 </w:t>
      </w:r>
      <w:r w:rsidRPr="00EF200E">
        <w:rPr>
          <w:sz w:val="22"/>
          <w:szCs w:val="22"/>
        </w:rPr>
        <w:t>zaměstnanců denně.</w:t>
      </w:r>
    </w:p>
    <w:p w14:paraId="40B3D726" w14:textId="097BB490" w:rsidR="00AB7F52" w:rsidRPr="00EF200E" w:rsidRDefault="00AB7F52" w:rsidP="00294A30">
      <w:pPr>
        <w:spacing w:before="120" w:after="120"/>
        <w:ind w:left="567"/>
        <w:jc w:val="both"/>
        <w:rPr>
          <w:sz w:val="22"/>
          <w:szCs w:val="22"/>
        </w:rPr>
      </w:pPr>
      <w:r w:rsidRPr="00EF200E">
        <w:rPr>
          <w:sz w:val="22"/>
          <w:szCs w:val="22"/>
        </w:rPr>
        <w:t>Nebude-li dohodnuto jinak, tak jedna skupina účastníků zaškolení může mít maximálně 10</w:t>
      </w:r>
      <w:r w:rsidR="004A5A1B" w:rsidRPr="00EF200E">
        <w:rPr>
          <w:sz w:val="22"/>
          <w:szCs w:val="22"/>
        </w:rPr>
        <w:t xml:space="preserve"> </w:t>
      </w:r>
      <w:r w:rsidRPr="00EF200E">
        <w:rPr>
          <w:sz w:val="22"/>
          <w:szCs w:val="22"/>
        </w:rPr>
        <w:t>osob.</w:t>
      </w:r>
    </w:p>
    <w:p w14:paraId="4E519D0D" w14:textId="2E714F76" w:rsidR="00AB7F52" w:rsidRPr="00EF200E" w:rsidRDefault="00AB7F52" w:rsidP="00294A30">
      <w:pPr>
        <w:spacing w:before="120" w:after="120"/>
        <w:ind w:left="567"/>
        <w:jc w:val="both"/>
        <w:rPr>
          <w:sz w:val="22"/>
          <w:szCs w:val="22"/>
        </w:rPr>
      </w:pPr>
      <w:r w:rsidRPr="00EF200E">
        <w:rPr>
          <w:sz w:val="22"/>
          <w:szCs w:val="22"/>
        </w:rPr>
        <w:t xml:space="preserve">Termíny jednotlivých zaškolení budou dohodnuty na základě provozních možností </w:t>
      </w:r>
      <w:r w:rsidR="009F4BDB" w:rsidRPr="00EF200E">
        <w:rPr>
          <w:sz w:val="22"/>
          <w:szCs w:val="22"/>
        </w:rPr>
        <w:t>O</w:t>
      </w:r>
      <w:r w:rsidRPr="00EF200E">
        <w:rPr>
          <w:sz w:val="22"/>
          <w:szCs w:val="22"/>
        </w:rPr>
        <w:t xml:space="preserve">bjednatele. </w:t>
      </w:r>
    </w:p>
    <w:p w14:paraId="5EBE34E2" w14:textId="3297A3AD" w:rsidR="00F6367F" w:rsidRPr="00EF200E" w:rsidRDefault="00F8539B" w:rsidP="00294A30">
      <w:pPr>
        <w:spacing w:before="120" w:after="120"/>
        <w:ind w:left="567"/>
        <w:jc w:val="both"/>
        <w:rPr>
          <w:sz w:val="22"/>
          <w:szCs w:val="22"/>
        </w:rPr>
      </w:pPr>
      <w:r w:rsidRPr="00EF200E">
        <w:rPr>
          <w:sz w:val="22"/>
          <w:szCs w:val="22"/>
        </w:rPr>
        <w:t xml:space="preserve">Ze školení bude </w:t>
      </w:r>
      <w:r w:rsidR="00B24EA9" w:rsidRPr="00EF200E">
        <w:rPr>
          <w:sz w:val="22"/>
          <w:szCs w:val="22"/>
        </w:rPr>
        <w:t>Zhotovitelem pořízen videozáznam</w:t>
      </w:r>
      <w:r w:rsidR="00510AF2" w:rsidRPr="00EF200E">
        <w:rPr>
          <w:sz w:val="22"/>
          <w:szCs w:val="22"/>
        </w:rPr>
        <w:t xml:space="preserve">, který bude obsahovat </w:t>
      </w:r>
      <w:r w:rsidR="009B4760" w:rsidRPr="00EF200E">
        <w:rPr>
          <w:sz w:val="22"/>
          <w:szCs w:val="22"/>
        </w:rPr>
        <w:t xml:space="preserve">pouze </w:t>
      </w:r>
      <w:r w:rsidR="00510AF2" w:rsidRPr="00EF200E">
        <w:rPr>
          <w:sz w:val="22"/>
          <w:szCs w:val="22"/>
        </w:rPr>
        <w:t>záznam prezentace školení a jejího školitele/školitelů</w:t>
      </w:r>
      <w:r w:rsidR="00F0125B" w:rsidRPr="00EF200E">
        <w:rPr>
          <w:sz w:val="22"/>
          <w:szCs w:val="22"/>
        </w:rPr>
        <w:t xml:space="preserve"> (bez </w:t>
      </w:r>
      <w:r w:rsidR="009B4760" w:rsidRPr="00EF200E">
        <w:rPr>
          <w:sz w:val="22"/>
          <w:szCs w:val="22"/>
        </w:rPr>
        <w:t xml:space="preserve">zaznamenávání </w:t>
      </w:r>
      <w:r w:rsidR="005C15AD" w:rsidRPr="00EF200E">
        <w:rPr>
          <w:sz w:val="22"/>
          <w:szCs w:val="22"/>
        </w:rPr>
        <w:t xml:space="preserve">dalších </w:t>
      </w:r>
      <w:r w:rsidR="00F0125B" w:rsidRPr="00EF200E">
        <w:rPr>
          <w:sz w:val="22"/>
          <w:szCs w:val="22"/>
        </w:rPr>
        <w:t>účastníků školení)</w:t>
      </w:r>
      <w:r w:rsidR="00B24EA9" w:rsidRPr="00EF200E">
        <w:rPr>
          <w:sz w:val="22"/>
          <w:szCs w:val="22"/>
        </w:rPr>
        <w:t xml:space="preserve">. </w:t>
      </w:r>
      <w:r w:rsidR="008267D3" w:rsidRPr="00EF200E">
        <w:rPr>
          <w:sz w:val="22"/>
          <w:szCs w:val="22"/>
        </w:rPr>
        <w:t xml:space="preserve">Nejpozději do </w:t>
      </w:r>
      <w:r w:rsidR="00C51CAC" w:rsidRPr="00EF200E">
        <w:rPr>
          <w:sz w:val="22"/>
          <w:szCs w:val="22"/>
        </w:rPr>
        <w:t>7</w:t>
      </w:r>
      <w:r w:rsidR="00547C96" w:rsidRPr="00EF200E">
        <w:rPr>
          <w:sz w:val="22"/>
          <w:szCs w:val="22"/>
        </w:rPr>
        <w:t xml:space="preserve"> (sedm</w:t>
      </w:r>
      <w:r w:rsidR="007D18CC" w:rsidRPr="00EF200E">
        <w:rPr>
          <w:sz w:val="22"/>
          <w:szCs w:val="22"/>
        </w:rPr>
        <w:t>i</w:t>
      </w:r>
      <w:r w:rsidR="00547C96" w:rsidRPr="00EF200E">
        <w:rPr>
          <w:sz w:val="22"/>
          <w:szCs w:val="22"/>
        </w:rPr>
        <w:t>)</w:t>
      </w:r>
      <w:r w:rsidR="008267D3" w:rsidRPr="00EF200E">
        <w:rPr>
          <w:sz w:val="22"/>
          <w:szCs w:val="22"/>
        </w:rPr>
        <w:t xml:space="preserve"> </w:t>
      </w:r>
      <w:r w:rsidR="00B24EA9" w:rsidRPr="00EF200E">
        <w:rPr>
          <w:sz w:val="22"/>
          <w:szCs w:val="22"/>
        </w:rPr>
        <w:t xml:space="preserve">kalendářních </w:t>
      </w:r>
      <w:r w:rsidR="008267D3" w:rsidRPr="00EF200E">
        <w:rPr>
          <w:sz w:val="22"/>
          <w:szCs w:val="22"/>
        </w:rPr>
        <w:t xml:space="preserve">dnů od </w:t>
      </w:r>
      <w:r w:rsidR="00C51CAC" w:rsidRPr="00EF200E">
        <w:rPr>
          <w:sz w:val="22"/>
          <w:szCs w:val="22"/>
        </w:rPr>
        <w:t>provedeného Školení</w:t>
      </w:r>
      <w:r w:rsidR="008267D3" w:rsidRPr="00EF200E">
        <w:rPr>
          <w:sz w:val="22"/>
          <w:szCs w:val="22"/>
        </w:rPr>
        <w:t xml:space="preserve"> předá </w:t>
      </w:r>
      <w:r w:rsidR="00F6367F" w:rsidRPr="00EF200E">
        <w:rPr>
          <w:sz w:val="22"/>
          <w:szCs w:val="22"/>
        </w:rPr>
        <w:t>Z</w:t>
      </w:r>
      <w:r w:rsidR="008267D3" w:rsidRPr="00EF200E">
        <w:rPr>
          <w:sz w:val="22"/>
          <w:szCs w:val="22"/>
        </w:rPr>
        <w:t xml:space="preserve">hotovitel </w:t>
      </w:r>
      <w:r w:rsidR="00F6367F" w:rsidRPr="00EF200E">
        <w:rPr>
          <w:sz w:val="22"/>
          <w:szCs w:val="22"/>
        </w:rPr>
        <w:t>O</w:t>
      </w:r>
      <w:r w:rsidR="008267D3" w:rsidRPr="00EF200E">
        <w:rPr>
          <w:sz w:val="22"/>
          <w:szCs w:val="22"/>
        </w:rPr>
        <w:t xml:space="preserve">bjednateli videozáznam </w:t>
      </w:r>
      <w:r w:rsidR="00DF5257" w:rsidRPr="00EF200E">
        <w:rPr>
          <w:sz w:val="22"/>
          <w:szCs w:val="22"/>
        </w:rPr>
        <w:t xml:space="preserve">provedeného </w:t>
      </w:r>
      <w:r w:rsidR="00C51CAC" w:rsidRPr="00EF200E">
        <w:rPr>
          <w:sz w:val="22"/>
          <w:szCs w:val="22"/>
        </w:rPr>
        <w:t>Š</w:t>
      </w:r>
      <w:r w:rsidR="00DF5257" w:rsidRPr="00EF200E">
        <w:rPr>
          <w:sz w:val="22"/>
          <w:szCs w:val="22"/>
        </w:rPr>
        <w:t>kolení v elektronické podobě na USB Flash disku</w:t>
      </w:r>
      <w:r w:rsidR="00C9521F" w:rsidRPr="00EF200E">
        <w:rPr>
          <w:sz w:val="22"/>
          <w:szCs w:val="22"/>
        </w:rPr>
        <w:t xml:space="preserve"> nebo jiným</w:t>
      </w:r>
      <w:r w:rsidR="00D20EBE" w:rsidRPr="00EF200E">
        <w:rPr>
          <w:sz w:val="22"/>
          <w:szCs w:val="22"/>
        </w:rPr>
        <w:t xml:space="preserve"> vhodným</w:t>
      </w:r>
      <w:r w:rsidR="00C9521F" w:rsidRPr="00EF200E">
        <w:rPr>
          <w:sz w:val="22"/>
          <w:szCs w:val="22"/>
        </w:rPr>
        <w:t xml:space="preserve"> způsobem dle dohody smluvních stran</w:t>
      </w:r>
      <w:r w:rsidR="00F6367F" w:rsidRPr="00EF200E">
        <w:rPr>
          <w:sz w:val="22"/>
          <w:szCs w:val="22"/>
        </w:rPr>
        <w:t>.</w:t>
      </w:r>
    </w:p>
    <w:p w14:paraId="41FFB8A3" w14:textId="08868A34" w:rsidR="00D33A9E" w:rsidRPr="00EF200E" w:rsidRDefault="00D33A9E" w:rsidP="00294A30">
      <w:pPr>
        <w:spacing w:before="120" w:after="120"/>
        <w:ind w:left="567"/>
        <w:jc w:val="both"/>
        <w:rPr>
          <w:sz w:val="22"/>
          <w:szCs w:val="22"/>
        </w:rPr>
      </w:pPr>
      <w:r w:rsidRPr="00EF200E">
        <w:rPr>
          <w:sz w:val="22"/>
          <w:szCs w:val="22"/>
        </w:rPr>
        <w:t xml:space="preserve">Provedení Školení bude osvědčeno </w:t>
      </w:r>
      <w:r w:rsidR="002A15BF" w:rsidRPr="00EF200E">
        <w:rPr>
          <w:sz w:val="22"/>
          <w:szCs w:val="22"/>
        </w:rPr>
        <w:t>podpisem protokolu o provedení Školení</w:t>
      </w:r>
      <w:r w:rsidR="00393306" w:rsidRPr="00EF200E">
        <w:rPr>
          <w:sz w:val="22"/>
          <w:szCs w:val="22"/>
        </w:rPr>
        <w:t>, který zajistí Zhotovitel</w:t>
      </w:r>
      <w:r w:rsidR="002A15BF" w:rsidRPr="00EF200E">
        <w:rPr>
          <w:sz w:val="22"/>
          <w:szCs w:val="22"/>
        </w:rPr>
        <w:t xml:space="preserve"> </w:t>
      </w:r>
      <w:r w:rsidR="002A15BF" w:rsidRPr="00EF200E">
        <w:rPr>
          <w:i/>
          <w:iCs/>
          <w:sz w:val="22"/>
          <w:szCs w:val="22"/>
        </w:rPr>
        <w:t xml:space="preserve">(pozn.: vzor </w:t>
      </w:r>
      <w:r w:rsidR="00D20EBE" w:rsidRPr="00EF200E">
        <w:rPr>
          <w:i/>
          <w:iCs/>
          <w:sz w:val="22"/>
          <w:szCs w:val="22"/>
        </w:rPr>
        <w:t xml:space="preserve">protokolu o Školení není </w:t>
      </w:r>
      <w:r w:rsidR="00393306" w:rsidRPr="00EF200E">
        <w:rPr>
          <w:i/>
          <w:iCs/>
          <w:sz w:val="22"/>
          <w:szCs w:val="22"/>
        </w:rPr>
        <w:t xml:space="preserve">Objednatelem </w:t>
      </w:r>
      <w:r w:rsidR="002A15BF" w:rsidRPr="00EF200E">
        <w:rPr>
          <w:i/>
          <w:iCs/>
          <w:sz w:val="22"/>
          <w:szCs w:val="22"/>
        </w:rPr>
        <w:t>předeps</w:t>
      </w:r>
      <w:r w:rsidR="00393306" w:rsidRPr="00EF200E">
        <w:rPr>
          <w:i/>
          <w:iCs/>
          <w:sz w:val="22"/>
          <w:szCs w:val="22"/>
        </w:rPr>
        <w:t>án</w:t>
      </w:r>
      <w:r w:rsidR="002A15BF" w:rsidRPr="00EF200E">
        <w:rPr>
          <w:i/>
          <w:iCs/>
          <w:sz w:val="22"/>
          <w:szCs w:val="22"/>
        </w:rPr>
        <w:t>)</w:t>
      </w:r>
      <w:r w:rsidR="002A15BF" w:rsidRPr="00EF200E">
        <w:rPr>
          <w:sz w:val="22"/>
          <w:szCs w:val="22"/>
        </w:rPr>
        <w:t>.</w:t>
      </w:r>
      <w:r w:rsidR="00807CA7" w:rsidRPr="00EF200E">
        <w:rPr>
          <w:sz w:val="22"/>
          <w:szCs w:val="22"/>
        </w:rPr>
        <w:t xml:space="preserve"> </w:t>
      </w:r>
      <w:r w:rsidR="00453FCE" w:rsidRPr="00EF200E">
        <w:rPr>
          <w:sz w:val="22"/>
          <w:szCs w:val="22"/>
        </w:rPr>
        <w:t xml:space="preserve">Protokol bude nedílnou součásti faktury za školení a bude obsahovat seznam školených pracovníků a čísla útvarů dodaných </w:t>
      </w:r>
      <w:r w:rsidR="004574CB" w:rsidRPr="00EF200E">
        <w:rPr>
          <w:sz w:val="22"/>
          <w:szCs w:val="22"/>
        </w:rPr>
        <w:t>O</w:t>
      </w:r>
      <w:r w:rsidR="00453FCE" w:rsidRPr="00EF200E">
        <w:rPr>
          <w:sz w:val="22"/>
          <w:szCs w:val="22"/>
        </w:rPr>
        <w:t>bjednatelem.</w:t>
      </w:r>
    </w:p>
    <w:p w14:paraId="0A5B2CB2" w14:textId="6400AC07" w:rsidR="00236A0A" w:rsidRPr="00EF200E" w:rsidRDefault="006C2FFF" w:rsidP="00294A30">
      <w:pPr>
        <w:pStyle w:val="rove2"/>
        <w:widowControl w:val="0"/>
        <w:numPr>
          <w:ilvl w:val="1"/>
          <w:numId w:val="18"/>
        </w:numPr>
        <w:tabs>
          <w:tab w:val="num" w:pos="709"/>
        </w:tabs>
        <w:spacing w:before="120"/>
        <w:ind w:left="567" w:hanging="567"/>
        <w:rPr>
          <w:sz w:val="22"/>
          <w:szCs w:val="22"/>
        </w:rPr>
      </w:pPr>
      <w:r w:rsidRPr="00EF200E">
        <w:rPr>
          <w:b/>
          <w:bCs/>
          <w:sz w:val="22"/>
          <w:szCs w:val="22"/>
        </w:rPr>
        <w:t>Provozní služby</w:t>
      </w:r>
      <w:r w:rsidR="00037F80" w:rsidRPr="00EF200E">
        <w:rPr>
          <w:b/>
          <w:bCs/>
          <w:sz w:val="22"/>
          <w:szCs w:val="22"/>
        </w:rPr>
        <w:t xml:space="preserve"> </w:t>
      </w:r>
      <w:r w:rsidR="008001B2" w:rsidRPr="00EF200E">
        <w:rPr>
          <w:b/>
          <w:bCs/>
          <w:sz w:val="22"/>
          <w:szCs w:val="22"/>
        </w:rPr>
        <w:t>(</w:t>
      </w:r>
      <w:r w:rsidR="00037F80" w:rsidRPr="00EF200E">
        <w:rPr>
          <w:b/>
          <w:bCs/>
          <w:sz w:val="22"/>
          <w:szCs w:val="22"/>
        </w:rPr>
        <w:t>SLA</w:t>
      </w:r>
      <w:r w:rsidR="008001B2" w:rsidRPr="00EF200E">
        <w:rPr>
          <w:b/>
          <w:bCs/>
          <w:sz w:val="22"/>
          <w:szCs w:val="22"/>
        </w:rPr>
        <w:t>)</w:t>
      </w:r>
    </w:p>
    <w:p w14:paraId="66CE5638" w14:textId="2B4C8C47" w:rsidR="001920B4" w:rsidRPr="00EF200E" w:rsidRDefault="001920B4" w:rsidP="00294A30">
      <w:pPr>
        <w:pStyle w:val="Odstavecseseznamem"/>
        <w:widowControl w:val="0"/>
        <w:spacing w:before="120" w:after="120"/>
        <w:ind w:left="567"/>
        <w:jc w:val="both"/>
        <w:rPr>
          <w:sz w:val="22"/>
          <w:szCs w:val="22"/>
        </w:rPr>
      </w:pPr>
      <w:r w:rsidRPr="00EF200E">
        <w:rPr>
          <w:sz w:val="22"/>
          <w:szCs w:val="22"/>
        </w:rPr>
        <w:t xml:space="preserve">Zhotovitel v rámci </w:t>
      </w:r>
      <w:r w:rsidR="0070774F" w:rsidRPr="00EF200E">
        <w:rPr>
          <w:sz w:val="22"/>
          <w:szCs w:val="22"/>
        </w:rPr>
        <w:t xml:space="preserve">kontinuálně poskytovaných </w:t>
      </w:r>
      <w:r w:rsidR="000C0BDB" w:rsidRPr="00EF200E">
        <w:rPr>
          <w:sz w:val="22"/>
          <w:szCs w:val="22"/>
        </w:rPr>
        <w:t>Provozních s</w:t>
      </w:r>
      <w:r w:rsidRPr="00EF200E">
        <w:rPr>
          <w:sz w:val="22"/>
          <w:szCs w:val="22"/>
        </w:rPr>
        <w:t>lužeb zajišťuje</w:t>
      </w:r>
      <w:r w:rsidR="00C9521F" w:rsidRPr="00EF200E">
        <w:rPr>
          <w:sz w:val="22"/>
          <w:szCs w:val="22"/>
        </w:rPr>
        <w:t xml:space="preserve"> </w:t>
      </w:r>
      <w:r w:rsidR="00B54F08" w:rsidRPr="00EF200E">
        <w:rPr>
          <w:sz w:val="22"/>
          <w:szCs w:val="22"/>
        </w:rPr>
        <w:t xml:space="preserve">po celou dobu Garantované životnosti </w:t>
      </w:r>
      <w:r w:rsidR="00D51FEA" w:rsidRPr="00EF200E">
        <w:rPr>
          <w:sz w:val="22"/>
          <w:szCs w:val="22"/>
        </w:rPr>
        <w:t>s</w:t>
      </w:r>
      <w:r w:rsidR="00C9521F" w:rsidRPr="00EF200E">
        <w:rPr>
          <w:sz w:val="22"/>
          <w:szCs w:val="22"/>
        </w:rPr>
        <w:t>lužby a</w:t>
      </w:r>
      <w:r w:rsidRPr="00EF200E">
        <w:rPr>
          <w:sz w:val="22"/>
          <w:szCs w:val="22"/>
        </w:rPr>
        <w:t xml:space="preserve"> činnosti technické podpory</w:t>
      </w:r>
      <w:r w:rsidR="003C517E" w:rsidRPr="00EF200E">
        <w:rPr>
          <w:sz w:val="22"/>
          <w:szCs w:val="22"/>
        </w:rPr>
        <w:t xml:space="preserve"> a údržby Systému jako celku (tedy všech součástí)</w:t>
      </w:r>
      <w:r w:rsidRPr="00EF200E">
        <w:rPr>
          <w:sz w:val="22"/>
          <w:szCs w:val="22"/>
        </w:rPr>
        <w:t xml:space="preserve">, </w:t>
      </w:r>
      <w:r w:rsidR="003C517E" w:rsidRPr="00EF200E">
        <w:rPr>
          <w:sz w:val="22"/>
          <w:szCs w:val="22"/>
        </w:rPr>
        <w:t>a to</w:t>
      </w:r>
      <w:r w:rsidRPr="00EF200E">
        <w:rPr>
          <w:sz w:val="22"/>
          <w:szCs w:val="22"/>
        </w:rPr>
        <w:t xml:space="preserve"> přímo nebo prostřednictvím dálkového přístupu po internetu</w:t>
      </w:r>
      <w:r w:rsidR="003C517E" w:rsidRPr="00EF200E">
        <w:rPr>
          <w:sz w:val="22"/>
          <w:szCs w:val="22"/>
        </w:rPr>
        <w:t>, to vše s cílem zajištění</w:t>
      </w:r>
      <w:r w:rsidRPr="00EF200E">
        <w:rPr>
          <w:sz w:val="22"/>
          <w:szCs w:val="22"/>
        </w:rPr>
        <w:t xml:space="preserve"> bezproblémov</w:t>
      </w:r>
      <w:r w:rsidR="003C517E" w:rsidRPr="00EF200E">
        <w:rPr>
          <w:sz w:val="22"/>
          <w:szCs w:val="22"/>
        </w:rPr>
        <w:t>ého</w:t>
      </w:r>
      <w:r w:rsidRPr="00EF200E">
        <w:rPr>
          <w:sz w:val="22"/>
          <w:szCs w:val="22"/>
        </w:rPr>
        <w:t xml:space="preserve"> a bezporuchov</w:t>
      </w:r>
      <w:r w:rsidR="003C517E" w:rsidRPr="00EF200E">
        <w:rPr>
          <w:sz w:val="22"/>
          <w:szCs w:val="22"/>
        </w:rPr>
        <w:t>ého</w:t>
      </w:r>
      <w:r w:rsidRPr="00EF200E">
        <w:rPr>
          <w:sz w:val="22"/>
          <w:szCs w:val="22"/>
        </w:rPr>
        <w:t xml:space="preserve"> provoz</w:t>
      </w:r>
      <w:r w:rsidR="003C517E" w:rsidRPr="00EF200E">
        <w:rPr>
          <w:sz w:val="22"/>
          <w:szCs w:val="22"/>
        </w:rPr>
        <w:t>u</w:t>
      </w:r>
      <w:r w:rsidRPr="00EF200E">
        <w:rPr>
          <w:sz w:val="22"/>
          <w:szCs w:val="22"/>
        </w:rPr>
        <w:t xml:space="preserve"> Systému.</w:t>
      </w:r>
    </w:p>
    <w:p w14:paraId="35360159" w14:textId="77777777" w:rsidR="00313326" w:rsidRDefault="00313326" w:rsidP="00294A30">
      <w:pPr>
        <w:pStyle w:val="Odstavecseseznamem"/>
        <w:widowControl w:val="0"/>
        <w:spacing w:before="120" w:after="120"/>
        <w:ind w:left="567"/>
        <w:jc w:val="both"/>
        <w:rPr>
          <w:sz w:val="22"/>
          <w:szCs w:val="22"/>
        </w:rPr>
      </w:pPr>
    </w:p>
    <w:p w14:paraId="14CE8CF8" w14:textId="71326412" w:rsidR="001920B4" w:rsidRPr="00EF200E" w:rsidRDefault="001920B4" w:rsidP="00294A30">
      <w:pPr>
        <w:pStyle w:val="Odstavecseseznamem"/>
        <w:widowControl w:val="0"/>
        <w:spacing w:before="120" w:after="120"/>
        <w:ind w:left="567"/>
        <w:jc w:val="both"/>
        <w:rPr>
          <w:sz w:val="22"/>
          <w:szCs w:val="22"/>
        </w:rPr>
      </w:pPr>
      <w:r w:rsidRPr="00EF200E">
        <w:rPr>
          <w:sz w:val="22"/>
          <w:szCs w:val="22"/>
        </w:rPr>
        <w:t>Provozní služby zahrnují:</w:t>
      </w:r>
    </w:p>
    <w:p w14:paraId="5302CBC7" w14:textId="58928032" w:rsidR="003F4B45" w:rsidRPr="00EF200E" w:rsidRDefault="00D51FEA" w:rsidP="00294A30">
      <w:pPr>
        <w:pStyle w:val="Odstavecseseznamem"/>
        <w:widowControl w:val="0"/>
        <w:numPr>
          <w:ilvl w:val="0"/>
          <w:numId w:val="21"/>
        </w:numPr>
        <w:spacing w:before="120" w:after="120"/>
        <w:ind w:left="993" w:hanging="426"/>
        <w:jc w:val="both"/>
        <w:rPr>
          <w:i/>
          <w:iCs/>
          <w:sz w:val="22"/>
          <w:szCs w:val="22"/>
        </w:rPr>
      </w:pPr>
      <w:r w:rsidRPr="00EF200E">
        <w:rPr>
          <w:sz w:val="22"/>
          <w:szCs w:val="22"/>
        </w:rPr>
        <w:t>S</w:t>
      </w:r>
      <w:r w:rsidR="00F9521D" w:rsidRPr="00EF200E">
        <w:rPr>
          <w:sz w:val="22"/>
          <w:szCs w:val="22"/>
        </w:rPr>
        <w:t>ervery, úložiště, služby a aplikace</w:t>
      </w:r>
      <w:r w:rsidRPr="00EF200E">
        <w:rPr>
          <w:sz w:val="22"/>
          <w:szCs w:val="22"/>
        </w:rPr>
        <w:t xml:space="preserve"> </w:t>
      </w:r>
      <w:r w:rsidR="00257BDE" w:rsidRPr="00EF200E">
        <w:rPr>
          <w:sz w:val="22"/>
          <w:szCs w:val="22"/>
        </w:rPr>
        <w:t>BackOffice</w:t>
      </w:r>
      <w:r w:rsidR="00F9521D" w:rsidRPr="00EF200E">
        <w:rPr>
          <w:sz w:val="22"/>
          <w:szCs w:val="22"/>
        </w:rPr>
        <w:t xml:space="preserve">, které </w:t>
      </w:r>
      <w:r w:rsidRPr="00EF200E">
        <w:rPr>
          <w:sz w:val="22"/>
          <w:szCs w:val="22"/>
        </w:rPr>
        <w:t>tento</w:t>
      </w:r>
      <w:r w:rsidR="00F9521D" w:rsidRPr="00EF200E">
        <w:rPr>
          <w:sz w:val="22"/>
          <w:szCs w:val="22"/>
        </w:rPr>
        <w:t xml:space="preserve"> nabízí, dostupné uživateli </w:t>
      </w:r>
      <w:r w:rsidR="009461AC" w:rsidRPr="00EF200E">
        <w:rPr>
          <w:sz w:val="22"/>
          <w:szCs w:val="22"/>
        </w:rPr>
        <w:t xml:space="preserve">(Objednateli) </w:t>
      </w:r>
      <w:r w:rsidR="004E64A6" w:rsidRPr="00EF200E">
        <w:rPr>
          <w:sz w:val="22"/>
          <w:szCs w:val="22"/>
        </w:rPr>
        <w:t xml:space="preserve">přímo na dispečerském pracovišti, vzdáleně </w:t>
      </w:r>
      <w:r w:rsidR="00F9521D" w:rsidRPr="00EF200E">
        <w:rPr>
          <w:sz w:val="22"/>
          <w:szCs w:val="22"/>
        </w:rPr>
        <w:t>přes síť či internet</w:t>
      </w:r>
      <w:r w:rsidR="004E64A6" w:rsidRPr="00EF200E">
        <w:rPr>
          <w:sz w:val="22"/>
          <w:szCs w:val="22"/>
        </w:rPr>
        <w:t>.</w:t>
      </w:r>
      <w:r w:rsidR="00F9521D" w:rsidRPr="00EF200E">
        <w:rPr>
          <w:sz w:val="22"/>
          <w:szCs w:val="22"/>
        </w:rPr>
        <w:t xml:space="preserve"> </w:t>
      </w:r>
    </w:p>
    <w:p w14:paraId="2D506849" w14:textId="074CDA08" w:rsidR="00C9521F" w:rsidRPr="00EF200E" w:rsidRDefault="003F4B45" w:rsidP="00294A30">
      <w:pPr>
        <w:pStyle w:val="Odstavecseseznamem"/>
        <w:widowControl w:val="0"/>
        <w:numPr>
          <w:ilvl w:val="0"/>
          <w:numId w:val="21"/>
        </w:numPr>
        <w:spacing w:before="120" w:after="120"/>
        <w:ind w:left="993" w:hanging="426"/>
        <w:jc w:val="both"/>
        <w:rPr>
          <w:sz w:val="22"/>
          <w:szCs w:val="22"/>
        </w:rPr>
      </w:pPr>
      <w:r w:rsidRPr="00EF200E">
        <w:rPr>
          <w:sz w:val="22"/>
          <w:szCs w:val="22"/>
        </w:rPr>
        <w:t>zajištění</w:t>
      </w:r>
      <w:r w:rsidR="0071754F" w:rsidRPr="00EF200E">
        <w:rPr>
          <w:sz w:val="22"/>
          <w:szCs w:val="22"/>
        </w:rPr>
        <w:t xml:space="preserve"> vlastního provozu </w:t>
      </w:r>
      <w:r w:rsidR="00257BDE" w:rsidRPr="00EF200E">
        <w:rPr>
          <w:sz w:val="22"/>
          <w:szCs w:val="22"/>
        </w:rPr>
        <w:t>BackOffice</w:t>
      </w:r>
      <w:r w:rsidR="0071754F" w:rsidRPr="00EF200E">
        <w:rPr>
          <w:sz w:val="22"/>
          <w:szCs w:val="22"/>
        </w:rPr>
        <w:t>,</w:t>
      </w:r>
    </w:p>
    <w:p w14:paraId="00BD8DF1" w14:textId="1D58B679" w:rsidR="001920B4" w:rsidRPr="00EF200E" w:rsidRDefault="001920B4" w:rsidP="00294A30">
      <w:pPr>
        <w:pStyle w:val="Odstavecseseznamem"/>
        <w:widowControl w:val="0"/>
        <w:numPr>
          <w:ilvl w:val="0"/>
          <w:numId w:val="21"/>
        </w:numPr>
        <w:spacing w:before="120" w:after="120"/>
        <w:ind w:left="993" w:hanging="426"/>
        <w:jc w:val="both"/>
        <w:rPr>
          <w:sz w:val="22"/>
          <w:szCs w:val="22"/>
        </w:rPr>
      </w:pPr>
      <w:r w:rsidRPr="00EF200E">
        <w:rPr>
          <w:sz w:val="22"/>
          <w:szCs w:val="22"/>
        </w:rPr>
        <w:t xml:space="preserve">automatickou dodávku všech vyšších verzí dodaných softwarových produktů a </w:t>
      </w:r>
      <w:r w:rsidR="009461AC" w:rsidRPr="00EF200E">
        <w:rPr>
          <w:sz w:val="22"/>
          <w:szCs w:val="22"/>
        </w:rPr>
        <w:t xml:space="preserve">údržbu </w:t>
      </w:r>
      <w:r w:rsidR="003D1E9A">
        <w:rPr>
          <w:sz w:val="22"/>
          <w:szCs w:val="22"/>
        </w:rPr>
        <w:br/>
      </w:r>
      <w:r w:rsidRPr="00EF200E">
        <w:rPr>
          <w:sz w:val="22"/>
          <w:szCs w:val="22"/>
        </w:rPr>
        <w:t>(vč. update i upgrade), které umožňují aktualizaci dodaných softwarových produktů s vazbou na platnou legislativu nebo vývoj hardwaru či jiných souvisejících softwarových prostředků</w:t>
      </w:r>
      <w:r w:rsidR="00047308" w:rsidRPr="00EF200E">
        <w:rPr>
          <w:sz w:val="22"/>
          <w:szCs w:val="22"/>
        </w:rPr>
        <w:t xml:space="preserve">. </w:t>
      </w:r>
      <w:r w:rsidR="00047308" w:rsidRPr="00EF200E">
        <w:rPr>
          <w:color w:val="000000"/>
          <w:sz w:val="22"/>
          <w:szCs w:val="22"/>
          <w:lang w:bidi="cs-CZ"/>
        </w:rPr>
        <w:t>Legislativou se rozumí všechny obecně závazné předpisy s vazbou na provozní podmínky dodaných softwarových produktů</w:t>
      </w:r>
      <w:r w:rsidR="000B5D0C" w:rsidRPr="00EF200E">
        <w:rPr>
          <w:color w:val="000000"/>
          <w:sz w:val="22"/>
          <w:szCs w:val="22"/>
          <w:lang w:bidi="cs-CZ"/>
        </w:rPr>
        <w:t>. Update či upgrade softwarových produktů musí být provedeny nejpozději 1 měsíc před datem účinnosti legislativních změn, nedohodnou-li se smluvní strany jinak</w:t>
      </w:r>
      <w:r w:rsidRPr="00EF200E">
        <w:rPr>
          <w:sz w:val="22"/>
          <w:szCs w:val="22"/>
        </w:rPr>
        <w:t>;</w:t>
      </w:r>
    </w:p>
    <w:p w14:paraId="02FB0CBA" w14:textId="380839FF" w:rsidR="001920B4" w:rsidRPr="00EF200E" w:rsidRDefault="001920B4" w:rsidP="00294A30">
      <w:pPr>
        <w:pStyle w:val="Odstavecseseznamem"/>
        <w:widowControl w:val="0"/>
        <w:numPr>
          <w:ilvl w:val="0"/>
          <w:numId w:val="21"/>
        </w:numPr>
        <w:spacing w:before="120" w:after="120"/>
        <w:ind w:left="993" w:hanging="426"/>
        <w:jc w:val="both"/>
        <w:rPr>
          <w:sz w:val="22"/>
          <w:szCs w:val="22"/>
        </w:rPr>
      </w:pPr>
      <w:r w:rsidRPr="00EF200E">
        <w:rPr>
          <w:sz w:val="22"/>
          <w:szCs w:val="22"/>
        </w:rPr>
        <w:t xml:space="preserve">monitoring </w:t>
      </w:r>
      <w:r w:rsidR="00EE7495" w:rsidRPr="00EF200E">
        <w:rPr>
          <w:sz w:val="22"/>
          <w:szCs w:val="22"/>
        </w:rPr>
        <w:t xml:space="preserve">dostupnosti </w:t>
      </w:r>
      <w:r w:rsidRPr="00EF200E">
        <w:rPr>
          <w:sz w:val="22"/>
          <w:szCs w:val="22"/>
        </w:rPr>
        <w:t xml:space="preserve">Systému </w:t>
      </w:r>
      <w:r w:rsidR="00A42C1F" w:rsidRPr="00EF200E">
        <w:rPr>
          <w:sz w:val="22"/>
          <w:szCs w:val="22"/>
        </w:rPr>
        <w:t xml:space="preserve">a další služby </w:t>
      </w:r>
      <w:r w:rsidRPr="007F32A4">
        <w:rPr>
          <w:sz w:val="22"/>
          <w:szCs w:val="22"/>
        </w:rPr>
        <w:t xml:space="preserve">dle </w:t>
      </w:r>
      <w:r w:rsidR="00F12B55" w:rsidRPr="00294A30">
        <w:rPr>
          <w:sz w:val="22"/>
          <w:szCs w:val="22"/>
        </w:rPr>
        <w:t>přílohy</w:t>
      </w:r>
      <w:r w:rsidRPr="00294A30">
        <w:rPr>
          <w:sz w:val="22"/>
          <w:szCs w:val="22"/>
        </w:rPr>
        <w:t xml:space="preserve"> </w:t>
      </w:r>
      <w:r w:rsidR="008F1066" w:rsidRPr="00294A30">
        <w:rPr>
          <w:sz w:val="22"/>
          <w:szCs w:val="22"/>
        </w:rPr>
        <w:t xml:space="preserve">č. </w:t>
      </w:r>
      <w:r w:rsidR="001E27C5" w:rsidRPr="00294A30">
        <w:rPr>
          <w:sz w:val="22"/>
          <w:szCs w:val="22"/>
        </w:rPr>
        <w:t>6</w:t>
      </w:r>
      <w:r w:rsidRPr="00294A30">
        <w:rPr>
          <w:sz w:val="22"/>
          <w:szCs w:val="22"/>
        </w:rPr>
        <w:t xml:space="preserve"> této</w:t>
      </w:r>
      <w:r w:rsidRPr="007F32A4">
        <w:rPr>
          <w:sz w:val="22"/>
          <w:szCs w:val="22"/>
        </w:rPr>
        <w:t xml:space="preserve"> </w:t>
      </w:r>
      <w:r w:rsidR="00F12B55" w:rsidRPr="007F32A4">
        <w:rPr>
          <w:sz w:val="22"/>
          <w:szCs w:val="22"/>
        </w:rPr>
        <w:t>S</w:t>
      </w:r>
      <w:r w:rsidRPr="007F32A4">
        <w:rPr>
          <w:sz w:val="22"/>
          <w:szCs w:val="22"/>
        </w:rPr>
        <w:t>mlouvy,</w:t>
      </w:r>
    </w:p>
    <w:p w14:paraId="7423FB8F" w14:textId="77777777" w:rsidR="001920B4" w:rsidRPr="00EF200E" w:rsidRDefault="001920B4" w:rsidP="00294A30">
      <w:pPr>
        <w:pStyle w:val="Odstavecseseznamem"/>
        <w:widowControl w:val="0"/>
        <w:numPr>
          <w:ilvl w:val="0"/>
          <w:numId w:val="21"/>
        </w:numPr>
        <w:spacing w:before="120" w:after="120"/>
        <w:ind w:left="993" w:hanging="426"/>
        <w:jc w:val="both"/>
        <w:rPr>
          <w:sz w:val="22"/>
          <w:szCs w:val="22"/>
        </w:rPr>
      </w:pPr>
      <w:r w:rsidRPr="00EF200E">
        <w:rPr>
          <w:sz w:val="22"/>
          <w:szCs w:val="22"/>
        </w:rPr>
        <w:t xml:space="preserve">činnosti spočívající v migraci dat, instalaci zahrnující testování nové verze na provozní podmínky </w:t>
      </w:r>
      <w:r w:rsidR="00F12B55" w:rsidRPr="00EF200E">
        <w:rPr>
          <w:sz w:val="22"/>
          <w:szCs w:val="22"/>
        </w:rPr>
        <w:t>O</w:t>
      </w:r>
      <w:r w:rsidRPr="00EF200E">
        <w:rPr>
          <w:sz w:val="22"/>
          <w:szCs w:val="22"/>
        </w:rPr>
        <w:t>bjednatele před instalaci nové verze a samotnou instalaci do produktivního prostředí dle předem dohodnutých termínů a pravidel,</w:t>
      </w:r>
    </w:p>
    <w:p w14:paraId="237686EF" w14:textId="0D54547A" w:rsidR="00AC28E7" w:rsidRPr="00EF200E" w:rsidRDefault="001920B4" w:rsidP="00294A30">
      <w:pPr>
        <w:pStyle w:val="Odstavecseseznamem"/>
        <w:numPr>
          <w:ilvl w:val="0"/>
          <w:numId w:val="21"/>
        </w:numPr>
        <w:spacing w:before="120" w:after="120"/>
        <w:ind w:left="993" w:hanging="426"/>
        <w:jc w:val="both"/>
        <w:rPr>
          <w:sz w:val="22"/>
          <w:szCs w:val="22"/>
        </w:rPr>
      </w:pPr>
      <w:r w:rsidRPr="00EF200E">
        <w:rPr>
          <w:sz w:val="22"/>
          <w:szCs w:val="22"/>
          <w:lang w:bidi="cs-CZ"/>
        </w:rPr>
        <w:t>poskytování technické podpory formou konzultační telefonní linky</w:t>
      </w:r>
      <w:r w:rsidR="00A716BE" w:rsidRPr="00EF200E">
        <w:rPr>
          <w:sz w:val="22"/>
          <w:szCs w:val="22"/>
          <w:lang w:bidi="cs-CZ"/>
        </w:rPr>
        <w:t xml:space="preserve"> (</w:t>
      </w:r>
      <w:r w:rsidR="00D108E9" w:rsidRPr="00EF200E">
        <w:rPr>
          <w:sz w:val="22"/>
          <w:szCs w:val="22"/>
          <w:lang w:bidi="cs-CZ"/>
        </w:rPr>
        <w:t>komunikace bude probíhat v českém či slovenském jazyce)</w:t>
      </w:r>
      <w:r w:rsidRPr="00EF200E">
        <w:rPr>
          <w:sz w:val="22"/>
          <w:szCs w:val="22"/>
          <w:lang w:bidi="cs-CZ"/>
        </w:rPr>
        <w:t>, která bude dostupná vždy alespoň v pracovních dnech v pondělí až pátek od 07:00 hod. do 15:30</w:t>
      </w:r>
      <w:r w:rsidR="00177DAB" w:rsidRPr="00EF200E">
        <w:rPr>
          <w:sz w:val="22"/>
          <w:szCs w:val="22"/>
          <w:lang w:bidi="cs-CZ"/>
        </w:rPr>
        <w:t xml:space="preserve"> hod.</w:t>
      </w:r>
      <w:r w:rsidRPr="00EF200E">
        <w:rPr>
          <w:sz w:val="22"/>
          <w:szCs w:val="22"/>
          <w:lang w:bidi="cs-CZ"/>
        </w:rPr>
        <w:t xml:space="preserve">, kde bude </w:t>
      </w:r>
      <w:r w:rsidR="00AC28E7" w:rsidRPr="00EF200E">
        <w:rPr>
          <w:sz w:val="22"/>
          <w:szCs w:val="22"/>
          <w:lang w:bidi="cs-CZ"/>
        </w:rPr>
        <w:t>Z</w:t>
      </w:r>
      <w:r w:rsidRPr="00EF200E">
        <w:rPr>
          <w:sz w:val="22"/>
          <w:szCs w:val="22"/>
          <w:lang w:bidi="cs-CZ"/>
        </w:rPr>
        <w:t xml:space="preserve">hotovitel k dispozici pro řešení provozních či technických dotazů </w:t>
      </w:r>
      <w:r w:rsidR="00AC28E7" w:rsidRPr="00EF200E">
        <w:rPr>
          <w:sz w:val="22"/>
          <w:szCs w:val="22"/>
          <w:lang w:bidi="cs-CZ"/>
        </w:rPr>
        <w:t>O</w:t>
      </w:r>
      <w:r w:rsidRPr="00EF200E">
        <w:rPr>
          <w:sz w:val="22"/>
          <w:szCs w:val="22"/>
          <w:lang w:bidi="cs-CZ"/>
        </w:rPr>
        <w:t>bjednatele a jeho zaměstnanců týkajících se Systému</w:t>
      </w:r>
      <w:r w:rsidR="00AC28E7" w:rsidRPr="00EF200E">
        <w:rPr>
          <w:sz w:val="22"/>
          <w:szCs w:val="22"/>
          <w:lang w:bidi="cs-CZ"/>
        </w:rPr>
        <w:t>,</w:t>
      </w:r>
    </w:p>
    <w:p w14:paraId="5EBB623A" w14:textId="01164A9C" w:rsidR="00500444" w:rsidRPr="00EF200E" w:rsidRDefault="00AE7FC6" w:rsidP="00294A30">
      <w:pPr>
        <w:pStyle w:val="Odstavecseseznamem"/>
        <w:numPr>
          <w:ilvl w:val="0"/>
          <w:numId w:val="21"/>
        </w:numPr>
        <w:spacing w:before="120" w:after="120"/>
        <w:ind w:left="993" w:hanging="426"/>
        <w:jc w:val="both"/>
        <w:rPr>
          <w:sz w:val="22"/>
          <w:szCs w:val="22"/>
        </w:rPr>
      </w:pPr>
      <w:r w:rsidRPr="00EF200E">
        <w:rPr>
          <w:sz w:val="22"/>
          <w:szCs w:val="22"/>
        </w:rPr>
        <w:t xml:space="preserve">zajištění údržby </w:t>
      </w:r>
      <w:r w:rsidR="00047308" w:rsidRPr="00EF200E">
        <w:rPr>
          <w:sz w:val="22"/>
          <w:szCs w:val="22"/>
        </w:rPr>
        <w:t xml:space="preserve">Zařízení a </w:t>
      </w:r>
      <w:r w:rsidR="00257BDE" w:rsidRPr="00EF200E">
        <w:rPr>
          <w:sz w:val="22"/>
          <w:szCs w:val="22"/>
        </w:rPr>
        <w:t>BackOffice</w:t>
      </w:r>
      <w:r w:rsidR="00047308" w:rsidRPr="00EF200E">
        <w:rPr>
          <w:sz w:val="22"/>
          <w:szCs w:val="22"/>
        </w:rPr>
        <w:t xml:space="preserve">, resp. celého </w:t>
      </w:r>
      <w:r w:rsidRPr="00EF200E">
        <w:rPr>
          <w:sz w:val="22"/>
          <w:szCs w:val="22"/>
        </w:rPr>
        <w:t xml:space="preserve">Systému a </w:t>
      </w:r>
      <w:r w:rsidR="00AC28E7" w:rsidRPr="00EF200E">
        <w:rPr>
          <w:sz w:val="22"/>
          <w:szCs w:val="22"/>
          <w:lang w:bidi="cs-CZ"/>
        </w:rPr>
        <w:t>veškeré další činnosti</w:t>
      </w:r>
      <w:r w:rsidR="00F12B55" w:rsidRPr="00EF200E">
        <w:rPr>
          <w:sz w:val="22"/>
          <w:szCs w:val="22"/>
          <w:lang w:bidi="cs-CZ"/>
        </w:rPr>
        <w:t xml:space="preserve"> bez výjimky,</w:t>
      </w:r>
      <w:r w:rsidR="00AC28E7" w:rsidRPr="00EF200E">
        <w:rPr>
          <w:sz w:val="22"/>
          <w:szCs w:val="22"/>
          <w:lang w:bidi="cs-CZ"/>
        </w:rPr>
        <w:t xml:space="preserve"> potřebné pro bezproblémový a bezporuchový provoz Systému, které nejsou kryty zárukou, resp. které spadají do kategorie Mimozáručního servisu</w:t>
      </w:r>
      <w:r w:rsidR="00E44A2A" w:rsidRPr="00EF200E">
        <w:rPr>
          <w:sz w:val="22"/>
          <w:szCs w:val="22"/>
          <w:lang w:bidi="cs-CZ"/>
        </w:rPr>
        <w:t xml:space="preserve"> či Pozáručního servisu</w:t>
      </w:r>
      <w:r w:rsidR="00B769DA" w:rsidRPr="00EF200E">
        <w:rPr>
          <w:sz w:val="22"/>
          <w:szCs w:val="22"/>
          <w:lang w:bidi="cs-CZ"/>
        </w:rPr>
        <w:t>,</w:t>
      </w:r>
    </w:p>
    <w:p w14:paraId="15235239" w14:textId="62E39799" w:rsidR="00AC28E7" w:rsidRPr="00EF200E" w:rsidRDefault="00500444" w:rsidP="00294A30">
      <w:pPr>
        <w:pStyle w:val="Odstavecseseznamem"/>
        <w:numPr>
          <w:ilvl w:val="0"/>
          <w:numId w:val="21"/>
        </w:numPr>
        <w:spacing w:before="120" w:after="120"/>
        <w:ind w:left="993" w:hanging="426"/>
        <w:jc w:val="both"/>
        <w:rPr>
          <w:sz w:val="22"/>
          <w:szCs w:val="22"/>
        </w:rPr>
      </w:pPr>
      <w:r w:rsidRPr="00EF200E">
        <w:rPr>
          <w:sz w:val="22"/>
          <w:szCs w:val="22"/>
          <w:lang w:bidi="cs-CZ"/>
        </w:rPr>
        <w:t xml:space="preserve">v případě, že Objednatel zakoupí nová vozidla, </w:t>
      </w:r>
      <w:r w:rsidR="004E64A6" w:rsidRPr="00EF200E">
        <w:rPr>
          <w:sz w:val="22"/>
          <w:szCs w:val="22"/>
          <w:lang w:bidi="cs-CZ"/>
        </w:rPr>
        <w:t xml:space="preserve">osazená zařízeními plně kompatibilními se Systémem dle standartu IT@PT, </w:t>
      </w:r>
      <w:r w:rsidR="00B769DA" w:rsidRPr="00EF200E">
        <w:rPr>
          <w:sz w:val="22"/>
          <w:szCs w:val="22"/>
          <w:lang w:bidi="cs-CZ"/>
        </w:rPr>
        <w:t xml:space="preserve">zajistí Zhotovitel </w:t>
      </w:r>
      <w:r w:rsidR="004E64A6" w:rsidRPr="00EF200E">
        <w:rPr>
          <w:sz w:val="22"/>
          <w:szCs w:val="22"/>
          <w:lang w:bidi="cs-CZ"/>
        </w:rPr>
        <w:t xml:space="preserve">komplexní podporu </w:t>
      </w:r>
      <w:r w:rsidR="00B769DA" w:rsidRPr="00EF200E">
        <w:rPr>
          <w:sz w:val="22"/>
          <w:szCs w:val="22"/>
          <w:lang w:bidi="cs-CZ"/>
        </w:rPr>
        <w:t xml:space="preserve">připojení vozidel k Systému </w:t>
      </w:r>
      <w:r w:rsidR="00A42C1F" w:rsidRPr="00EF200E">
        <w:rPr>
          <w:sz w:val="22"/>
          <w:szCs w:val="22"/>
          <w:lang w:bidi="cs-CZ"/>
        </w:rPr>
        <w:t>(tedy zahrne je do Systému)</w:t>
      </w:r>
      <w:r w:rsidR="00B769DA" w:rsidRPr="00EF200E">
        <w:rPr>
          <w:sz w:val="22"/>
          <w:szCs w:val="22"/>
          <w:lang w:bidi="cs-CZ"/>
        </w:rPr>
        <w:t xml:space="preserve">, a to </w:t>
      </w:r>
      <w:r w:rsidR="00A42C1F" w:rsidRPr="00EF200E">
        <w:rPr>
          <w:sz w:val="22"/>
          <w:szCs w:val="22"/>
          <w:lang w:bidi="cs-CZ"/>
        </w:rPr>
        <w:t xml:space="preserve">plně </w:t>
      </w:r>
      <w:r w:rsidR="00B769DA" w:rsidRPr="00EF200E">
        <w:rPr>
          <w:sz w:val="22"/>
          <w:szCs w:val="22"/>
          <w:lang w:bidi="cs-CZ"/>
        </w:rPr>
        <w:t xml:space="preserve">v rámci </w:t>
      </w:r>
      <w:r w:rsidR="004E64A6" w:rsidRPr="00EF200E">
        <w:rPr>
          <w:sz w:val="22"/>
          <w:szCs w:val="22"/>
          <w:lang w:bidi="cs-CZ"/>
        </w:rPr>
        <w:t xml:space="preserve">služeb </w:t>
      </w:r>
      <w:r w:rsidR="00257BDE" w:rsidRPr="00EF200E">
        <w:rPr>
          <w:sz w:val="22"/>
          <w:szCs w:val="22"/>
          <w:lang w:bidi="cs-CZ"/>
        </w:rPr>
        <w:t>BackOffice</w:t>
      </w:r>
      <w:r w:rsidR="00B769DA" w:rsidRPr="00EF200E">
        <w:rPr>
          <w:sz w:val="22"/>
          <w:szCs w:val="22"/>
          <w:lang w:bidi="cs-CZ"/>
        </w:rPr>
        <w:t xml:space="preserve">. </w:t>
      </w:r>
    </w:p>
    <w:p w14:paraId="6E2140F9" w14:textId="77777777" w:rsidR="003071ED" w:rsidRPr="00677BBA" w:rsidRDefault="003071ED" w:rsidP="00294A30">
      <w:pPr>
        <w:widowControl w:val="0"/>
        <w:spacing w:before="120" w:after="120"/>
        <w:ind w:left="567"/>
        <w:jc w:val="both"/>
        <w:rPr>
          <w:sz w:val="22"/>
          <w:szCs w:val="22"/>
        </w:rPr>
      </w:pPr>
      <w:r w:rsidRPr="00294A30">
        <w:rPr>
          <w:sz w:val="22"/>
          <w:szCs w:val="22"/>
        </w:rPr>
        <w:t>Zhotovitel se dále zavazuje udržovat všechny operační systémy a databázové platformy, na nichž BackOffice běží, v takových verzích, které jsou výrobcem označeny jako '</w:t>
      </w:r>
      <w:proofErr w:type="spellStart"/>
      <w:r w:rsidRPr="00294A30">
        <w:rPr>
          <w:sz w:val="22"/>
          <w:szCs w:val="22"/>
        </w:rPr>
        <w:t>security-supported</w:t>
      </w:r>
      <w:proofErr w:type="spellEnd"/>
      <w:r w:rsidRPr="00294A30">
        <w:rPr>
          <w:sz w:val="22"/>
          <w:szCs w:val="22"/>
        </w:rPr>
        <w:t>' (tj. dostávají pravidelné bezpečnostní záplaty).</w:t>
      </w:r>
    </w:p>
    <w:p w14:paraId="0CC6723E" w14:textId="77777777" w:rsidR="003071ED" w:rsidRPr="00677BBA" w:rsidRDefault="003071ED" w:rsidP="00294A30">
      <w:pPr>
        <w:pStyle w:val="Odstavecseseznamem"/>
        <w:widowControl w:val="0"/>
        <w:numPr>
          <w:ilvl w:val="0"/>
          <w:numId w:val="21"/>
        </w:numPr>
        <w:spacing w:before="120" w:after="120"/>
        <w:ind w:left="993" w:hanging="426"/>
        <w:jc w:val="both"/>
        <w:rPr>
          <w:sz w:val="22"/>
          <w:szCs w:val="22"/>
        </w:rPr>
      </w:pPr>
      <w:r w:rsidRPr="00294A30">
        <w:rPr>
          <w:sz w:val="22"/>
          <w:szCs w:val="22"/>
        </w:rPr>
        <w:t>Kritické a významné bezpečnostní záplaty</w:t>
      </w:r>
      <w:r w:rsidRPr="00677BBA">
        <w:rPr>
          <w:sz w:val="22"/>
          <w:szCs w:val="22"/>
        </w:rPr>
        <w:t xml:space="preserve"> (označené výrobcem jako </w:t>
      </w:r>
      <w:proofErr w:type="spellStart"/>
      <w:r w:rsidRPr="00677BBA">
        <w:rPr>
          <w:i/>
          <w:iCs/>
          <w:sz w:val="22"/>
          <w:szCs w:val="22"/>
        </w:rPr>
        <w:t>Critical</w:t>
      </w:r>
      <w:proofErr w:type="spellEnd"/>
      <w:r w:rsidRPr="00677BBA">
        <w:rPr>
          <w:i/>
          <w:iCs/>
          <w:sz w:val="22"/>
          <w:szCs w:val="22"/>
        </w:rPr>
        <w:t>/</w:t>
      </w:r>
      <w:proofErr w:type="spellStart"/>
      <w:r w:rsidRPr="00677BBA">
        <w:rPr>
          <w:i/>
          <w:iCs/>
          <w:sz w:val="22"/>
          <w:szCs w:val="22"/>
        </w:rPr>
        <w:t>High</w:t>
      </w:r>
      <w:proofErr w:type="spellEnd"/>
      <w:r w:rsidRPr="00677BBA">
        <w:rPr>
          <w:sz w:val="22"/>
          <w:szCs w:val="22"/>
        </w:rPr>
        <w:t xml:space="preserve">) budou nasazeny </w:t>
      </w:r>
      <w:r w:rsidRPr="00294A30">
        <w:rPr>
          <w:sz w:val="22"/>
          <w:szCs w:val="22"/>
        </w:rPr>
        <w:t>nejpozději do 14 kalendářních dnů</w:t>
      </w:r>
      <w:r w:rsidRPr="00677BBA">
        <w:rPr>
          <w:sz w:val="22"/>
          <w:szCs w:val="22"/>
        </w:rPr>
        <w:t xml:space="preserve"> od jejich oficiálního vydání výrobcem, pokud se smluvní strany písemně nedohodnou jinak.</w:t>
      </w:r>
    </w:p>
    <w:p w14:paraId="341969A6" w14:textId="77777777" w:rsidR="003071ED" w:rsidRPr="00677BBA" w:rsidRDefault="003071ED" w:rsidP="00294A30">
      <w:pPr>
        <w:pStyle w:val="Odstavecseseznamem"/>
        <w:widowControl w:val="0"/>
        <w:numPr>
          <w:ilvl w:val="0"/>
          <w:numId w:val="21"/>
        </w:numPr>
        <w:spacing w:before="120" w:after="120"/>
        <w:ind w:left="993" w:hanging="426"/>
        <w:jc w:val="both"/>
        <w:rPr>
          <w:sz w:val="22"/>
          <w:szCs w:val="22"/>
        </w:rPr>
      </w:pPr>
      <w:r w:rsidRPr="00294A30">
        <w:rPr>
          <w:sz w:val="22"/>
          <w:szCs w:val="22"/>
        </w:rPr>
        <w:t>Menší (Medium/</w:t>
      </w:r>
      <w:proofErr w:type="spellStart"/>
      <w:r w:rsidRPr="00294A30">
        <w:rPr>
          <w:sz w:val="22"/>
          <w:szCs w:val="22"/>
        </w:rPr>
        <w:t>Low</w:t>
      </w:r>
      <w:proofErr w:type="spellEnd"/>
      <w:r w:rsidRPr="00294A30">
        <w:rPr>
          <w:sz w:val="22"/>
          <w:szCs w:val="22"/>
        </w:rPr>
        <w:t>) záplaty</w:t>
      </w:r>
      <w:r w:rsidRPr="00677BBA">
        <w:rPr>
          <w:sz w:val="22"/>
          <w:szCs w:val="22"/>
        </w:rPr>
        <w:t xml:space="preserve"> budou nasazeny v rámci pravidelných servisních oken, nejpozději do </w:t>
      </w:r>
      <w:r w:rsidRPr="00294A30">
        <w:rPr>
          <w:sz w:val="22"/>
          <w:szCs w:val="22"/>
        </w:rPr>
        <w:t>30 kalendářních dnů</w:t>
      </w:r>
      <w:r w:rsidRPr="00677BBA">
        <w:rPr>
          <w:sz w:val="22"/>
          <w:szCs w:val="22"/>
        </w:rPr>
        <w:t xml:space="preserve"> od vydání.</w:t>
      </w:r>
    </w:p>
    <w:p w14:paraId="4DF6D6D3" w14:textId="77777777" w:rsidR="003071ED" w:rsidRPr="00677BBA" w:rsidRDefault="003071ED" w:rsidP="00294A30">
      <w:pPr>
        <w:pStyle w:val="Odstavecseseznamem"/>
        <w:widowControl w:val="0"/>
        <w:numPr>
          <w:ilvl w:val="0"/>
          <w:numId w:val="21"/>
        </w:numPr>
        <w:spacing w:before="120" w:after="120"/>
        <w:ind w:left="993" w:hanging="426"/>
        <w:jc w:val="both"/>
        <w:rPr>
          <w:sz w:val="22"/>
          <w:szCs w:val="22"/>
        </w:rPr>
      </w:pPr>
      <w:r w:rsidRPr="00677BBA">
        <w:rPr>
          <w:sz w:val="22"/>
          <w:szCs w:val="22"/>
        </w:rPr>
        <w:t xml:space="preserve">V případě, že verze operačního systému nebo databáze vstoupí do stavu </w:t>
      </w:r>
      <w:r w:rsidRPr="00294A30">
        <w:rPr>
          <w:sz w:val="22"/>
          <w:szCs w:val="22"/>
        </w:rPr>
        <w:t>End-</w:t>
      </w:r>
      <w:proofErr w:type="spellStart"/>
      <w:r w:rsidRPr="00294A30">
        <w:rPr>
          <w:sz w:val="22"/>
          <w:szCs w:val="22"/>
        </w:rPr>
        <w:t>of</w:t>
      </w:r>
      <w:proofErr w:type="spellEnd"/>
      <w:r w:rsidRPr="00294A30">
        <w:rPr>
          <w:sz w:val="22"/>
          <w:szCs w:val="22"/>
        </w:rPr>
        <w:t>-Support (</w:t>
      </w:r>
      <w:proofErr w:type="spellStart"/>
      <w:r w:rsidRPr="00294A30">
        <w:rPr>
          <w:sz w:val="22"/>
          <w:szCs w:val="22"/>
        </w:rPr>
        <w:t>EoS</w:t>
      </w:r>
      <w:proofErr w:type="spellEnd"/>
      <w:r w:rsidRPr="00294A30">
        <w:rPr>
          <w:sz w:val="22"/>
          <w:szCs w:val="22"/>
        </w:rPr>
        <w:t>)</w:t>
      </w:r>
      <w:r w:rsidRPr="00677BBA">
        <w:rPr>
          <w:sz w:val="22"/>
          <w:szCs w:val="22"/>
        </w:rPr>
        <w:t xml:space="preserve">, je Zhotovitel povinen </w:t>
      </w:r>
      <w:r w:rsidRPr="00294A30">
        <w:rPr>
          <w:sz w:val="22"/>
          <w:szCs w:val="22"/>
        </w:rPr>
        <w:t xml:space="preserve">nejpozději 3 měsíce před datem </w:t>
      </w:r>
      <w:proofErr w:type="spellStart"/>
      <w:r w:rsidRPr="00294A30">
        <w:rPr>
          <w:sz w:val="22"/>
          <w:szCs w:val="22"/>
        </w:rPr>
        <w:t>EoS</w:t>
      </w:r>
      <w:proofErr w:type="spellEnd"/>
      <w:r w:rsidRPr="00677BBA">
        <w:rPr>
          <w:sz w:val="22"/>
          <w:szCs w:val="22"/>
        </w:rPr>
        <w:t xml:space="preserve"> předložit Objednateli plán migrace na podporovanou verzi a upgrade provést </w:t>
      </w:r>
      <w:r w:rsidRPr="00294A30">
        <w:rPr>
          <w:sz w:val="22"/>
          <w:szCs w:val="22"/>
        </w:rPr>
        <w:t xml:space="preserve">nejpozději do data </w:t>
      </w:r>
      <w:proofErr w:type="spellStart"/>
      <w:r w:rsidRPr="00294A30">
        <w:rPr>
          <w:sz w:val="22"/>
          <w:szCs w:val="22"/>
        </w:rPr>
        <w:t>EoS</w:t>
      </w:r>
      <w:proofErr w:type="spellEnd"/>
      <w:r w:rsidRPr="00677BBA">
        <w:rPr>
          <w:sz w:val="22"/>
          <w:szCs w:val="22"/>
        </w:rPr>
        <w:t>.</w:t>
      </w:r>
    </w:p>
    <w:p w14:paraId="1344D675" w14:textId="36A9B68F" w:rsidR="003071ED" w:rsidRPr="00677BBA" w:rsidRDefault="003071ED" w:rsidP="00294A30">
      <w:pPr>
        <w:widowControl w:val="0"/>
        <w:spacing w:before="120" w:after="120"/>
        <w:ind w:left="567"/>
        <w:jc w:val="both"/>
        <w:rPr>
          <w:sz w:val="22"/>
          <w:szCs w:val="22"/>
        </w:rPr>
      </w:pPr>
      <w:r w:rsidRPr="00677BBA">
        <w:rPr>
          <w:sz w:val="22"/>
          <w:szCs w:val="22"/>
        </w:rPr>
        <w:t xml:space="preserve">Porušení těchto lhůt se považuje za </w:t>
      </w:r>
      <w:r w:rsidRPr="00294A30">
        <w:rPr>
          <w:sz w:val="22"/>
          <w:szCs w:val="22"/>
        </w:rPr>
        <w:t xml:space="preserve">podstatné porušení </w:t>
      </w:r>
      <w:r w:rsidR="00183EB4" w:rsidRPr="00294A30">
        <w:rPr>
          <w:sz w:val="22"/>
          <w:szCs w:val="22"/>
        </w:rPr>
        <w:t>S</w:t>
      </w:r>
      <w:r w:rsidRPr="00294A30">
        <w:rPr>
          <w:sz w:val="22"/>
          <w:szCs w:val="22"/>
        </w:rPr>
        <w:t>mlouvy</w:t>
      </w:r>
      <w:r w:rsidRPr="00677BBA">
        <w:rPr>
          <w:sz w:val="22"/>
          <w:szCs w:val="22"/>
        </w:rPr>
        <w:t xml:space="preserve"> ve smyslu </w:t>
      </w:r>
      <w:r w:rsidR="00091E86" w:rsidRPr="00677BBA">
        <w:rPr>
          <w:sz w:val="22"/>
          <w:szCs w:val="22"/>
        </w:rPr>
        <w:t>odst.</w:t>
      </w:r>
      <w:r w:rsidR="00A4507A" w:rsidRPr="00677BBA">
        <w:rPr>
          <w:sz w:val="22"/>
          <w:szCs w:val="22"/>
        </w:rPr>
        <w:t xml:space="preserve"> </w:t>
      </w:r>
      <w:r w:rsidR="00B10F58" w:rsidRPr="00677BBA">
        <w:rPr>
          <w:sz w:val="22"/>
          <w:szCs w:val="22"/>
        </w:rPr>
        <w:t>1</w:t>
      </w:r>
      <w:r w:rsidR="000430FA" w:rsidRPr="00677BBA">
        <w:rPr>
          <w:sz w:val="22"/>
          <w:szCs w:val="22"/>
        </w:rPr>
        <w:t>2</w:t>
      </w:r>
      <w:r w:rsidR="00B10F58" w:rsidRPr="00677BBA">
        <w:rPr>
          <w:sz w:val="22"/>
          <w:szCs w:val="22"/>
        </w:rPr>
        <w:t>.4.</w:t>
      </w:r>
      <w:r w:rsidRPr="00677BBA">
        <w:rPr>
          <w:sz w:val="22"/>
          <w:szCs w:val="22"/>
        </w:rPr>
        <w:t xml:space="preserve"> této </w:t>
      </w:r>
      <w:r w:rsidR="00B10F58" w:rsidRPr="00677BBA">
        <w:rPr>
          <w:sz w:val="22"/>
          <w:szCs w:val="22"/>
        </w:rPr>
        <w:t>S</w:t>
      </w:r>
      <w:r w:rsidRPr="00677BBA">
        <w:rPr>
          <w:sz w:val="22"/>
          <w:szCs w:val="22"/>
        </w:rPr>
        <w:t xml:space="preserve">mlouvy a zakládá právo Objednatele uplatnit smluvní pokutu ve výši </w:t>
      </w:r>
      <w:r w:rsidR="00DC7017" w:rsidRPr="00677BBA">
        <w:rPr>
          <w:sz w:val="22"/>
          <w:szCs w:val="22"/>
        </w:rPr>
        <w:t>5</w:t>
      </w:r>
      <w:r w:rsidRPr="00677BBA">
        <w:rPr>
          <w:sz w:val="22"/>
          <w:szCs w:val="22"/>
        </w:rPr>
        <w:t xml:space="preserve"> % z ceny ročních Provozních služeb za každý započatý měsíc prodlení.</w:t>
      </w:r>
    </w:p>
    <w:p w14:paraId="07160E8E" w14:textId="2D837C4F" w:rsidR="00236A0A" w:rsidRPr="00EF200E" w:rsidRDefault="008F0837" w:rsidP="00294A30">
      <w:pPr>
        <w:pStyle w:val="rove2"/>
        <w:widowControl w:val="0"/>
        <w:numPr>
          <w:ilvl w:val="1"/>
          <w:numId w:val="18"/>
        </w:numPr>
        <w:spacing w:before="120"/>
        <w:ind w:left="567" w:hanging="567"/>
        <w:rPr>
          <w:b/>
          <w:bCs/>
          <w:sz w:val="22"/>
          <w:szCs w:val="22"/>
        </w:rPr>
      </w:pPr>
      <w:r w:rsidRPr="00EF200E">
        <w:rPr>
          <w:b/>
          <w:bCs/>
          <w:sz w:val="22"/>
          <w:szCs w:val="22"/>
        </w:rPr>
        <w:t xml:space="preserve">Odinstalace, Dodatečná dodávka Zařízení a </w:t>
      </w:r>
      <w:proofErr w:type="spellStart"/>
      <w:r w:rsidRPr="00EF200E">
        <w:rPr>
          <w:b/>
          <w:bCs/>
          <w:sz w:val="22"/>
          <w:szCs w:val="22"/>
        </w:rPr>
        <w:t>Doinstalace</w:t>
      </w:r>
      <w:proofErr w:type="spellEnd"/>
    </w:p>
    <w:p w14:paraId="743919C0" w14:textId="77777777" w:rsidR="001920B4" w:rsidRPr="00294A30" w:rsidRDefault="001920B4" w:rsidP="00294A30">
      <w:pPr>
        <w:pStyle w:val="Odstavecseseznamem"/>
        <w:spacing w:before="120" w:after="120"/>
        <w:ind w:left="567"/>
        <w:jc w:val="both"/>
        <w:rPr>
          <w:b/>
          <w:bCs/>
          <w:sz w:val="22"/>
          <w:szCs w:val="22"/>
        </w:rPr>
      </w:pPr>
      <w:r w:rsidRPr="00EF200E">
        <w:rPr>
          <w:bCs/>
          <w:sz w:val="22"/>
          <w:szCs w:val="22"/>
        </w:rPr>
        <w:t xml:space="preserve">Zhotovitel bere na vědomí, že Stávající flotila </w:t>
      </w:r>
      <w:r w:rsidR="00D12ADE" w:rsidRPr="00EF200E">
        <w:rPr>
          <w:bCs/>
          <w:sz w:val="22"/>
          <w:szCs w:val="22"/>
        </w:rPr>
        <w:t>O</w:t>
      </w:r>
      <w:r w:rsidRPr="00EF200E">
        <w:rPr>
          <w:bCs/>
          <w:sz w:val="22"/>
          <w:szCs w:val="22"/>
        </w:rPr>
        <w:t xml:space="preserve">bjednatele může být </w:t>
      </w:r>
      <w:r w:rsidR="00763436" w:rsidRPr="00EF200E">
        <w:rPr>
          <w:bCs/>
          <w:sz w:val="22"/>
          <w:szCs w:val="22"/>
        </w:rPr>
        <w:t>po dobu trvání</w:t>
      </w:r>
      <w:r w:rsidRPr="00EF200E">
        <w:rPr>
          <w:bCs/>
          <w:sz w:val="22"/>
          <w:szCs w:val="22"/>
        </w:rPr>
        <w:t xml:space="preserve"> této </w:t>
      </w:r>
      <w:r w:rsidR="00D12ADE" w:rsidRPr="00EF200E">
        <w:rPr>
          <w:bCs/>
          <w:sz w:val="22"/>
          <w:szCs w:val="22"/>
        </w:rPr>
        <w:t>S</w:t>
      </w:r>
      <w:r w:rsidRPr="00EF200E">
        <w:rPr>
          <w:bCs/>
          <w:sz w:val="22"/>
          <w:szCs w:val="22"/>
        </w:rPr>
        <w:t xml:space="preserve">mlouvy rozhodnutím </w:t>
      </w:r>
      <w:r w:rsidR="00D12ADE" w:rsidRPr="00EF200E">
        <w:rPr>
          <w:bCs/>
          <w:sz w:val="22"/>
          <w:szCs w:val="22"/>
        </w:rPr>
        <w:t>O</w:t>
      </w:r>
      <w:r w:rsidRPr="00EF200E">
        <w:rPr>
          <w:bCs/>
          <w:sz w:val="22"/>
          <w:szCs w:val="22"/>
        </w:rPr>
        <w:t xml:space="preserve">bjednatele rozšiřována či zužována, a to mj. v návaznosti na obměnu složení vozového parku </w:t>
      </w:r>
      <w:r w:rsidR="00D12ADE" w:rsidRPr="00EF200E">
        <w:rPr>
          <w:bCs/>
          <w:sz w:val="22"/>
          <w:szCs w:val="22"/>
        </w:rPr>
        <w:t>O</w:t>
      </w:r>
      <w:r w:rsidRPr="00EF200E">
        <w:rPr>
          <w:bCs/>
          <w:sz w:val="22"/>
          <w:szCs w:val="22"/>
        </w:rPr>
        <w:t xml:space="preserve">bjednatele (postupné vyřazování vozidel, pořizování nových vozidel apod.).  </w:t>
      </w:r>
    </w:p>
    <w:p w14:paraId="4D9DD57B" w14:textId="29040FE8" w:rsidR="00CE20F2" w:rsidRPr="00294A30" w:rsidRDefault="001920B4" w:rsidP="00294A30">
      <w:pPr>
        <w:pStyle w:val="Odstavecseseznamem"/>
        <w:spacing w:before="120" w:after="120"/>
        <w:ind w:left="567"/>
        <w:jc w:val="both"/>
        <w:rPr>
          <w:sz w:val="22"/>
          <w:szCs w:val="22"/>
        </w:rPr>
      </w:pPr>
      <w:r w:rsidRPr="00EF200E">
        <w:rPr>
          <w:bCs/>
          <w:sz w:val="22"/>
          <w:szCs w:val="22"/>
        </w:rPr>
        <w:lastRenderedPageBreak/>
        <w:t xml:space="preserve">Smluvní strany se proto dohodly, že </w:t>
      </w:r>
      <w:r w:rsidR="00D12ADE" w:rsidRPr="00EF200E">
        <w:rPr>
          <w:bCs/>
          <w:sz w:val="22"/>
          <w:szCs w:val="22"/>
        </w:rPr>
        <w:t>O</w:t>
      </w:r>
      <w:r w:rsidRPr="00EF200E">
        <w:rPr>
          <w:bCs/>
          <w:sz w:val="22"/>
          <w:szCs w:val="22"/>
        </w:rPr>
        <w:t xml:space="preserve">bjednatel je oprávněn kdykoliv v průběhu </w:t>
      </w:r>
      <w:r w:rsidR="00785147" w:rsidRPr="00EF200E">
        <w:rPr>
          <w:bCs/>
          <w:sz w:val="22"/>
          <w:szCs w:val="22"/>
        </w:rPr>
        <w:t xml:space="preserve">doby trvání </w:t>
      </w:r>
      <w:r w:rsidR="00C4092B" w:rsidRPr="00EF200E">
        <w:rPr>
          <w:bCs/>
          <w:sz w:val="22"/>
          <w:szCs w:val="22"/>
        </w:rPr>
        <w:t>této Smlouvy</w:t>
      </w:r>
      <w:r w:rsidRPr="00EF200E">
        <w:rPr>
          <w:bCs/>
          <w:sz w:val="22"/>
          <w:szCs w:val="22"/>
        </w:rPr>
        <w:t xml:space="preserve"> obměnit složení Stávající flotily, a to i opakovaně (tzv. „kus za kus“), ale i rozšířit </w:t>
      </w:r>
      <w:r w:rsidR="000751C3" w:rsidRPr="00EF200E">
        <w:rPr>
          <w:bCs/>
          <w:sz w:val="22"/>
          <w:szCs w:val="22"/>
        </w:rPr>
        <w:t xml:space="preserve">či </w:t>
      </w:r>
      <w:r w:rsidRPr="00EF200E">
        <w:rPr>
          <w:bCs/>
          <w:sz w:val="22"/>
          <w:szCs w:val="22"/>
        </w:rPr>
        <w:t>zúžit Stávající flotilu (navýšení či snížení celkového počtu vozidel připojených na Systém</w:t>
      </w:r>
      <w:r w:rsidR="000751C3" w:rsidRPr="00EF200E">
        <w:rPr>
          <w:bCs/>
          <w:sz w:val="22"/>
          <w:szCs w:val="22"/>
        </w:rPr>
        <w:t>)</w:t>
      </w:r>
      <w:r w:rsidRPr="00EF200E">
        <w:rPr>
          <w:bCs/>
          <w:sz w:val="22"/>
          <w:szCs w:val="22"/>
        </w:rPr>
        <w:t xml:space="preserve">, </w:t>
      </w:r>
      <w:r w:rsidR="003D1E9A">
        <w:rPr>
          <w:bCs/>
          <w:sz w:val="22"/>
          <w:szCs w:val="22"/>
        </w:rPr>
        <w:br/>
      </w:r>
      <w:r w:rsidRPr="00EF200E">
        <w:rPr>
          <w:bCs/>
          <w:sz w:val="22"/>
          <w:szCs w:val="22"/>
        </w:rPr>
        <w:t xml:space="preserve">a z toho důvodu učinily </w:t>
      </w:r>
      <w:r w:rsidR="004418C1" w:rsidRPr="00EF200E">
        <w:rPr>
          <w:bCs/>
          <w:sz w:val="22"/>
          <w:szCs w:val="22"/>
        </w:rPr>
        <w:t>P</w:t>
      </w:r>
      <w:r w:rsidRPr="00EF200E">
        <w:rPr>
          <w:bCs/>
          <w:sz w:val="22"/>
          <w:szCs w:val="22"/>
        </w:rPr>
        <w:t xml:space="preserve">ředmětem </w:t>
      </w:r>
      <w:r w:rsidR="00D12ADE" w:rsidRPr="00EF200E">
        <w:rPr>
          <w:bCs/>
          <w:sz w:val="22"/>
          <w:szCs w:val="22"/>
        </w:rPr>
        <w:t>S</w:t>
      </w:r>
      <w:r w:rsidRPr="00EF200E">
        <w:rPr>
          <w:bCs/>
          <w:sz w:val="22"/>
          <w:szCs w:val="22"/>
        </w:rPr>
        <w:t xml:space="preserve">mlouvy </w:t>
      </w:r>
      <w:r w:rsidR="00D12ADE" w:rsidRPr="00EF200E">
        <w:rPr>
          <w:bCs/>
          <w:sz w:val="22"/>
          <w:szCs w:val="22"/>
        </w:rPr>
        <w:t xml:space="preserve">rovněž </w:t>
      </w:r>
      <w:r w:rsidRPr="00EF200E">
        <w:rPr>
          <w:bCs/>
          <w:sz w:val="22"/>
          <w:szCs w:val="22"/>
        </w:rPr>
        <w:t xml:space="preserve">provedení </w:t>
      </w:r>
      <w:r w:rsidR="00D12ADE" w:rsidRPr="00EF200E">
        <w:rPr>
          <w:bCs/>
          <w:sz w:val="22"/>
          <w:szCs w:val="22"/>
        </w:rPr>
        <w:t>Od</w:t>
      </w:r>
      <w:r w:rsidRPr="00EF200E">
        <w:rPr>
          <w:bCs/>
          <w:sz w:val="22"/>
          <w:szCs w:val="22"/>
        </w:rPr>
        <w:t xml:space="preserve">instalace, </w:t>
      </w:r>
      <w:r w:rsidR="00D12ADE" w:rsidRPr="00EF200E">
        <w:rPr>
          <w:bCs/>
          <w:sz w:val="22"/>
          <w:szCs w:val="22"/>
        </w:rPr>
        <w:t xml:space="preserve">Dodatečné dodávky Zařízení a </w:t>
      </w:r>
      <w:proofErr w:type="spellStart"/>
      <w:r w:rsidRPr="00EF200E">
        <w:rPr>
          <w:bCs/>
          <w:sz w:val="22"/>
          <w:szCs w:val="22"/>
        </w:rPr>
        <w:t>Doinstalace</w:t>
      </w:r>
      <w:proofErr w:type="spellEnd"/>
      <w:r w:rsidRPr="00EF200E">
        <w:rPr>
          <w:bCs/>
          <w:sz w:val="22"/>
          <w:szCs w:val="22"/>
        </w:rPr>
        <w:t>.</w:t>
      </w:r>
    </w:p>
    <w:p w14:paraId="3B13BDE7" w14:textId="77777777" w:rsidR="00236A0A" w:rsidRPr="00EF200E" w:rsidRDefault="001920B4" w:rsidP="00294A30">
      <w:pPr>
        <w:pStyle w:val="Odstavecseseznamem"/>
        <w:spacing w:before="120" w:after="120"/>
        <w:ind w:left="567"/>
        <w:jc w:val="both"/>
        <w:rPr>
          <w:bCs/>
          <w:sz w:val="22"/>
          <w:szCs w:val="22"/>
        </w:rPr>
      </w:pPr>
      <w:r w:rsidRPr="00EF200E">
        <w:rPr>
          <w:bCs/>
          <w:sz w:val="22"/>
          <w:szCs w:val="22"/>
        </w:rPr>
        <w:t xml:space="preserve">Bude-li </w:t>
      </w:r>
      <w:r w:rsidR="00D12ADE" w:rsidRPr="00EF200E">
        <w:rPr>
          <w:bCs/>
          <w:sz w:val="22"/>
          <w:szCs w:val="22"/>
        </w:rPr>
        <w:t>O</w:t>
      </w:r>
      <w:r w:rsidRPr="00EF200E">
        <w:rPr>
          <w:bCs/>
          <w:sz w:val="22"/>
          <w:szCs w:val="22"/>
        </w:rPr>
        <w:t xml:space="preserve">bjednatel požadovat provedení </w:t>
      </w:r>
      <w:r w:rsidR="00D12ADE" w:rsidRPr="00EF200E">
        <w:rPr>
          <w:bCs/>
          <w:sz w:val="22"/>
          <w:szCs w:val="22"/>
        </w:rPr>
        <w:t xml:space="preserve">Odinstalace, Dodatečné dodávky Zařízení </w:t>
      </w:r>
      <w:r w:rsidR="00A8764C" w:rsidRPr="00EF200E">
        <w:rPr>
          <w:bCs/>
          <w:sz w:val="22"/>
          <w:szCs w:val="22"/>
        </w:rPr>
        <w:t xml:space="preserve">nebo </w:t>
      </w:r>
      <w:proofErr w:type="spellStart"/>
      <w:r w:rsidR="00D12ADE" w:rsidRPr="00EF200E">
        <w:rPr>
          <w:bCs/>
          <w:sz w:val="22"/>
          <w:szCs w:val="22"/>
        </w:rPr>
        <w:t>Doinstalace</w:t>
      </w:r>
      <w:proofErr w:type="spellEnd"/>
      <w:r w:rsidRPr="00EF200E">
        <w:rPr>
          <w:bCs/>
          <w:sz w:val="22"/>
          <w:szCs w:val="22"/>
        </w:rPr>
        <w:t xml:space="preserve">, za tímto účelem odešle </w:t>
      </w:r>
      <w:r w:rsidR="00A8764C" w:rsidRPr="00EF200E">
        <w:rPr>
          <w:bCs/>
          <w:sz w:val="22"/>
          <w:szCs w:val="22"/>
        </w:rPr>
        <w:t>Z</w:t>
      </w:r>
      <w:r w:rsidRPr="00EF200E">
        <w:rPr>
          <w:bCs/>
          <w:sz w:val="22"/>
          <w:szCs w:val="22"/>
        </w:rPr>
        <w:t xml:space="preserve">hotoviteli </w:t>
      </w:r>
      <w:r w:rsidR="004B4BE9" w:rsidRPr="00EF200E">
        <w:rPr>
          <w:bCs/>
          <w:sz w:val="22"/>
          <w:szCs w:val="22"/>
        </w:rPr>
        <w:t xml:space="preserve">písemný </w:t>
      </w:r>
      <w:r w:rsidRPr="00EF200E">
        <w:rPr>
          <w:bCs/>
          <w:sz w:val="22"/>
          <w:szCs w:val="22"/>
        </w:rPr>
        <w:t xml:space="preserve">požadavek, ve kterém specifikuje zejména počet a typ vozidel, kterých se </w:t>
      </w:r>
      <w:r w:rsidR="00A8764C" w:rsidRPr="00EF200E">
        <w:rPr>
          <w:bCs/>
          <w:sz w:val="22"/>
          <w:szCs w:val="22"/>
        </w:rPr>
        <w:t>požadované plnění</w:t>
      </w:r>
      <w:r w:rsidRPr="00EF200E">
        <w:rPr>
          <w:bCs/>
          <w:sz w:val="22"/>
          <w:szCs w:val="22"/>
        </w:rPr>
        <w:t xml:space="preserve"> týká</w:t>
      </w:r>
      <w:r w:rsidR="00AA0E10" w:rsidRPr="00EF200E">
        <w:rPr>
          <w:bCs/>
          <w:sz w:val="22"/>
          <w:szCs w:val="22"/>
        </w:rPr>
        <w:t xml:space="preserve"> a Zhotovitel toto Plnění Zhotovitele poskytne ve lhůtách uvedených dále</w:t>
      </w:r>
      <w:r w:rsidRPr="00EF200E">
        <w:rPr>
          <w:bCs/>
          <w:sz w:val="22"/>
          <w:szCs w:val="22"/>
        </w:rPr>
        <w:t xml:space="preserve">. </w:t>
      </w:r>
    </w:p>
    <w:p w14:paraId="7F69282C" w14:textId="77777777" w:rsidR="00C10A89" w:rsidRPr="00EF200E" w:rsidRDefault="00C10A89" w:rsidP="00294A30">
      <w:pPr>
        <w:pStyle w:val="Odstavecseseznamem"/>
        <w:spacing w:before="120" w:after="120"/>
        <w:ind w:left="567"/>
        <w:jc w:val="both"/>
        <w:rPr>
          <w:bCs/>
          <w:sz w:val="22"/>
          <w:szCs w:val="22"/>
        </w:rPr>
      </w:pPr>
      <w:r w:rsidRPr="00EF200E">
        <w:rPr>
          <w:bCs/>
          <w:sz w:val="22"/>
          <w:szCs w:val="22"/>
        </w:rPr>
        <w:t xml:space="preserve">Odinstalované Zařízení Zhotovitel předá </w:t>
      </w:r>
      <w:r w:rsidR="00C66626" w:rsidRPr="00EF200E">
        <w:rPr>
          <w:bCs/>
          <w:sz w:val="22"/>
          <w:szCs w:val="22"/>
        </w:rPr>
        <w:t xml:space="preserve">bez zbytečného odkladu </w:t>
      </w:r>
      <w:r w:rsidRPr="00EF200E">
        <w:rPr>
          <w:bCs/>
          <w:sz w:val="22"/>
          <w:szCs w:val="22"/>
        </w:rPr>
        <w:t>Objednateli k uskladnění.</w:t>
      </w:r>
    </w:p>
    <w:p w14:paraId="00371759" w14:textId="77777777" w:rsidR="00E06E2C" w:rsidRPr="00EF200E" w:rsidRDefault="00E06E2C" w:rsidP="00294A30">
      <w:pPr>
        <w:pStyle w:val="Odstavecseseznamem"/>
        <w:spacing w:before="120" w:after="120"/>
        <w:ind w:left="567"/>
        <w:jc w:val="both"/>
        <w:rPr>
          <w:bCs/>
          <w:sz w:val="22"/>
          <w:szCs w:val="22"/>
        </w:rPr>
      </w:pPr>
      <w:r w:rsidRPr="00EF200E">
        <w:rPr>
          <w:bCs/>
          <w:sz w:val="22"/>
          <w:szCs w:val="22"/>
        </w:rPr>
        <w:t xml:space="preserve">Pro Dodatečnou dodávku Zařízení se použije odst. 2.2. této Smlouvy. Pro </w:t>
      </w:r>
      <w:proofErr w:type="spellStart"/>
      <w:r w:rsidRPr="00EF200E">
        <w:rPr>
          <w:bCs/>
          <w:sz w:val="22"/>
          <w:szCs w:val="22"/>
        </w:rPr>
        <w:t>Doinstalaci</w:t>
      </w:r>
      <w:proofErr w:type="spellEnd"/>
      <w:r w:rsidRPr="00EF200E">
        <w:rPr>
          <w:bCs/>
          <w:sz w:val="22"/>
          <w:szCs w:val="22"/>
        </w:rPr>
        <w:t xml:space="preserve"> se použije odst. 2.3. této Smlouvy</w:t>
      </w:r>
      <w:r w:rsidR="007F5542" w:rsidRPr="00EF200E">
        <w:rPr>
          <w:bCs/>
          <w:sz w:val="22"/>
          <w:szCs w:val="22"/>
        </w:rPr>
        <w:t xml:space="preserve">, </w:t>
      </w:r>
      <w:r w:rsidR="004F64A1" w:rsidRPr="00EF200E">
        <w:rPr>
          <w:bCs/>
          <w:sz w:val="22"/>
          <w:szCs w:val="22"/>
        </w:rPr>
        <w:t>nebude-li dohodnuto jinak</w:t>
      </w:r>
      <w:r w:rsidRPr="00EF200E">
        <w:rPr>
          <w:bCs/>
          <w:sz w:val="22"/>
          <w:szCs w:val="22"/>
        </w:rPr>
        <w:t>.</w:t>
      </w:r>
    </w:p>
    <w:p w14:paraId="5C877271" w14:textId="77777777" w:rsidR="006831C6" w:rsidRPr="00EF200E" w:rsidRDefault="001720A4" w:rsidP="00294A30">
      <w:pPr>
        <w:pStyle w:val="Odstavecseseznamem"/>
        <w:spacing w:before="120" w:after="120"/>
        <w:ind w:left="567"/>
        <w:jc w:val="both"/>
        <w:rPr>
          <w:bCs/>
          <w:sz w:val="22"/>
          <w:szCs w:val="22"/>
        </w:rPr>
      </w:pPr>
      <w:r w:rsidRPr="00EF200E">
        <w:rPr>
          <w:bCs/>
          <w:sz w:val="22"/>
          <w:szCs w:val="22"/>
        </w:rPr>
        <w:t>Řádné p</w:t>
      </w:r>
      <w:r w:rsidR="006831C6" w:rsidRPr="00EF200E">
        <w:rPr>
          <w:bCs/>
          <w:sz w:val="22"/>
          <w:szCs w:val="22"/>
        </w:rPr>
        <w:t xml:space="preserve">rovedení </w:t>
      </w:r>
      <w:proofErr w:type="spellStart"/>
      <w:r w:rsidR="00FC48F3" w:rsidRPr="00EF200E">
        <w:rPr>
          <w:bCs/>
          <w:sz w:val="22"/>
          <w:szCs w:val="22"/>
        </w:rPr>
        <w:t>Doinstalace</w:t>
      </w:r>
      <w:proofErr w:type="spellEnd"/>
      <w:r w:rsidR="006831C6" w:rsidRPr="00EF200E">
        <w:rPr>
          <w:bCs/>
          <w:sz w:val="22"/>
          <w:szCs w:val="22"/>
        </w:rPr>
        <w:t xml:space="preserve"> bude</w:t>
      </w:r>
      <w:r w:rsidRPr="00EF200E">
        <w:rPr>
          <w:bCs/>
          <w:sz w:val="22"/>
          <w:szCs w:val="22"/>
        </w:rPr>
        <w:t xml:space="preserve"> osvědčeno podpisem</w:t>
      </w:r>
      <w:r w:rsidR="006831C6" w:rsidRPr="00EF200E">
        <w:rPr>
          <w:bCs/>
          <w:sz w:val="22"/>
          <w:szCs w:val="22"/>
        </w:rPr>
        <w:t xml:space="preserve"> </w:t>
      </w:r>
      <w:r w:rsidR="00803CC7" w:rsidRPr="00EF200E">
        <w:rPr>
          <w:bCs/>
          <w:sz w:val="22"/>
          <w:szCs w:val="22"/>
        </w:rPr>
        <w:t>a</w:t>
      </w:r>
      <w:r w:rsidR="006831C6" w:rsidRPr="00EF200E">
        <w:rPr>
          <w:bCs/>
          <w:sz w:val="22"/>
          <w:szCs w:val="22"/>
        </w:rPr>
        <w:t>kceptační</w:t>
      </w:r>
      <w:r w:rsidRPr="00EF200E">
        <w:rPr>
          <w:bCs/>
          <w:sz w:val="22"/>
          <w:szCs w:val="22"/>
        </w:rPr>
        <w:t>ho</w:t>
      </w:r>
      <w:r w:rsidR="006831C6" w:rsidRPr="00EF200E">
        <w:rPr>
          <w:bCs/>
          <w:sz w:val="22"/>
          <w:szCs w:val="22"/>
        </w:rPr>
        <w:t xml:space="preserve"> protokol</w:t>
      </w:r>
      <w:r w:rsidRPr="00EF200E">
        <w:rPr>
          <w:bCs/>
          <w:sz w:val="22"/>
          <w:szCs w:val="22"/>
        </w:rPr>
        <w:t>u</w:t>
      </w:r>
      <w:r w:rsidR="00350BCD" w:rsidRPr="00EF200E">
        <w:rPr>
          <w:bCs/>
          <w:sz w:val="22"/>
          <w:szCs w:val="22"/>
        </w:rPr>
        <w:t>. Tento</w:t>
      </w:r>
      <w:r w:rsidRPr="00EF200E">
        <w:rPr>
          <w:bCs/>
          <w:sz w:val="22"/>
          <w:szCs w:val="22"/>
        </w:rPr>
        <w:t xml:space="preserve"> bude rovněž zahrnovat </w:t>
      </w:r>
      <w:r w:rsidR="001B5B89" w:rsidRPr="00EF200E">
        <w:rPr>
          <w:bCs/>
          <w:sz w:val="22"/>
          <w:szCs w:val="22"/>
        </w:rPr>
        <w:t xml:space="preserve">akceptaci </w:t>
      </w:r>
      <w:r w:rsidRPr="00EF200E">
        <w:rPr>
          <w:bCs/>
          <w:sz w:val="22"/>
          <w:szCs w:val="22"/>
        </w:rPr>
        <w:t xml:space="preserve">Dodatečné dodávky Zařízení v případě, že </w:t>
      </w:r>
      <w:proofErr w:type="spellStart"/>
      <w:r w:rsidRPr="00EF200E">
        <w:rPr>
          <w:bCs/>
          <w:sz w:val="22"/>
          <w:szCs w:val="22"/>
        </w:rPr>
        <w:t>Doinstalaci</w:t>
      </w:r>
      <w:proofErr w:type="spellEnd"/>
      <w:r w:rsidRPr="00EF200E">
        <w:rPr>
          <w:bCs/>
          <w:sz w:val="22"/>
          <w:szCs w:val="22"/>
        </w:rPr>
        <w:t xml:space="preserve"> předcházela takováto Dodatečná dodávka Zařízení</w:t>
      </w:r>
      <w:r w:rsidR="006831C6" w:rsidRPr="00EF200E">
        <w:rPr>
          <w:bCs/>
          <w:sz w:val="22"/>
          <w:szCs w:val="22"/>
        </w:rPr>
        <w:t>.</w:t>
      </w:r>
    </w:p>
    <w:p w14:paraId="533E5356" w14:textId="75E81E44" w:rsidR="003152C2" w:rsidRPr="00EF200E" w:rsidRDefault="003152C2" w:rsidP="00294A30">
      <w:pPr>
        <w:pStyle w:val="rove2"/>
        <w:widowControl w:val="0"/>
        <w:numPr>
          <w:ilvl w:val="1"/>
          <w:numId w:val="18"/>
        </w:numPr>
        <w:spacing w:before="120"/>
        <w:ind w:left="567" w:hanging="567"/>
        <w:rPr>
          <w:b/>
          <w:bCs/>
          <w:sz w:val="22"/>
          <w:szCs w:val="22"/>
        </w:rPr>
      </w:pPr>
      <w:r w:rsidRPr="00EF200E">
        <w:rPr>
          <w:b/>
          <w:bCs/>
          <w:sz w:val="22"/>
          <w:szCs w:val="22"/>
        </w:rPr>
        <w:t>Mimozáruční servis</w:t>
      </w:r>
    </w:p>
    <w:p w14:paraId="190FDCE4" w14:textId="7E23ECF8" w:rsidR="004B4BE9" w:rsidRPr="00EF200E" w:rsidRDefault="004B4BE9" w:rsidP="00294A30">
      <w:pPr>
        <w:pStyle w:val="Odstavecseseznamem"/>
        <w:spacing w:before="120" w:after="120"/>
        <w:ind w:left="567"/>
        <w:jc w:val="both"/>
        <w:rPr>
          <w:bCs/>
          <w:sz w:val="22"/>
          <w:szCs w:val="22"/>
        </w:rPr>
      </w:pPr>
      <w:r w:rsidRPr="00EF200E">
        <w:rPr>
          <w:bCs/>
          <w:sz w:val="22"/>
          <w:szCs w:val="22"/>
        </w:rPr>
        <w:t>Mimozáručním servisem</w:t>
      </w:r>
      <w:r w:rsidR="001920B4" w:rsidRPr="00EF200E">
        <w:rPr>
          <w:bCs/>
          <w:sz w:val="22"/>
          <w:szCs w:val="22"/>
        </w:rPr>
        <w:t xml:space="preserve"> se rozumí jakákoliv oprava, </w:t>
      </w:r>
      <w:r w:rsidR="00785147" w:rsidRPr="00EF200E">
        <w:rPr>
          <w:bCs/>
          <w:sz w:val="22"/>
          <w:szCs w:val="22"/>
        </w:rPr>
        <w:t>kterou</w:t>
      </w:r>
      <w:r w:rsidR="001920B4" w:rsidRPr="00EF200E">
        <w:rPr>
          <w:bCs/>
          <w:sz w:val="22"/>
          <w:szCs w:val="22"/>
        </w:rPr>
        <w:t xml:space="preserve"> </w:t>
      </w:r>
      <w:r w:rsidR="006831C6" w:rsidRPr="00EF200E">
        <w:rPr>
          <w:bCs/>
          <w:sz w:val="22"/>
          <w:szCs w:val="22"/>
        </w:rPr>
        <w:t>nekryje</w:t>
      </w:r>
      <w:r w:rsidRPr="00EF200E">
        <w:rPr>
          <w:bCs/>
          <w:sz w:val="22"/>
          <w:szCs w:val="22"/>
        </w:rPr>
        <w:t xml:space="preserve"> záruk</w:t>
      </w:r>
      <w:r w:rsidR="006831C6" w:rsidRPr="00EF200E">
        <w:rPr>
          <w:bCs/>
          <w:sz w:val="22"/>
          <w:szCs w:val="22"/>
        </w:rPr>
        <w:t>a</w:t>
      </w:r>
      <w:r w:rsidRPr="00EF200E">
        <w:rPr>
          <w:bCs/>
          <w:sz w:val="22"/>
          <w:szCs w:val="22"/>
        </w:rPr>
        <w:t xml:space="preserve"> dle této Smlouvy</w:t>
      </w:r>
      <w:r w:rsidR="001920B4" w:rsidRPr="00EF200E">
        <w:rPr>
          <w:bCs/>
          <w:sz w:val="22"/>
          <w:szCs w:val="22"/>
        </w:rPr>
        <w:t xml:space="preserve">, tj. zejména </w:t>
      </w:r>
      <w:r w:rsidR="00785147" w:rsidRPr="00EF200E">
        <w:rPr>
          <w:bCs/>
          <w:sz w:val="22"/>
          <w:szCs w:val="22"/>
        </w:rPr>
        <w:t xml:space="preserve">jakákoliv oprava </w:t>
      </w:r>
      <w:r w:rsidR="001920B4" w:rsidRPr="00EF200E">
        <w:rPr>
          <w:bCs/>
          <w:sz w:val="22"/>
          <w:szCs w:val="22"/>
        </w:rPr>
        <w:t xml:space="preserve">z důvodu úmyslného či neúmyslného poškození </w:t>
      </w:r>
      <w:r w:rsidRPr="00EF200E">
        <w:rPr>
          <w:bCs/>
          <w:sz w:val="22"/>
          <w:szCs w:val="22"/>
        </w:rPr>
        <w:t xml:space="preserve">Zařízení </w:t>
      </w:r>
      <w:r w:rsidR="001920B4" w:rsidRPr="00EF200E">
        <w:rPr>
          <w:bCs/>
          <w:sz w:val="22"/>
          <w:szCs w:val="22"/>
        </w:rPr>
        <w:t>třetí stran</w:t>
      </w:r>
      <w:r w:rsidRPr="00EF200E">
        <w:rPr>
          <w:bCs/>
          <w:sz w:val="22"/>
          <w:szCs w:val="22"/>
        </w:rPr>
        <w:t>ou</w:t>
      </w:r>
      <w:r w:rsidR="001920B4" w:rsidRPr="00EF200E">
        <w:rPr>
          <w:bCs/>
          <w:sz w:val="22"/>
          <w:szCs w:val="22"/>
        </w:rPr>
        <w:t xml:space="preserve"> (např. vandalismus), </w:t>
      </w:r>
      <w:r w:rsidR="008906E0" w:rsidRPr="00EF200E">
        <w:rPr>
          <w:bCs/>
          <w:sz w:val="22"/>
          <w:szCs w:val="22"/>
        </w:rPr>
        <w:t xml:space="preserve">při </w:t>
      </w:r>
      <w:r w:rsidR="001920B4" w:rsidRPr="00EF200E">
        <w:rPr>
          <w:bCs/>
          <w:sz w:val="22"/>
          <w:szCs w:val="22"/>
        </w:rPr>
        <w:t>dopravní nehod</w:t>
      </w:r>
      <w:r w:rsidR="008906E0" w:rsidRPr="00EF200E">
        <w:rPr>
          <w:bCs/>
          <w:sz w:val="22"/>
          <w:szCs w:val="22"/>
        </w:rPr>
        <w:t>ě</w:t>
      </w:r>
      <w:r w:rsidR="001920B4" w:rsidRPr="00EF200E">
        <w:rPr>
          <w:bCs/>
          <w:sz w:val="22"/>
          <w:szCs w:val="22"/>
        </w:rPr>
        <w:t xml:space="preserve">, nebo z důvodu vyšší moci. </w:t>
      </w:r>
    </w:p>
    <w:p w14:paraId="1099D7B8" w14:textId="26BD853A" w:rsidR="001920B4" w:rsidRPr="00EF200E" w:rsidRDefault="001920B4" w:rsidP="00294A30">
      <w:pPr>
        <w:pStyle w:val="Odstavecseseznamem"/>
        <w:spacing w:before="120" w:after="120"/>
        <w:ind w:left="567"/>
        <w:jc w:val="both"/>
        <w:rPr>
          <w:bCs/>
          <w:sz w:val="22"/>
          <w:szCs w:val="22"/>
        </w:rPr>
      </w:pPr>
      <w:r w:rsidRPr="00EF200E">
        <w:rPr>
          <w:bCs/>
          <w:sz w:val="22"/>
          <w:szCs w:val="22"/>
        </w:rPr>
        <w:t xml:space="preserve">V takovém případě je </w:t>
      </w:r>
      <w:r w:rsidR="004B4BE9" w:rsidRPr="00EF200E">
        <w:rPr>
          <w:bCs/>
          <w:sz w:val="22"/>
          <w:szCs w:val="22"/>
        </w:rPr>
        <w:t>Z</w:t>
      </w:r>
      <w:r w:rsidRPr="00EF200E">
        <w:rPr>
          <w:bCs/>
          <w:sz w:val="22"/>
          <w:szCs w:val="22"/>
        </w:rPr>
        <w:t xml:space="preserve">hotovitel povinen </w:t>
      </w:r>
      <w:r w:rsidR="004B4BE9" w:rsidRPr="00EF200E">
        <w:rPr>
          <w:bCs/>
          <w:sz w:val="22"/>
          <w:szCs w:val="22"/>
        </w:rPr>
        <w:t>Mimozáruční servis</w:t>
      </w:r>
      <w:r w:rsidRPr="00EF200E">
        <w:rPr>
          <w:bCs/>
          <w:sz w:val="22"/>
          <w:szCs w:val="22"/>
        </w:rPr>
        <w:t xml:space="preserve"> provést na žádost </w:t>
      </w:r>
      <w:r w:rsidR="004B4BE9" w:rsidRPr="00EF200E">
        <w:rPr>
          <w:bCs/>
          <w:sz w:val="22"/>
          <w:szCs w:val="22"/>
        </w:rPr>
        <w:t>O</w:t>
      </w:r>
      <w:r w:rsidRPr="00EF200E">
        <w:rPr>
          <w:bCs/>
          <w:sz w:val="22"/>
          <w:szCs w:val="22"/>
        </w:rPr>
        <w:t>bjednatele</w:t>
      </w:r>
      <w:r w:rsidR="00AF35B2" w:rsidRPr="00EF200E">
        <w:rPr>
          <w:bCs/>
          <w:sz w:val="22"/>
          <w:szCs w:val="22"/>
        </w:rPr>
        <w:t xml:space="preserve"> či po jeho předchozím schválení</w:t>
      </w:r>
      <w:r w:rsidRPr="00EF200E">
        <w:rPr>
          <w:bCs/>
          <w:sz w:val="22"/>
          <w:szCs w:val="22"/>
        </w:rPr>
        <w:t>.</w:t>
      </w:r>
      <w:r w:rsidR="00AF35B2" w:rsidRPr="00EF200E">
        <w:rPr>
          <w:bCs/>
          <w:sz w:val="22"/>
          <w:szCs w:val="22"/>
        </w:rPr>
        <w:t xml:space="preserve"> Bez předchozího schválení opravy v režimu Mimozáručního servisu ze strany Objednatele nevzniká Zhotoviteli nárok na úhradu opravy v režimu Mimozáručního servisu. </w:t>
      </w:r>
      <w:r w:rsidR="00AC6774" w:rsidRPr="00EF200E">
        <w:rPr>
          <w:sz w:val="22"/>
          <w:szCs w:val="22"/>
        </w:rPr>
        <w:t xml:space="preserve">Není-li touto Smlouvou stanoveno jinak, veškerá oznámení, výzvy, objednávky, žádosti nebo jiná sdělení týkající se Mimozáručního servisu </w:t>
      </w:r>
      <w:r w:rsidR="00221E40" w:rsidRPr="00EF200E">
        <w:rPr>
          <w:sz w:val="22"/>
          <w:szCs w:val="22"/>
        </w:rPr>
        <w:t>budou předávány prostřednictvím Zhotovitelem provozovaného Help Desk</w:t>
      </w:r>
      <w:r w:rsidR="005E7FF1" w:rsidRPr="00EF200E">
        <w:rPr>
          <w:sz w:val="22"/>
          <w:szCs w:val="22"/>
        </w:rPr>
        <w:t>u</w:t>
      </w:r>
      <w:r w:rsidR="00AC6774" w:rsidRPr="00EF200E">
        <w:rPr>
          <w:sz w:val="22"/>
          <w:szCs w:val="22"/>
        </w:rPr>
        <w:t>.</w:t>
      </w:r>
    </w:p>
    <w:p w14:paraId="78F56CDB" w14:textId="01947D9B" w:rsidR="003152C2" w:rsidRPr="00EF200E" w:rsidRDefault="00AF35B2" w:rsidP="00294A30">
      <w:pPr>
        <w:pStyle w:val="Odstavecseseznamem"/>
        <w:spacing w:before="120" w:after="120"/>
        <w:ind w:left="567"/>
        <w:jc w:val="both"/>
        <w:rPr>
          <w:bCs/>
          <w:sz w:val="22"/>
          <w:szCs w:val="22"/>
        </w:rPr>
      </w:pPr>
      <w:r w:rsidRPr="00EF200E">
        <w:rPr>
          <w:bCs/>
          <w:sz w:val="22"/>
          <w:szCs w:val="22"/>
        </w:rPr>
        <w:t>O</w:t>
      </w:r>
      <w:r w:rsidR="001920B4" w:rsidRPr="00EF200E">
        <w:rPr>
          <w:bCs/>
          <w:sz w:val="22"/>
          <w:szCs w:val="22"/>
        </w:rPr>
        <w:t xml:space="preserve"> </w:t>
      </w:r>
      <w:r w:rsidRPr="00EF200E">
        <w:rPr>
          <w:bCs/>
          <w:sz w:val="22"/>
          <w:szCs w:val="22"/>
        </w:rPr>
        <w:t xml:space="preserve">řádně </w:t>
      </w:r>
      <w:r w:rsidR="001920B4" w:rsidRPr="00EF200E">
        <w:rPr>
          <w:bCs/>
          <w:sz w:val="22"/>
          <w:szCs w:val="22"/>
        </w:rPr>
        <w:t>proveden</w:t>
      </w:r>
      <w:r w:rsidRPr="00EF200E">
        <w:rPr>
          <w:bCs/>
          <w:sz w:val="22"/>
          <w:szCs w:val="22"/>
        </w:rPr>
        <w:t>ém</w:t>
      </w:r>
      <w:r w:rsidR="001920B4" w:rsidRPr="00EF200E">
        <w:rPr>
          <w:bCs/>
          <w:sz w:val="22"/>
          <w:szCs w:val="22"/>
        </w:rPr>
        <w:t xml:space="preserve"> </w:t>
      </w:r>
      <w:r w:rsidR="004B4BE9" w:rsidRPr="00EF200E">
        <w:rPr>
          <w:bCs/>
          <w:sz w:val="22"/>
          <w:szCs w:val="22"/>
        </w:rPr>
        <w:t>Mimozáruční</w:t>
      </w:r>
      <w:r w:rsidRPr="00EF200E">
        <w:rPr>
          <w:bCs/>
          <w:sz w:val="22"/>
          <w:szCs w:val="22"/>
        </w:rPr>
        <w:t>m</w:t>
      </w:r>
      <w:r w:rsidR="004B4BE9" w:rsidRPr="00EF200E">
        <w:rPr>
          <w:bCs/>
          <w:sz w:val="22"/>
          <w:szCs w:val="22"/>
        </w:rPr>
        <w:t xml:space="preserve"> servis</w:t>
      </w:r>
      <w:r w:rsidRPr="00EF200E">
        <w:rPr>
          <w:bCs/>
          <w:sz w:val="22"/>
          <w:szCs w:val="22"/>
        </w:rPr>
        <w:t>u</w:t>
      </w:r>
      <w:r w:rsidR="001920B4" w:rsidRPr="00EF200E">
        <w:rPr>
          <w:bCs/>
          <w:sz w:val="22"/>
          <w:szCs w:val="22"/>
        </w:rPr>
        <w:t xml:space="preserve"> bude </w:t>
      </w:r>
      <w:r w:rsidRPr="00EF200E">
        <w:rPr>
          <w:bCs/>
          <w:sz w:val="22"/>
          <w:szCs w:val="22"/>
        </w:rPr>
        <w:t xml:space="preserve">sepsán </w:t>
      </w:r>
      <w:r w:rsidR="000751C3" w:rsidRPr="00EF200E">
        <w:rPr>
          <w:bCs/>
          <w:sz w:val="22"/>
          <w:szCs w:val="22"/>
        </w:rPr>
        <w:t>a</w:t>
      </w:r>
      <w:r w:rsidRPr="00EF200E">
        <w:rPr>
          <w:bCs/>
          <w:sz w:val="22"/>
          <w:szCs w:val="22"/>
        </w:rPr>
        <w:t xml:space="preserve">kceptační </w:t>
      </w:r>
      <w:r w:rsidR="00172BC4" w:rsidRPr="00EF200E">
        <w:rPr>
          <w:bCs/>
          <w:sz w:val="22"/>
          <w:szCs w:val="22"/>
        </w:rPr>
        <w:t>protokol</w:t>
      </w:r>
      <w:r w:rsidR="001920B4" w:rsidRPr="00EF200E">
        <w:rPr>
          <w:bCs/>
          <w:sz w:val="22"/>
          <w:szCs w:val="22"/>
        </w:rPr>
        <w:t>, jehož součástí budou výrobní</w:t>
      </w:r>
      <w:r w:rsidR="00CB6F03" w:rsidRPr="00EF200E">
        <w:rPr>
          <w:bCs/>
          <w:sz w:val="22"/>
          <w:szCs w:val="22"/>
        </w:rPr>
        <w:t>,</w:t>
      </w:r>
      <w:r w:rsidR="001920B4" w:rsidRPr="00EF200E">
        <w:rPr>
          <w:bCs/>
          <w:sz w:val="22"/>
          <w:szCs w:val="22"/>
        </w:rPr>
        <w:t xml:space="preserve"> popř. inventární čísla komponentů a druh opravy, rozpis materiálu a práce</w:t>
      </w:r>
      <w:r w:rsidR="00785147" w:rsidRPr="00EF200E">
        <w:rPr>
          <w:bCs/>
          <w:sz w:val="22"/>
          <w:szCs w:val="22"/>
        </w:rPr>
        <w:t>,</w:t>
      </w:r>
      <w:r w:rsidR="001920B4" w:rsidRPr="00EF200E">
        <w:rPr>
          <w:bCs/>
          <w:sz w:val="22"/>
          <w:szCs w:val="22"/>
        </w:rPr>
        <w:t xml:space="preserve"> včetně časové náročnosti. </w:t>
      </w:r>
    </w:p>
    <w:p w14:paraId="3B65338D" w14:textId="3931DF30" w:rsidR="00960708" w:rsidRPr="00EF200E" w:rsidRDefault="00960708" w:rsidP="00294A30">
      <w:pPr>
        <w:pStyle w:val="rove2"/>
        <w:widowControl w:val="0"/>
        <w:numPr>
          <w:ilvl w:val="1"/>
          <w:numId w:val="18"/>
        </w:numPr>
        <w:spacing w:before="120"/>
        <w:ind w:left="567" w:hanging="567"/>
        <w:rPr>
          <w:b/>
          <w:bCs/>
          <w:sz w:val="22"/>
          <w:szCs w:val="22"/>
        </w:rPr>
      </w:pPr>
      <w:r w:rsidRPr="00EF200E">
        <w:rPr>
          <w:b/>
          <w:bCs/>
          <w:sz w:val="22"/>
          <w:szCs w:val="22"/>
        </w:rPr>
        <w:t>Pozáruční servis</w:t>
      </w:r>
    </w:p>
    <w:p w14:paraId="4A82A9C6" w14:textId="6D5476A5" w:rsidR="008644BD" w:rsidRPr="00EF200E" w:rsidRDefault="00960708" w:rsidP="00294A30">
      <w:pPr>
        <w:pStyle w:val="Odstavecseseznamem"/>
        <w:spacing w:before="120" w:after="120"/>
        <w:ind w:left="567"/>
        <w:jc w:val="both"/>
        <w:rPr>
          <w:bCs/>
          <w:sz w:val="22"/>
          <w:szCs w:val="22"/>
        </w:rPr>
      </w:pPr>
      <w:r w:rsidRPr="00EF200E">
        <w:rPr>
          <w:bCs/>
          <w:sz w:val="22"/>
          <w:szCs w:val="22"/>
        </w:rPr>
        <w:t>Pozáručním servisem se rozumí jakákoliv oprava, která nastala po</w:t>
      </w:r>
      <w:r w:rsidR="00A34F57" w:rsidRPr="00EF200E">
        <w:rPr>
          <w:bCs/>
          <w:sz w:val="22"/>
          <w:szCs w:val="22"/>
        </w:rPr>
        <w:t xml:space="preserve"> uplynutí záruční doby až do konce </w:t>
      </w:r>
      <w:r w:rsidR="008644BD" w:rsidRPr="00EF200E">
        <w:rPr>
          <w:bCs/>
          <w:sz w:val="22"/>
          <w:szCs w:val="22"/>
        </w:rPr>
        <w:t xml:space="preserve">doby </w:t>
      </w:r>
      <w:r w:rsidR="009957BC">
        <w:rPr>
          <w:bCs/>
          <w:sz w:val="22"/>
          <w:szCs w:val="22"/>
        </w:rPr>
        <w:t>G</w:t>
      </w:r>
      <w:r w:rsidR="008644BD" w:rsidRPr="00EF200E">
        <w:rPr>
          <w:bCs/>
          <w:sz w:val="22"/>
          <w:szCs w:val="22"/>
        </w:rPr>
        <w:t>arantované životnosti</w:t>
      </w:r>
      <w:r w:rsidR="00F97FC9" w:rsidRPr="00EF200E">
        <w:rPr>
          <w:bCs/>
          <w:sz w:val="22"/>
          <w:szCs w:val="22"/>
        </w:rPr>
        <w:t>.</w:t>
      </w:r>
    </w:p>
    <w:p w14:paraId="045BE486" w14:textId="4DA96CC1" w:rsidR="00F97FC9" w:rsidRPr="00EF200E" w:rsidRDefault="00F97FC9" w:rsidP="00294A30">
      <w:pPr>
        <w:pStyle w:val="Odstavecseseznamem"/>
        <w:spacing w:before="120" w:after="120"/>
        <w:ind w:left="567"/>
        <w:jc w:val="both"/>
        <w:rPr>
          <w:bCs/>
          <w:sz w:val="22"/>
          <w:szCs w:val="22"/>
        </w:rPr>
      </w:pPr>
      <w:r w:rsidRPr="00EF200E">
        <w:rPr>
          <w:bCs/>
          <w:sz w:val="22"/>
          <w:szCs w:val="22"/>
        </w:rPr>
        <w:t>V takovém případě je Zhotovitel povinen Pozáruční servis provést na žádost Objednatele či po jeho předchozím schválení.</w:t>
      </w:r>
      <w:r w:rsidR="009266A7" w:rsidRPr="00EF200E">
        <w:rPr>
          <w:bCs/>
          <w:sz w:val="22"/>
          <w:szCs w:val="22"/>
        </w:rPr>
        <w:t xml:space="preserve"> </w:t>
      </w:r>
      <w:r w:rsidRPr="00EF200E">
        <w:rPr>
          <w:bCs/>
          <w:sz w:val="22"/>
          <w:szCs w:val="22"/>
        </w:rPr>
        <w:t xml:space="preserve">Bez předchozího schválení opravy v režimu </w:t>
      </w:r>
      <w:r w:rsidR="00C97E26" w:rsidRPr="00EF200E">
        <w:rPr>
          <w:bCs/>
          <w:sz w:val="22"/>
          <w:szCs w:val="22"/>
        </w:rPr>
        <w:t>Po</w:t>
      </w:r>
      <w:r w:rsidRPr="00EF200E">
        <w:rPr>
          <w:bCs/>
          <w:sz w:val="22"/>
          <w:szCs w:val="22"/>
        </w:rPr>
        <w:t xml:space="preserve">záručního servisu ze strany Objednatele nevzniká Zhotoviteli nárok na úhradu opravy v režimu </w:t>
      </w:r>
      <w:r w:rsidR="009266A7" w:rsidRPr="00EF200E">
        <w:rPr>
          <w:bCs/>
          <w:sz w:val="22"/>
          <w:szCs w:val="22"/>
        </w:rPr>
        <w:t>Po</w:t>
      </w:r>
      <w:r w:rsidRPr="00EF200E">
        <w:rPr>
          <w:bCs/>
          <w:sz w:val="22"/>
          <w:szCs w:val="22"/>
        </w:rPr>
        <w:t xml:space="preserve">záručního servisu. </w:t>
      </w:r>
      <w:r w:rsidRPr="00EF200E">
        <w:rPr>
          <w:sz w:val="22"/>
          <w:szCs w:val="22"/>
        </w:rPr>
        <w:t xml:space="preserve">Není-li touto Smlouvou stanoveno jinak, veškerá oznámení, výzvy, objednávky, žádosti nebo jiná sdělení týkající se </w:t>
      </w:r>
      <w:r w:rsidR="009266A7" w:rsidRPr="00EF200E">
        <w:rPr>
          <w:sz w:val="22"/>
          <w:szCs w:val="22"/>
        </w:rPr>
        <w:t>Po</w:t>
      </w:r>
      <w:r w:rsidRPr="00EF200E">
        <w:rPr>
          <w:sz w:val="22"/>
          <w:szCs w:val="22"/>
        </w:rPr>
        <w:t>záručního servisu budou předávány prostřednictvím Zhotovitelem provozovaného Help Desku.</w:t>
      </w:r>
    </w:p>
    <w:p w14:paraId="545AA2D3" w14:textId="30384071" w:rsidR="00F97FC9" w:rsidRPr="00EF200E" w:rsidRDefault="00F97FC9" w:rsidP="00294A30">
      <w:pPr>
        <w:pStyle w:val="Odstavecseseznamem"/>
        <w:spacing w:before="120" w:after="120"/>
        <w:ind w:left="567"/>
        <w:jc w:val="both"/>
        <w:rPr>
          <w:bCs/>
          <w:sz w:val="22"/>
          <w:szCs w:val="22"/>
        </w:rPr>
      </w:pPr>
      <w:r w:rsidRPr="00EF200E">
        <w:rPr>
          <w:bCs/>
          <w:sz w:val="22"/>
          <w:szCs w:val="22"/>
        </w:rPr>
        <w:t xml:space="preserve">O řádně provedeném </w:t>
      </w:r>
      <w:r w:rsidR="009266A7" w:rsidRPr="00EF200E">
        <w:rPr>
          <w:bCs/>
          <w:sz w:val="22"/>
          <w:szCs w:val="22"/>
        </w:rPr>
        <w:t>Po</w:t>
      </w:r>
      <w:r w:rsidRPr="00EF200E">
        <w:rPr>
          <w:bCs/>
          <w:sz w:val="22"/>
          <w:szCs w:val="22"/>
        </w:rPr>
        <w:t xml:space="preserve">záručním servisu bude sepsán akceptační protokol, jehož součástí budou výrobní, popř. inventární čísla komponentů a druh opravy, rozpis materiálu a práce, včetně časové náročnosti. </w:t>
      </w:r>
    </w:p>
    <w:p w14:paraId="2BFA4A88" w14:textId="0970BD03" w:rsidR="001C4BAB" w:rsidRPr="00EF200E" w:rsidRDefault="009266A7" w:rsidP="00294A30">
      <w:pPr>
        <w:pStyle w:val="Odstavecseseznamem"/>
        <w:spacing w:before="120" w:after="120"/>
        <w:ind w:left="567"/>
        <w:jc w:val="both"/>
        <w:rPr>
          <w:bCs/>
          <w:sz w:val="22"/>
          <w:szCs w:val="22"/>
        </w:rPr>
      </w:pPr>
      <w:r w:rsidRPr="00EF200E">
        <w:rPr>
          <w:bCs/>
          <w:sz w:val="22"/>
          <w:szCs w:val="22"/>
        </w:rPr>
        <w:t>Objednatel je oprávněn, nikoliv však povinen, využít služeb Pozáručního servisu ze strany Zhotovitele</w:t>
      </w:r>
      <w:r w:rsidR="00566D60" w:rsidRPr="00EF200E">
        <w:rPr>
          <w:bCs/>
          <w:sz w:val="22"/>
          <w:szCs w:val="22"/>
        </w:rPr>
        <w:t>. Tzn., že je možné, aby si zajistil Pozáruční servis vlastními silami či prostřednictvím třetí osoby.</w:t>
      </w:r>
    </w:p>
    <w:p w14:paraId="7A5E048B" w14:textId="296ADACF" w:rsidR="003152C2" w:rsidRPr="00EF200E" w:rsidRDefault="003152C2" w:rsidP="00294A30">
      <w:pPr>
        <w:pStyle w:val="rove2"/>
        <w:widowControl w:val="0"/>
        <w:numPr>
          <w:ilvl w:val="1"/>
          <w:numId w:val="18"/>
        </w:numPr>
        <w:spacing w:before="120"/>
        <w:ind w:left="567" w:hanging="567"/>
        <w:rPr>
          <w:b/>
          <w:bCs/>
          <w:sz w:val="22"/>
          <w:szCs w:val="22"/>
        </w:rPr>
      </w:pPr>
      <w:r w:rsidRPr="00EF200E">
        <w:rPr>
          <w:b/>
          <w:bCs/>
          <w:sz w:val="22"/>
          <w:szCs w:val="22"/>
        </w:rPr>
        <w:t>Služby rozvoje</w:t>
      </w:r>
    </w:p>
    <w:p w14:paraId="03E1336C" w14:textId="20857499" w:rsidR="008A34EB" w:rsidRPr="00EF200E" w:rsidRDefault="009A300C" w:rsidP="00294A30">
      <w:pPr>
        <w:pStyle w:val="Odstavecseseznamem"/>
        <w:widowControl w:val="0"/>
        <w:spacing w:before="120" w:after="120"/>
        <w:ind w:left="567"/>
        <w:jc w:val="both"/>
        <w:rPr>
          <w:sz w:val="22"/>
          <w:szCs w:val="22"/>
        </w:rPr>
      </w:pPr>
      <w:r w:rsidRPr="00EF200E">
        <w:rPr>
          <w:sz w:val="22"/>
          <w:szCs w:val="22"/>
        </w:rPr>
        <w:t>O</w:t>
      </w:r>
      <w:r w:rsidR="008A34EB" w:rsidRPr="00EF200E">
        <w:rPr>
          <w:sz w:val="22"/>
          <w:szCs w:val="22"/>
        </w:rPr>
        <w:t xml:space="preserve">bjednatel je oprávněn od nabytí účinnosti této </w:t>
      </w:r>
      <w:r w:rsidRPr="00EF200E">
        <w:rPr>
          <w:sz w:val="22"/>
          <w:szCs w:val="22"/>
        </w:rPr>
        <w:t>S</w:t>
      </w:r>
      <w:r w:rsidR="008A34EB" w:rsidRPr="00EF200E">
        <w:rPr>
          <w:sz w:val="22"/>
          <w:szCs w:val="22"/>
        </w:rPr>
        <w:t xml:space="preserve">mlouvy objednat u </w:t>
      </w:r>
      <w:r w:rsidRPr="00EF200E">
        <w:rPr>
          <w:sz w:val="22"/>
          <w:szCs w:val="22"/>
        </w:rPr>
        <w:t>Z</w:t>
      </w:r>
      <w:r w:rsidR="008A34EB" w:rsidRPr="00EF200E">
        <w:rPr>
          <w:sz w:val="22"/>
          <w:szCs w:val="22"/>
        </w:rPr>
        <w:t xml:space="preserve">hotovitele </w:t>
      </w:r>
      <w:r w:rsidR="009650EA" w:rsidRPr="00EF200E">
        <w:rPr>
          <w:sz w:val="22"/>
          <w:szCs w:val="22"/>
        </w:rPr>
        <w:t>S</w:t>
      </w:r>
      <w:r w:rsidR="008A34EB" w:rsidRPr="00EF200E">
        <w:rPr>
          <w:sz w:val="22"/>
          <w:szCs w:val="22"/>
        </w:rPr>
        <w:t>lužb</w:t>
      </w:r>
      <w:r w:rsidR="009650EA" w:rsidRPr="00EF200E">
        <w:rPr>
          <w:sz w:val="22"/>
          <w:szCs w:val="22"/>
        </w:rPr>
        <w:t>y</w:t>
      </w:r>
      <w:r w:rsidR="008A34EB" w:rsidRPr="00EF200E">
        <w:rPr>
          <w:sz w:val="22"/>
          <w:szCs w:val="22"/>
        </w:rPr>
        <w:t xml:space="preserve"> rozvoje Systému, a to v rozsahu vymezeném rozšiřujícími funkcionalitami, které ke dni </w:t>
      </w:r>
      <w:r w:rsidR="009C6798" w:rsidRPr="00EF200E">
        <w:rPr>
          <w:sz w:val="22"/>
          <w:szCs w:val="22"/>
        </w:rPr>
        <w:t>P</w:t>
      </w:r>
      <w:r w:rsidR="008A34EB" w:rsidRPr="00EF200E">
        <w:rPr>
          <w:sz w:val="22"/>
          <w:szCs w:val="22"/>
        </w:rPr>
        <w:t xml:space="preserve">řevzetí Systému </w:t>
      </w:r>
      <w:r w:rsidR="008A34EB" w:rsidRPr="00EF200E">
        <w:rPr>
          <w:sz w:val="22"/>
          <w:szCs w:val="22"/>
        </w:rPr>
        <w:lastRenderedPageBreak/>
        <w:t xml:space="preserve">netvořily </w:t>
      </w:r>
      <w:r w:rsidR="009650EA" w:rsidRPr="00EF200E">
        <w:rPr>
          <w:sz w:val="22"/>
          <w:szCs w:val="22"/>
        </w:rPr>
        <w:t xml:space="preserve">jeho součást (nejsou </w:t>
      </w:r>
      <w:r w:rsidR="004418C1" w:rsidRPr="00EF200E">
        <w:rPr>
          <w:sz w:val="22"/>
          <w:szCs w:val="22"/>
        </w:rPr>
        <w:t>P</w:t>
      </w:r>
      <w:r w:rsidR="009650EA" w:rsidRPr="00EF200E">
        <w:rPr>
          <w:sz w:val="22"/>
          <w:szCs w:val="22"/>
        </w:rPr>
        <w:t>ředmětem Smlouvy)</w:t>
      </w:r>
      <w:r w:rsidR="008A34EB" w:rsidRPr="00EF200E">
        <w:rPr>
          <w:sz w:val="22"/>
          <w:szCs w:val="22"/>
        </w:rPr>
        <w:t>.</w:t>
      </w:r>
    </w:p>
    <w:p w14:paraId="717E7180" w14:textId="6427124F" w:rsidR="008A34EB" w:rsidRPr="00EF200E" w:rsidRDefault="008A34EB" w:rsidP="00294A30">
      <w:pPr>
        <w:pStyle w:val="Odstavecseseznamem"/>
        <w:widowControl w:val="0"/>
        <w:spacing w:before="120" w:after="120"/>
        <w:ind w:left="567"/>
        <w:jc w:val="both"/>
        <w:rPr>
          <w:sz w:val="22"/>
          <w:szCs w:val="22"/>
        </w:rPr>
      </w:pPr>
      <w:r w:rsidRPr="00EF200E">
        <w:rPr>
          <w:sz w:val="22"/>
          <w:szCs w:val="22"/>
        </w:rPr>
        <w:t xml:space="preserve">Zhotovitel je na základě předběžného požadavku </w:t>
      </w:r>
      <w:r w:rsidR="00920EAE" w:rsidRPr="00EF200E">
        <w:rPr>
          <w:sz w:val="22"/>
          <w:szCs w:val="22"/>
        </w:rPr>
        <w:t>O</w:t>
      </w:r>
      <w:r w:rsidRPr="00EF200E">
        <w:rPr>
          <w:sz w:val="22"/>
          <w:szCs w:val="22"/>
        </w:rPr>
        <w:t xml:space="preserve">bjednatele na </w:t>
      </w:r>
      <w:r w:rsidR="009713DA" w:rsidRPr="00EF200E">
        <w:rPr>
          <w:sz w:val="22"/>
          <w:szCs w:val="22"/>
        </w:rPr>
        <w:t>r</w:t>
      </w:r>
      <w:r w:rsidRPr="00EF200E">
        <w:rPr>
          <w:sz w:val="22"/>
          <w:szCs w:val="22"/>
        </w:rPr>
        <w:t>ozvoj</w:t>
      </w:r>
      <w:r w:rsidR="009713DA" w:rsidRPr="00EF200E">
        <w:rPr>
          <w:sz w:val="22"/>
          <w:szCs w:val="22"/>
        </w:rPr>
        <w:t xml:space="preserve"> Systému</w:t>
      </w:r>
      <w:r w:rsidRPr="00EF200E">
        <w:rPr>
          <w:sz w:val="22"/>
          <w:szCs w:val="22"/>
        </w:rPr>
        <w:t>, resp. konkrétní funkcionality</w:t>
      </w:r>
      <w:r w:rsidR="009713DA" w:rsidRPr="00EF200E">
        <w:rPr>
          <w:sz w:val="22"/>
          <w:szCs w:val="22"/>
        </w:rPr>
        <w:t>,</w:t>
      </w:r>
      <w:r w:rsidRPr="00EF200E">
        <w:rPr>
          <w:sz w:val="22"/>
          <w:szCs w:val="22"/>
        </w:rPr>
        <w:t xml:space="preserve"> povinen sestavit do 1</w:t>
      </w:r>
      <w:r w:rsidR="00C57F7E" w:rsidRPr="00EF200E">
        <w:rPr>
          <w:sz w:val="22"/>
          <w:szCs w:val="22"/>
        </w:rPr>
        <w:t>5</w:t>
      </w:r>
      <w:r w:rsidRPr="00EF200E">
        <w:rPr>
          <w:sz w:val="22"/>
          <w:szCs w:val="22"/>
        </w:rPr>
        <w:t xml:space="preserve"> (</w:t>
      </w:r>
      <w:r w:rsidR="00C57F7E" w:rsidRPr="00EF200E">
        <w:rPr>
          <w:sz w:val="22"/>
          <w:szCs w:val="22"/>
        </w:rPr>
        <w:t>patnácti</w:t>
      </w:r>
      <w:r w:rsidRPr="00EF200E">
        <w:rPr>
          <w:sz w:val="22"/>
          <w:szCs w:val="22"/>
        </w:rPr>
        <w:t>) pracovních dnů</w:t>
      </w:r>
      <w:r w:rsidR="009F214C" w:rsidRPr="00EF200E">
        <w:rPr>
          <w:sz w:val="22"/>
          <w:szCs w:val="22"/>
        </w:rPr>
        <w:t>, nebude-li</w:t>
      </w:r>
      <w:r w:rsidR="00DB0345" w:rsidRPr="00EF200E">
        <w:rPr>
          <w:sz w:val="22"/>
          <w:szCs w:val="22"/>
        </w:rPr>
        <w:t xml:space="preserve"> s ohledem na charakter požadavku Objednatele</w:t>
      </w:r>
      <w:r w:rsidR="009F214C" w:rsidRPr="00EF200E">
        <w:rPr>
          <w:sz w:val="22"/>
          <w:szCs w:val="22"/>
        </w:rPr>
        <w:t xml:space="preserve"> dohodnuto jinak</w:t>
      </w:r>
      <w:r w:rsidR="009713DA" w:rsidRPr="00EF200E">
        <w:rPr>
          <w:sz w:val="22"/>
          <w:szCs w:val="22"/>
        </w:rPr>
        <w:t>,</w:t>
      </w:r>
      <w:r w:rsidRPr="00EF200E">
        <w:rPr>
          <w:sz w:val="22"/>
          <w:szCs w:val="22"/>
        </w:rPr>
        <w:t xml:space="preserve"> analýzu Rozvoje, ve které uvede</w:t>
      </w:r>
      <w:r w:rsidR="00920EAE" w:rsidRPr="00EF200E">
        <w:rPr>
          <w:sz w:val="22"/>
          <w:szCs w:val="22"/>
        </w:rPr>
        <w:t xml:space="preserve"> rovněž</w:t>
      </w:r>
      <w:r w:rsidRPr="00EF200E">
        <w:rPr>
          <w:sz w:val="22"/>
          <w:szCs w:val="22"/>
        </w:rPr>
        <w:t xml:space="preserve"> předpokládaný</w:t>
      </w:r>
      <w:r w:rsidR="00095947" w:rsidRPr="00EF200E">
        <w:rPr>
          <w:sz w:val="22"/>
          <w:szCs w:val="22"/>
        </w:rPr>
        <w:t xml:space="preserve"> a maximální</w:t>
      </w:r>
      <w:r w:rsidRPr="00EF200E">
        <w:rPr>
          <w:sz w:val="22"/>
          <w:szCs w:val="22"/>
        </w:rPr>
        <w:t xml:space="preserve"> rozsah </w:t>
      </w:r>
      <w:r w:rsidR="00FB1E24" w:rsidRPr="00EF200E">
        <w:rPr>
          <w:sz w:val="22"/>
          <w:szCs w:val="22"/>
        </w:rPr>
        <w:t>práce na rozvoji Systému</w:t>
      </w:r>
      <w:r w:rsidRPr="00EF200E">
        <w:rPr>
          <w:sz w:val="22"/>
          <w:szCs w:val="22"/>
        </w:rPr>
        <w:t xml:space="preserve">, termín pro předání k akceptaci a </w:t>
      </w:r>
      <w:r w:rsidR="00920EAE" w:rsidRPr="00EF200E">
        <w:rPr>
          <w:sz w:val="22"/>
          <w:szCs w:val="22"/>
        </w:rPr>
        <w:t>požadavky</w:t>
      </w:r>
      <w:r w:rsidRPr="00EF200E">
        <w:rPr>
          <w:sz w:val="22"/>
          <w:szCs w:val="22"/>
        </w:rPr>
        <w:t xml:space="preserve"> na součinnost ze strany </w:t>
      </w:r>
      <w:r w:rsidR="00FB1E24" w:rsidRPr="00EF200E">
        <w:rPr>
          <w:sz w:val="22"/>
          <w:szCs w:val="22"/>
        </w:rPr>
        <w:t>O</w:t>
      </w:r>
      <w:r w:rsidRPr="00EF200E">
        <w:rPr>
          <w:sz w:val="22"/>
          <w:szCs w:val="22"/>
        </w:rPr>
        <w:t>bjednatele (dále jen „</w:t>
      </w:r>
      <w:r w:rsidRPr="00EF200E">
        <w:rPr>
          <w:b/>
          <w:sz w:val="22"/>
          <w:szCs w:val="22"/>
        </w:rPr>
        <w:t>Analýza</w:t>
      </w:r>
      <w:r w:rsidRPr="00EF200E">
        <w:rPr>
          <w:sz w:val="22"/>
          <w:szCs w:val="22"/>
        </w:rPr>
        <w:t xml:space="preserve">“). </w:t>
      </w:r>
    </w:p>
    <w:p w14:paraId="1AD52F57" w14:textId="01D26B06" w:rsidR="00BC1FC1" w:rsidRPr="00EF200E" w:rsidRDefault="008A34EB" w:rsidP="00294A30">
      <w:pPr>
        <w:pStyle w:val="Odstavecseseznamem"/>
        <w:widowControl w:val="0"/>
        <w:spacing w:before="120" w:after="120"/>
        <w:ind w:left="567"/>
        <w:jc w:val="both"/>
        <w:rPr>
          <w:sz w:val="22"/>
          <w:szCs w:val="22"/>
        </w:rPr>
      </w:pPr>
      <w:r w:rsidRPr="00EF200E">
        <w:rPr>
          <w:sz w:val="22"/>
          <w:szCs w:val="22"/>
        </w:rPr>
        <w:t>Objednatel písemně sděl</w:t>
      </w:r>
      <w:r w:rsidR="009713DA" w:rsidRPr="00EF200E">
        <w:rPr>
          <w:sz w:val="22"/>
          <w:szCs w:val="22"/>
        </w:rPr>
        <w:t>í</w:t>
      </w:r>
      <w:r w:rsidRPr="00EF200E">
        <w:rPr>
          <w:sz w:val="22"/>
          <w:szCs w:val="22"/>
        </w:rPr>
        <w:t xml:space="preserve"> </w:t>
      </w:r>
      <w:r w:rsidR="00FB1E24" w:rsidRPr="00EF200E">
        <w:rPr>
          <w:sz w:val="22"/>
          <w:szCs w:val="22"/>
        </w:rPr>
        <w:t>Z</w:t>
      </w:r>
      <w:r w:rsidRPr="00EF200E">
        <w:rPr>
          <w:sz w:val="22"/>
          <w:szCs w:val="22"/>
        </w:rPr>
        <w:t>hotoviteli, zda s Analýzou souhlasí, případně uv</w:t>
      </w:r>
      <w:r w:rsidR="009713DA" w:rsidRPr="00EF200E">
        <w:rPr>
          <w:sz w:val="22"/>
          <w:szCs w:val="22"/>
        </w:rPr>
        <w:t>ede</w:t>
      </w:r>
      <w:r w:rsidRPr="00EF200E">
        <w:rPr>
          <w:sz w:val="22"/>
          <w:szCs w:val="22"/>
        </w:rPr>
        <w:t xml:space="preserve"> své připomínky</w:t>
      </w:r>
      <w:r w:rsidR="009713DA" w:rsidRPr="00EF200E">
        <w:rPr>
          <w:sz w:val="22"/>
          <w:szCs w:val="22"/>
        </w:rPr>
        <w:t xml:space="preserve"> </w:t>
      </w:r>
      <w:r w:rsidR="003D1E9A">
        <w:rPr>
          <w:sz w:val="22"/>
          <w:szCs w:val="22"/>
        </w:rPr>
        <w:br/>
      </w:r>
      <w:r w:rsidR="009713DA" w:rsidRPr="00EF200E">
        <w:rPr>
          <w:sz w:val="22"/>
          <w:szCs w:val="22"/>
        </w:rPr>
        <w:t>k Analýze</w:t>
      </w:r>
      <w:r w:rsidRPr="00EF200E">
        <w:rPr>
          <w:sz w:val="22"/>
          <w:szCs w:val="22"/>
        </w:rPr>
        <w:t xml:space="preserve">. V případě, že </w:t>
      </w:r>
      <w:r w:rsidR="00FB1E24" w:rsidRPr="00EF200E">
        <w:rPr>
          <w:sz w:val="22"/>
          <w:szCs w:val="22"/>
        </w:rPr>
        <w:t>O</w:t>
      </w:r>
      <w:r w:rsidRPr="00EF200E">
        <w:rPr>
          <w:sz w:val="22"/>
          <w:szCs w:val="22"/>
        </w:rPr>
        <w:t xml:space="preserve">bjednatel uvede k Analýze připomínky či si vyžádá upřesnění jednotlivých částí Analýzy, je </w:t>
      </w:r>
      <w:r w:rsidR="00FB1E24" w:rsidRPr="00EF200E">
        <w:rPr>
          <w:sz w:val="22"/>
          <w:szCs w:val="22"/>
        </w:rPr>
        <w:t>Z</w:t>
      </w:r>
      <w:r w:rsidRPr="00EF200E">
        <w:rPr>
          <w:sz w:val="22"/>
          <w:szCs w:val="22"/>
        </w:rPr>
        <w:t xml:space="preserve">hotovitel povinen </w:t>
      </w:r>
      <w:r w:rsidR="006E594C" w:rsidRPr="00EF200E">
        <w:rPr>
          <w:sz w:val="22"/>
          <w:szCs w:val="22"/>
        </w:rPr>
        <w:t xml:space="preserve">Analýzu </w:t>
      </w:r>
      <w:r w:rsidRPr="00EF200E">
        <w:rPr>
          <w:sz w:val="22"/>
          <w:szCs w:val="22"/>
        </w:rPr>
        <w:t xml:space="preserve">upravit a </w:t>
      </w:r>
      <w:r w:rsidR="00FB1E24" w:rsidRPr="00EF200E">
        <w:rPr>
          <w:sz w:val="22"/>
          <w:szCs w:val="22"/>
        </w:rPr>
        <w:t>O</w:t>
      </w:r>
      <w:r w:rsidRPr="00EF200E">
        <w:rPr>
          <w:sz w:val="22"/>
          <w:szCs w:val="22"/>
        </w:rPr>
        <w:t>bjednatel</w:t>
      </w:r>
      <w:r w:rsidR="002C7D6B" w:rsidRPr="00EF200E">
        <w:rPr>
          <w:sz w:val="22"/>
          <w:szCs w:val="22"/>
        </w:rPr>
        <w:t xml:space="preserve">i je </w:t>
      </w:r>
      <w:r w:rsidRPr="00EF200E">
        <w:rPr>
          <w:sz w:val="22"/>
          <w:szCs w:val="22"/>
        </w:rPr>
        <w:t xml:space="preserve">opět </w:t>
      </w:r>
      <w:r w:rsidR="00456B1F" w:rsidRPr="00EF200E">
        <w:rPr>
          <w:sz w:val="22"/>
          <w:szCs w:val="22"/>
        </w:rPr>
        <w:t xml:space="preserve">poskytnuta </w:t>
      </w:r>
      <w:r w:rsidRPr="00EF200E">
        <w:rPr>
          <w:sz w:val="22"/>
          <w:szCs w:val="22"/>
        </w:rPr>
        <w:t>lhůt</w:t>
      </w:r>
      <w:r w:rsidR="00456B1F" w:rsidRPr="00EF200E">
        <w:rPr>
          <w:sz w:val="22"/>
          <w:szCs w:val="22"/>
        </w:rPr>
        <w:t>a</w:t>
      </w:r>
      <w:r w:rsidRPr="00EF200E">
        <w:rPr>
          <w:sz w:val="22"/>
          <w:szCs w:val="22"/>
        </w:rPr>
        <w:t xml:space="preserve"> k vyjádření</w:t>
      </w:r>
      <w:r w:rsidR="00456B1F" w:rsidRPr="00EF200E">
        <w:rPr>
          <w:sz w:val="22"/>
          <w:szCs w:val="22"/>
        </w:rPr>
        <w:t xml:space="preserve"> k Analýze</w:t>
      </w:r>
      <w:r w:rsidRPr="00EF200E">
        <w:rPr>
          <w:sz w:val="22"/>
          <w:szCs w:val="22"/>
        </w:rPr>
        <w:t xml:space="preserve">. </w:t>
      </w:r>
      <w:r w:rsidR="006E594C" w:rsidRPr="00EF200E">
        <w:rPr>
          <w:sz w:val="22"/>
          <w:szCs w:val="22"/>
        </w:rPr>
        <w:t xml:space="preserve">Lhůty pro řešení Analýzy se řídí Přílohou č. 6 této </w:t>
      </w:r>
      <w:r w:rsidR="00C34BD4" w:rsidRPr="00EF200E">
        <w:rPr>
          <w:sz w:val="22"/>
          <w:szCs w:val="22"/>
        </w:rPr>
        <w:t>S</w:t>
      </w:r>
      <w:r w:rsidR="006E594C" w:rsidRPr="00EF200E">
        <w:rPr>
          <w:sz w:val="22"/>
          <w:szCs w:val="22"/>
        </w:rPr>
        <w:t>mlouvy.</w:t>
      </w:r>
    </w:p>
    <w:p w14:paraId="7F85EF8C" w14:textId="345E9826" w:rsidR="006831C6" w:rsidRPr="00EF200E" w:rsidRDefault="00920EAE" w:rsidP="00294A30">
      <w:pPr>
        <w:pStyle w:val="Odstavecseseznamem"/>
        <w:widowControl w:val="0"/>
        <w:spacing w:before="120" w:after="120"/>
        <w:ind w:left="567"/>
        <w:jc w:val="both"/>
        <w:rPr>
          <w:sz w:val="22"/>
          <w:szCs w:val="22"/>
        </w:rPr>
      </w:pPr>
      <w:r w:rsidRPr="00EF200E">
        <w:rPr>
          <w:sz w:val="22"/>
          <w:szCs w:val="22"/>
        </w:rPr>
        <w:t xml:space="preserve">Vlastní rozvoj Systému bude následovat v termínech </w:t>
      </w:r>
      <w:r w:rsidR="006E594C" w:rsidRPr="00EF200E">
        <w:rPr>
          <w:sz w:val="22"/>
          <w:szCs w:val="22"/>
        </w:rPr>
        <w:t xml:space="preserve">dle Přílohy č. 6 této </w:t>
      </w:r>
      <w:r w:rsidR="00C34BD4" w:rsidRPr="00EF200E">
        <w:rPr>
          <w:sz w:val="22"/>
          <w:szCs w:val="22"/>
        </w:rPr>
        <w:t>S</w:t>
      </w:r>
      <w:r w:rsidR="006E594C" w:rsidRPr="00EF200E">
        <w:rPr>
          <w:sz w:val="22"/>
          <w:szCs w:val="22"/>
        </w:rPr>
        <w:t>mlouvy</w:t>
      </w:r>
      <w:r w:rsidR="00DB0345" w:rsidRPr="00EF200E">
        <w:rPr>
          <w:sz w:val="22"/>
          <w:szCs w:val="22"/>
        </w:rPr>
        <w:t>, a to na základě písemné objednávky Objednatele doručené Zhotoviteli</w:t>
      </w:r>
      <w:r w:rsidR="006E594C" w:rsidRPr="00EF200E">
        <w:rPr>
          <w:sz w:val="22"/>
          <w:szCs w:val="22"/>
        </w:rPr>
        <w:t>, ve které může být termín dodání upraven po odsouhlasení oběma smluvními stranami</w:t>
      </w:r>
      <w:r w:rsidR="00700AA3" w:rsidRPr="00EF200E">
        <w:rPr>
          <w:sz w:val="22"/>
          <w:szCs w:val="22"/>
        </w:rPr>
        <w:t xml:space="preserve">. </w:t>
      </w:r>
      <w:r w:rsidR="006B1714" w:rsidRPr="00EF200E">
        <w:rPr>
          <w:sz w:val="22"/>
          <w:szCs w:val="22"/>
        </w:rPr>
        <w:t xml:space="preserve"> Termín nasazení nové verze rozvoje Systému do produkčního prostředí se prodlužuje o dny potřebné k testování Objednatelem. Datum předání nové verze a ukončení testování ze strany Objednatele je uveden v HelpDesku. </w:t>
      </w:r>
    </w:p>
    <w:p w14:paraId="6B8300C3" w14:textId="17DDDC65" w:rsidR="006E594C" w:rsidRDefault="006E594C" w:rsidP="00294A30">
      <w:pPr>
        <w:pStyle w:val="Odstavecseseznamem"/>
        <w:widowControl w:val="0"/>
        <w:spacing w:before="120" w:after="120"/>
        <w:ind w:left="567"/>
        <w:jc w:val="both"/>
        <w:rPr>
          <w:sz w:val="22"/>
          <w:szCs w:val="22"/>
        </w:rPr>
      </w:pPr>
      <w:r w:rsidRPr="00EF200E">
        <w:rPr>
          <w:sz w:val="22"/>
          <w:szCs w:val="22"/>
        </w:rPr>
        <w:t>Před nasazení</w:t>
      </w:r>
      <w:r w:rsidR="00DA05DF" w:rsidRPr="00EF200E">
        <w:rPr>
          <w:sz w:val="22"/>
          <w:szCs w:val="22"/>
        </w:rPr>
        <w:t>m</w:t>
      </w:r>
      <w:r w:rsidRPr="00EF200E">
        <w:rPr>
          <w:sz w:val="22"/>
          <w:szCs w:val="22"/>
        </w:rPr>
        <w:t xml:space="preserve"> nové verze rozvoje </w:t>
      </w:r>
      <w:r w:rsidR="006B1714" w:rsidRPr="00EF200E">
        <w:rPr>
          <w:sz w:val="22"/>
          <w:szCs w:val="22"/>
        </w:rPr>
        <w:t xml:space="preserve">Systému </w:t>
      </w:r>
      <w:r w:rsidRPr="00EF200E">
        <w:rPr>
          <w:sz w:val="22"/>
          <w:szCs w:val="22"/>
        </w:rPr>
        <w:t xml:space="preserve">je Objednatel povinen tuto verzi dle lokálních zvyklostí prostředí Objednatele otestovat a to včetně vstupů z předcházejících a výstupů do navazujících systémů. O výsledku informuje (písemně, emailem, HelpDesk) Zhotovitele. Zhotovitel se zavazuje nahlášenou vadu neprodleně opravit. </w:t>
      </w:r>
    </w:p>
    <w:p w14:paraId="355CD054" w14:textId="673A51C4" w:rsidR="00A00730" w:rsidRPr="00EF200E" w:rsidRDefault="00A00730" w:rsidP="00294A30">
      <w:pPr>
        <w:pStyle w:val="Odstavecseseznamem"/>
        <w:widowControl w:val="0"/>
        <w:spacing w:before="120" w:after="120"/>
        <w:ind w:left="567"/>
        <w:jc w:val="both"/>
        <w:rPr>
          <w:sz w:val="22"/>
          <w:szCs w:val="22"/>
        </w:rPr>
      </w:pPr>
      <w:r>
        <w:rPr>
          <w:sz w:val="22"/>
          <w:szCs w:val="22"/>
        </w:rPr>
        <w:t>Pokud v rámci rozvoje systému dojde k změně HW platí pro tuto změnu podmínky uvedené v</w:t>
      </w:r>
      <w:del w:id="3" w:author="Autor">
        <w:r w:rsidDel="0055672D">
          <w:rPr>
            <w:sz w:val="22"/>
            <w:szCs w:val="22"/>
          </w:rPr>
          <w:delText> </w:delText>
        </w:r>
      </w:del>
      <w:ins w:id="4" w:author="Autor">
        <w:r w:rsidR="0055672D">
          <w:rPr>
            <w:sz w:val="22"/>
            <w:szCs w:val="22"/>
          </w:rPr>
          <w:t> </w:t>
        </w:r>
      </w:ins>
      <w:del w:id="5" w:author="Autor">
        <w:r w:rsidDel="0055672D">
          <w:rPr>
            <w:sz w:val="22"/>
            <w:szCs w:val="22"/>
          </w:rPr>
          <w:delText>bode</w:delText>
        </w:r>
      </w:del>
      <w:ins w:id="6" w:author="Autor">
        <w:r w:rsidR="0055672D">
          <w:rPr>
            <w:sz w:val="22"/>
            <w:szCs w:val="22"/>
          </w:rPr>
          <w:t>čl.</w:t>
        </w:r>
      </w:ins>
      <w:r>
        <w:rPr>
          <w:sz w:val="22"/>
          <w:szCs w:val="22"/>
        </w:rPr>
        <w:t xml:space="preserve"> 2.3</w:t>
      </w:r>
      <w:ins w:id="7" w:author="Autor">
        <w:r w:rsidR="0048459B">
          <w:rPr>
            <w:sz w:val="22"/>
            <w:szCs w:val="22"/>
          </w:rPr>
          <w:t>. této Smlouvy.</w:t>
        </w:r>
      </w:ins>
    </w:p>
    <w:p w14:paraId="1D49055C" w14:textId="1BB8FC2D" w:rsidR="006E594C" w:rsidRPr="00EF200E" w:rsidRDefault="006E594C" w:rsidP="00294A30">
      <w:pPr>
        <w:pStyle w:val="Odstavecseseznamem"/>
        <w:widowControl w:val="0"/>
        <w:spacing w:before="120" w:after="120"/>
        <w:ind w:left="567"/>
        <w:jc w:val="both"/>
        <w:rPr>
          <w:sz w:val="22"/>
          <w:szCs w:val="22"/>
        </w:rPr>
      </w:pPr>
      <w:r w:rsidRPr="00EF200E">
        <w:rPr>
          <w:sz w:val="22"/>
          <w:szCs w:val="22"/>
        </w:rPr>
        <w:t>Na základě požadavku Objednatele provede Zhotovitel instalaci software a zaškolení pracovníků Objednatele.</w:t>
      </w:r>
    </w:p>
    <w:p w14:paraId="5043D0FC" w14:textId="61C2AED4" w:rsidR="00700AA3" w:rsidRPr="00EF200E" w:rsidRDefault="00700AA3" w:rsidP="00294A30">
      <w:pPr>
        <w:pStyle w:val="Odstavecseseznamem"/>
        <w:widowControl w:val="0"/>
        <w:spacing w:before="120" w:after="120"/>
        <w:ind w:left="567"/>
        <w:jc w:val="both"/>
        <w:rPr>
          <w:sz w:val="22"/>
          <w:szCs w:val="22"/>
        </w:rPr>
      </w:pPr>
      <w:r w:rsidRPr="00EF200E">
        <w:rPr>
          <w:sz w:val="22"/>
          <w:szCs w:val="22"/>
        </w:rPr>
        <w:t xml:space="preserve">Předání upraveného Systému bude osvědčeno podpisem </w:t>
      </w:r>
      <w:r w:rsidR="000751C3" w:rsidRPr="00EF200E">
        <w:rPr>
          <w:sz w:val="22"/>
          <w:szCs w:val="22"/>
        </w:rPr>
        <w:t>a</w:t>
      </w:r>
      <w:r w:rsidR="009713DA" w:rsidRPr="00EF200E">
        <w:rPr>
          <w:sz w:val="22"/>
          <w:szCs w:val="22"/>
        </w:rPr>
        <w:t xml:space="preserve">kceptačního </w:t>
      </w:r>
      <w:r w:rsidRPr="00EF200E">
        <w:rPr>
          <w:sz w:val="22"/>
          <w:szCs w:val="22"/>
        </w:rPr>
        <w:t>protokolu.</w:t>
      </w:r>
    </w:p>
    <w:p w14:paraId="54B52897" w14:textId="77777777" w:rsidR="002C41C0" w:rsidRPr="00EF200E" w:rsidRDefault="002C41C0" w:rsidP="00294A30">
      <w:pPr>
        <w:pStyle w:val="Odstavecseseznamem"/>
        <w:widowControl w:val="0"/>
        <w:numPr>
          <w:ilvl w:val="1"/>
          <w:numId w:val="18"/>
        </w:numPr>
        <w:spacing w:before="120" w:after="120"/>
        <w:ind w:left="567" w:hanging="567"/>
        <w:jc w:val="both"/>
        <w:rPr>
          <w:b/>
          <w:bCs/>
          <w:sz w:val="22"/>
          <w:szCs w:val="22"/>
        </w:rPr>
      </w:pPr>
      <w:r w:rsidRPr="00EF200E">
        <w:rPr>
          <w:b/>
          <w:bCs/>
          <w:sz w:val="22"/>
          <w:szCs w:val="22"/>
        </w:rPr>
        <w:t>Odinstalace ze Stávající flotily</w:t>
      </w:r>
    </w:p>
    <w:p w14:paraId="44E308EA" w14:textId="62A6FEBC" w:rsidR="00EE7495" w:rsidRPr="00EF200E" w:rsidRDefault="002C41C0" w:rsidP="00294A30">
      <w:pPr>
        <w:pStyle w:val="Odstavecseseznamem"/>
        <w:spacing w:before="120" w:after="120"/>
        <w:ind w:left="567"/>
        <w:jc w:val="both"/>
        <w:rPr>
          <w:bCs/>
          <w:sz w:val="22"/>
          <w:szCs w:val="22"/>
        </w:rPr>
      </w:pPr>
      <w:r w:rsidRPr="00EF200E">
        <w:rPr>
          <w:bCs/>
          <w:sz w:val="22"/>
          <w:szCs w:val="22"/>
        </w:rPr>
        <w:t>Zhotovitel bere na vědomí, že Stávající flotila Objednatele je osazena dříve dodaným</w:t>
      </w:r>
      <w:r w:rsidR="0006697A" w:rsidRPr="00EF200E">
        <w:rPr>
          <w:bCs/>
          <w:sz w:val="22"/>
          <w:szCs w:val="22"/>
        </w:rPr>
        <w:t>i</w:t>
      </w:r>
      <w:r w:rsidRPr="00EF200E">
        <w:rPr>
          <w:bCs/>
          <w:sz w:val="22"/>
          <w:szCs w:val="22"/>
        </w:rPr>
        <w:t xml:space="preserve"> </w:t>
      </w:r>
      <w:r w:rsidR="0006697A" w:rsidRPr="00EF200E">
        <w:rPr>
          <w:bCs/>
          <w:sz w:val="22"/>
          <w:szCs w:val="22"/>
        </w:rPr>
        <w:t>hardwarovými komponenty</w:t>
      </w:r>
      <w:r w:rsidRPr="00EF200E">
        <w:rPr>
          <w:bCs/>
          <w:sz w:val="22"/>
          <w:szCs w:val="22"/>
        </w:rPr>
        <w:t xml:space="preserve">, a to dle specifikace </w:t>
      </w:r>
      <w:r w:rsidRPr="004D5AB6">
        <w:rPr>
          <w:bCs/>
          <w:sz w:val="22"/>
          <w:szCs w:val="22"/>
        </w:rPr>
        <w:t>uvedené v </w:t>
      </w:r>
      <w:r w:rsidRPr="00294A30">
        <w:rPr>
          <w:bCs/>
          <w:sz w:val="22"/>
          <w:szCs w:val="22"/>
        </w:rPr>
        <w:t>příloze č. 2 této Smlouvy</w:t>
      </w:r>
      <w:r w:rsidRPr="004D5AB6">
        <w:rPr>
          <w:bCs/>
          <w:sz w:val="22"/>
          <w:szCs w:val="22"/>
        </w:rPr>
        <w:t>.</w:t>
      </w:r>
      <w:r w:rsidRPr="00EF200E">
        <w:rPr>
          <w:bCs/>
          <w:sz w:val="22"/>
          <w:szCs w:val="22"/>
        </w:rPr>
        <w:t xml:space="preserve"> </w:t>
      </w:r>
      <w:r w:rsidR="00EE7495" w:rsidRPr="00EF200E">
        <w:rPr>
          <w:bCs/>
          <w:sz w:val="22"/>
          <w:szCs w:val="22"/>
        </w:rPr>
        <w:t xml:space="preserve">Zhotovitel se proto zavazuje provést před Instalací Zařízení do vozidla, ve kterém je osazeno dříve dodané zařízení, </w:t>
      </w:r>
      <w:r w:rsidRPr="00EF200E">
        <w:rPr>
          <w:bCs/>
          <w:sz w:val="22"/>
          <w:szCs w:val="22"/>
        </w:rPr>
        <w:t xml:space="preserve">demontáž </w:t>
      </w:r>
      <w:r w:rsidR="00EE7495" w:rsidRPr="00EF200E">
        <w:rPr>
          <w:bCs/>
          <w:sz w:val="22"/>
          <w:szCs w:val="22"/>
        </w:rPr>
        <w:t xml:space="preserve">takovéhoto </w:t>
      </w:r>
      <w:r w:rsidRPr="00EF200E">
        <w:rPr>
          <w:bCs/>
          <w:sz w:val="22"/>
          <w:szCs w:val="22"/>
        </w:rPr>
        <w:t>dříve dodaného zařízení</w:t>
      </w:r>
      <w:r w:rsidR="00273A4B" w:rsidRPr="00EF200E">
        <w:rPr>
          <w:bCs/>
          <w:sz w:val="22"/>
          <w:szCs w:val="22"/>
        </w:rPr>
        <w:t xml:space="preserve"> (hardwarových komponent)</w:t>
      </w:r>
      <w:r w:rsidR="00EE7495" w:rsidRPr="00EF200E">
        <w:rPr>
          <w:bCs/>
          <w:sz w:val="22"/>
          <w:szCs w:val="22"/>
        </w:rPr>
        <w:t xml:space="preserve">, a z toho důvodu smluvní strany učinily </w:t>
      </w:r>
      <w:r w:rsidR="00B15A1D" w:rsidRPr="00EF200E">
        <w:rPr>
          <w:bCs/>
          <w:sz w:val="22"/>
          <w:szCs w:val="22"/>
        </w:rPr>
        <w:t>P</w:t>
      </w:r>
      <w:r w:rsidR="00EE7495" w:rsidRPr="00EF200E">
        <w:rPr>
          <w:bCs/>
          <w:sz w:val="22"/>
          <w:szCs w:val="22"/>
        </w:rPr>
        <w:t>ředmětem Smlouvy rovněž provedení Odinstalace ze Stávající flotily.</w:t>
      </w:r>
      <w:r w:rsidR="0032517D" w:rsidRPr="00EF200E">
        <w:rPr>
          <w:bCs/>
          <w:sz w:val="22"/>
          <w:szCs w:val="22"/>
        </w:rPr>
        <w:t xml:space="preserve"> </w:t>
      </w:r>
      <w:r w:rsidR="00352CDE" w:rsidRPr="00EF200E">
        <w:rPr>
          <w:bCs/>
          <w:sz w:val="22"/>
          <w:szCs w:val="22"/>
        </w:rPr>
        <w:t>D</w:t>
      </w:r>
      <w:r w:rsidR="0032517D" w:rsidRPr="00EF200E">
        <w:rPr>
          <w:bCs/>
          <w:sz w:val="22"/>
          <w:szCs w:val="22"/>
        </w:rPr>
        <w:t>emontované zařízení</w:t>
      </w:r>
      <w:r w:rsidR="00352CDE" w:rsidRPr="00EF200E">
        <w:rPr>
          <w:bCs/>
          <w:sz w:val="22"/>
          <w:szCs w:val="22"/>
        </w:rPr>
        <w:t xml:space="preserve"> je Zhotovitel povinen </w:t>
      </w:r>
      <w:r w:rsidR="00C66626" w:rsidRPr="00EF200E">
        <w:rPr>
          <w:bCs/>
          <w:sz w:val="22"/>
          <w:szCs w:val="22"/>
        </w:rPr>
        <w:t xml:space="preserve">bez zbytečného odkladu </w:t>
      </w:r>
      <w:r w:rsidR="00352CDE" w:rsidRPr="00EF200E">
        <w:rPr>
          <w:bCs/>
          <w:sz w:val="22"/>
          <w:szCs w:val="22"/>
        </w:rPr>
        <w:t>předat Objednateli</w:t>
      </w:r>
      <w:r w:rsidR="005974A8" w:rsidRPr="00EF200E">
        <w:rPr>
          <w:bCs/>
          <w:sz w:val="22"/>
          <w:szCs w:val="22"/>
        </w:rPr>
        <w:t>, a to včetně seznamu odinstalovaného zařízení</w:t>
      </w:r>
      <w:r w:rsidR="0032517D" w:rsidRPr="00EF200E">
        <w:rPr>
          <w:bCs/>
          <w:sz w:val="22"/>
          <w:szCs w:val="22"/>
        </w:rPr>
        <w:t>.</w:t>
      </w:r>
      <w:r w:rsidR="00D640F9" w:rsidRPr="00EF200E">
        <w:rPr>
          <w:bCs/>
          <w:sz w:val="22"/>
          <w:szCs w:val="22"/>
        </w:rPr>
        <w:t xml:space="preserve"> </w:t>
      </w:r>
    </w:p>
    <w:p w14:paraId="19AF12DB" w14:textId="250ECD9A" w:rsidR="00DF667C" w:rsidRPr="00EF200E" w:rsidRDefault="000B0808" w:rsidP="00294A30">
      <w:pPr>
        <w:pStyle w:val="rove2"/>
        <w:widowControl w:val="0"/>
        <w:numPr>
          <w:ilvl w:val="1"/>
          <w:numId w:val="18"/>
        </w:numPr>
        <w:spacing w:before="120"/>
        <w:ind w:left="567" w:hanging="567"/>
        <w:rPr>
          <w:b/>
          <w:bCs/>
          <w:sz w:val="22"/>
          <w:szCs w:val="22"/>
        </w:rPr>
      </w:pPr>
      <w:r w:rsidRPr="00EF200E">
        <w:rPr>
          <w:b/>
          <w:bCs/>
          <w:sz w:val="22"/>
          <w:szCs w:val="22"/>
        </w:rPr>
        <w:t xml:space="preserve">Certifikace </w:t>
      </w:r>
      <w:r w:rsidR="006A5E54" w:rsidRPr="00EF200E">
        <w:rPr>
          <w:b/>
          <w:bCs/>
          <w:sz w:val="22"/>
          <w:szCs w:val="22"/>
        </w:rPr>
        <w:t>SW</w:t>
      </w:r>
      <w:r w:rsidRPr="00EF200E">
        <w:rPr>
          <w:b/>
          <w:bCs/>
          <w:sz w:val="22"/>
          <w:szCs w:val="22"/>
        </w:rPr>
        <w:t xml:space="preserve"> dle standardu IT&amp;PT</w:t>
      </w:r>
    </w:p>
    <w:p w14:paraId="16FF2BF2" w14:textId="27FE04CE" w:rsidR="00DF667C" w:rsidRPr="00EF200E" w:rsidRDefault="00DF667C" w:rsidP="00294A30">
      <w:pPr>
        <w:pStyle w:val="rove2"/>
        <w:widowControl w:val="0"/>
        <w:spacing w:before="120"/>
        <w:ind w:left="567"/>
        <w:rPr>
          <w:b/>
          <w:bCs/>
          <w:sz w:val="22"/>
          <w:szCs w:val="22"/>
        </w:rPr>
      </w:pPr>
      <w:r w:rsidRPr="00EF200E">
        <w:rPr>
          <w:sz w:val="22"/>
          <w:szCs w:val="22"/>
        </w:rPr>
        <w:t xml:space="preserve">Zhotovitel jako součást Předmětu </w:t>
      </w:r>
      <w:r w:rsidR="00C35FA9" w:rsidRPr="00EF200E">
        <w:rPr>
          <w:sz w:val="22"/>
          <w:szCs w:val="22"/>
        </w:rPr>
        <w:t>S</w:t>
      </w:r>
      <w:r w:rsidRPr="00EF200E">
        <w:rPr>
          <w:sz w:val="22"/>
          <w:szCs w:val="22"/>
        </w:rPr>
        <w:t xml:space="preserve">mlouvy zajistí certifikaci </w:t>
      </w:r>
      <w:r w:rsidR="009B78AA" w:rsidRPr="00EF200E">
        <w:rPr>
          <w:sz w:val="22"/>
          <w:szCs w:val="22"/>
        </w:rPr>
        <w:t>SW</w:t>
      </w:r>
      <w:r w:rsidRPr="00EF200E">
        <w:rPr>
          <w:sz w:val="22"/>
          <w:szCs w:val="22"/>
        </w:rPr>
        <w:t xml:space="preserve"> dle standardu IT&amp;PT v rozsahu dle </w:t>
      </w:r>
      <w:r w:rsidR="009B78AA" w:rsidRPr="00EF200E">
        <w:rPr>
          <w:sz w:val="22"/>
          <w:szCs w:val="22"/>
        </w:rPr>
        <w:t>odst. 7.</w:t>
      </w:r>
      <w:r w:rsidR="00A34E03" w:rsidRPr="00EF200E">
        <w:rPr>
          <w:sz w:val="22"/>
          <w:szCs w:val="22"/>
        </w:rPr>
        <w:t>5</w:t>
      </w:r>
      <w:r w:rsidR="009B78AA" w:rsidRPr="00EF200E">
        <w:rPr>
          <w:sz w:val="22"/>
          <w:szCs w:val="22"/>
        </w:rPr>
        <w:t>. této Smlouvy</w:t>
      </w:r>
      <w:r w:rsidRPr="00EF200E">
        <w:rPr>
          <w:sz w:val="22"/>
          <w:szCs w:val="22"/>
        </w:rPr>
        <w:t>.</w:t>
      </w:r>
    </w:p>
    <w:p w14:paraId="54D9CD9A" w14:textId="00E1EFA4" w:rsidR="002C41C0" w:rsidRPr="00EF200E" w:rsidRDefault="00D976AB" w:rsidP="00294A30">
      <w:pPr>
        <w:pStyle w:val="Odstavecseseznamem"/>
        <w:widowControl w:val="0"/>
        <w:spacing w:before="120" w:after="120"/>
        <w:ind w:left="567"/>
        <w:jc w:val="both"/>
        <w:rPr>
          <w:sz w:val="22"/>
          <w:szCs w:val="22"/>
        </w:rPr>
      </w:pPr>
      <w:r w:rsidRPr="00EF200E">
        <w:rPr>
          <w:sz w:val="22"/>
          <w:szCs w:val="22"/>
        </w:rPr>
        <w:t xml:space="preserve">Zhotovitel se touto Smlouvou </w:t>
      </w:r>
      <w:r w:rsidR="00AB605A" w:rsidRPr="00EF200E">
        <w:rPr>
          <w:sz w:val="22"/>
          <w:szCs w:val="22"/>
        </w:rPr>
        <w:t xml:space="preserve">dále </w:t>
      </w:r>
      <w:r w:rsidRPr="00EF200E">
        <w:rPr>
          <w:sz w:val="22"/>
          <w:szCs w:val="22"/>
        </w:rPr>
        <w:t xml:space="preserve">zavazuje, že </w:t>
      </w:r>
      <w:r w:rsidR="00937CD6" w:rsidRPr="00EF200E">
        <w:rPr>
          <w:sz w:val="22"/>
          <w:szCs w:val="22"/>
        </w:rPr>
        <w:t xml:space="preserve">jakákoliv </w:t>
      </w:r>
      <w:r w:rsidR="00AB605A" w:rsidRPr="00EF200E">
        <w:rPr>
          <w:sz w:val="22"/>
          <w:szCs w:val="22"/>
        </w:rPr>
        <w:t>periférie</w:t>
      </w:r>
      <w:r w:rsidR="00937CD6" w:rsidRPr="00EF200E">
        <w:rPr>
          <w:sz w:val="22"/>
          <w:szCs w:val="22"/>
        </w:rPr>
        <w:t xml:space="preserve"> (stávající nebo nově v budoucnu Objednatelem pořízen</w:t>
      </w:r>
      <w:r w:rsidR="007435C4" w:rsidRPr="00EF200E">
        <w:rPr>
          <w:sz w:val="22"/>
          <w:szCs w:val="22"/>
        </w:rPr>
        <w:t>á</w:t>
      </w:r>
      <w:r w:rsidR="00AB605A" w:rsidRPr="00EF200E">
        <w:rPr>
          <w:sz w:val="22"/>
          <w:szCs w:val="22"/>
        </w:rPr>
        <w:t xml:space="preserve">) splňující </w:t>
      </w:r>
      <w:r w:rsidR="00255D9D" w:rsidRPr="00EF200E">
        <w:rPr>
          <w:sz w:val="22"/>
          <w:szCs w:val="22"/>
        </w:rPr>
        <w:t>standard IT&amp;PT</w:t>
      </w:r>
      <w:r w:rsidR="005839CF" w:rsidRPr="00EF200E">
        <w:rPr>
          <w:sz w:val="22"/>
          <w:szCs w:val="22"/>
        </w:rPr>
        <w:t xml:space="preserve"> </w:t>
      </w:r>
      <w:r w:rsidR="006E2F4B" w:rsidRPr="00EF200E">
        <w:rPr>
          <w:sz w:val="22"/>
          <w:szCs w:val="22"/>
        </w:rPr>
        <w:t>musí být k</w:t>
      </w:r>
      <w:r w:rsidR="005839CF" w:rsidRPr="00EF200E">
        <w:rPr>
          <w:sz w:val="22"/>
          <w:szCs w:val="22"/>
        </w:rPr>
        <w:t> </w:t>
      </w:r>
      <w:r w:rsidR="006E2F4B" w:rsidRPr="00EF200E">
        <w:rPr>
          <w:sz w:val="22"/>
          <w:szCs w:val="22"/>
        </w:rPr>
        <w:t>Systému</w:t>
      </w:r>
      <w:r w:rsidR="005839CF" w:rsidRPr="00EF200E">
        <w:rPr>
          <w:sz w:val="22"/>
          <w:szCs w:val="22"/>
        </w:rPr>
        <w:t xml:space="preserve"> bez dalšího připojitelná.</w:t>
      </w:r>
      <w:r w:rsidR="00E21179" w:rsidRPr="00EF200E">
        <w:rPr>
          <w:sz w:val="22"/>
          <w:szCs w:val="22"/>
        </w:rPr>
        <w:t xml:space="preserve"> Připojitelnou periférií se pro účely této Smlouvy </w:t>
      </w:r>
      <w:r w:rsidR="004502BE" w:rsidRPr="00EF200E">
        <w:rPr>
          <w:sz w:val="22"/>
          <w:szCs w:val="22"/>
        </w:rPr>
        <w:t xml:space="preserve">pak </w:t>
      </w:r>
      <w:r w:rsidR="00E21179" w:rsidRPr="00EF200E">
        <w:rPr>
          <w:sz w:val="22"/>
          <w:szCs w:val="22"/>
        </w:rPr>
        <w:t>rozumí, že s</w:t>
      </w:r>
      <w:r w:rsidR="004502BE" w:rsidRPr="00EF200E">
        <w:rPr>
          <w:sz w:val="22"/>
          <w:szCs w:val="22"/>
        </w:rPr>
        <w:t> takovouto periférií</w:t>
      </w:r>
      <w:r w:rsidR="00E21179" w:rsidRPr="00EF200E">
        <w:rPr>
          <w:sz w:val="22"/>
          <w:szCs w:val="22"/>
        </w:rPr>
        <w:t xml:space="preserve"> musí komunikovat nově dodané palubní počítače (Zařízení) a Backoffice musí zpracovávat relevantní data z této periférie. </w:t>
      </w:r>
    </w:p>
    <w:p w14:paraId="42B1698F" w14:textId="77777777" w:rsidR="00BC1FC1" w:rsidRPr="00EF200E" w:rsidRDefault="00BC1FC1" w:rsidP="00294A30">
      <w:pPr>
        <w:widowControl w:val="0"/>
        <w:numPr>
          <w:ilvl w:val="0"/>
          <w:numId w:val="18"/>
        </w:numPr>
        <w:tabs>
          <w:tab w:val="clear" w:pos="360"/>
        </w:tabs>
        <w:spacing w:before="360" w:after="120"/>
        <w:ind w:left="567" w:hanging="567"/>
        <w:jc w:val="both"/>
        <w:rPr>
          <w:b/>
          <w:bCs/>
          <w:sz w:val="22"/>
          <w:szCs w:val="22"/>
        </w:rPr>
      </w:pPr>
      <w:r w:rsidRPr="00EF200E">
        <w:rPr>
          <w:b/>
          <w:bCs/>
          <w:sz w:val="22"/>
          <w:szCs w:val="22"/>
        </w:rPr>
        <w:t>Termíny plnění</w:t>
      </w:r>
    </w:p>
    <w:p w14:paraId="36E517FC" w14:textId="799A4297" w:rsidR="00FF35C7" w:rsidRDefault="00DC3BC6" w:rsidP="00294A30">
      <w:pPr>
        <w:pStyle w:val="rove2"/>
        <w:widowControl w:val="0"/>
        <w:spacing w:before="120"/>
        <w:ind w:left="567"/>
        <w:rPr>
          <w:sz w:val="22"/>
          <w:szCs w:val="22"/>
        </w:rPr>
      </w:pPr>
      <w:r>
        <w:rPr>
          <w:sz w:val="22"/>
          <w:szCs w:val="22"/>
        </w:rPr>
        <w:t xml:space="preserve">Zhotovitel se zavazuje realizovat </w:t>
      </w:r>
      <w:r w:rsidR="003968D8">
        <w:rPr>
          <w:sz w:val="22"/>
          <w:szCs w:val="22"/>
        </w:rPr>
        <w:t xml:space="preserve">Předmět Smlouvy </w:t>
      </w:r>
      <w:r w:rsidR="00591A44">
        <w:rPr>
          <w:sz w:val="22"/>
          <w:szCs w:val="22"/>
        </w:rPr>
        <w:t xml:space="preserve">v termínech </w:t>
      </w:r>
      <w:r w:rsidR="003968D8">
        <w:rPr>
          <w:sz w:val="22"/>
          <w:szCs w:val="22"/>
        </w:rPr>
        <w:t>dle</w:t>
      </w:r>
      <w:r w:rsidR="0080039B">
        <w:rPr>
          <w:sz w:val="22"/>
          <w:szCs w:val="22"/>
        </w:rPr>
        <w:t xml:space="preserve"> této Smlouvy a dle</w:t>
      </w:r>
      <w:r w:rsidR="003968D8">
        <w:rPr>
          <w:sz w:val="22"/>
          <w:szCs w:val="22"/>
        </w:rPr>
        <w:t xml:space="preserve"> h</w:t>
      </w:r>
      <w:r w:rsidR="00E44D35" w:rsidRPr="00EF200E">
        <w:rPr>
          <w:sz w:val="22"/>
          <w:szCs w:val="22"/>
        </w:rPr>
        <w:t>armonogram</w:t>
      </w:r>
      <w:r w:rsidR="003968D8">
        <w:rPr>
          <w:sz w:val="22"/>
          <w:szCs w:val="22"/>
        </w:rPr>
        <w:t>u</w:t>
      </w:r>
      <w:r w:rsidR="00E44D35" w:rsidRPr="00EF200E">
        <w:rPr>
          <w:sz w:val="22"/>
          <w:szCs w:val="22"/>
        </w:rPr>
        <w:t xml:space="preserve"> plnění</w:t>
      </w:r>
      <w:r w:rsidR="003968D8">
        <w:rPr>
          <w:sz w:val="22"/>
          <w:szCs w:val="22"/>
        </w:rPr>
        <w:t>, který</w:t>
      </w:r>
      <w:r w:rsidR="00E44D35" w:rsidRPr="00EF200E">
        <w:rPr>
          <w:sz w:val="22"/>
          <w:szCs w:val="22"/>
        </w:rPr>
        <w:t xml:space="preserve"> tvoří přílohu č. 4 této </w:t>
      </w:r>
      <w:r w:rsidR="00BA4AB1" w:rsidRPr="00EF200E">
        <w:rPr>
          <w:sz w:val="22"/>
          <w:szCs w:val="22"/>
        </w:rPr>
        <w:t>Smlouvy</w:t>
      </w:r>
      <w:r w:rsidR="00FF35C7">
        <w:rPr>
          <w:sz w:val="22"/>
          <w:szCs w:val="22"/>
        </w:rPr>
        <w:t>.</w:t>
      </w:r>
      <w:r w:rsidR="000B2DB2">
        <w:rPr>
          <w:sz w:val="22"/>
          <w:szCs w:val="22"/>
        </w:rPr>
        <w:t xml:space="preserve"> Zhotovitel je povinen </w:t>
      </w:r>
      <w:r w:rsidR="00610B7C">
        <w:rPr>
          <w:sz w:val="22"/>
          <w:szCs w:val="22"/>
        </w:rPr>
        <w:t xml:space="preserve">v rámci realizační fáze zpracovat a průběžně aktualizovat detailnější harmonogram plnění, který bude </w:t>
      </w:r>
      <w:r w:rsidR="00610B7C">
        <w:rPr>
          <w:sz w:val="22"/>
          <w:szCs w:val="22"/>
        </w:rPr>
        <w:lastRenderedPageBreak/>
        <w:t xml:space="preserve">v souladu s přílohou č. 4 Smlouvy a touto Smlouvou a zavazuje se bezodkladně na vyzvání Objednatele </w:t>
      </w:r>
      <w:r w:rsidR="00F23B08">
        <w:rPr>
          <w:sz w:val="22"/>
          <w:szCs w:val="22"/>
        </w:rPr>
        <w:t>tento podrobný harmonogram plnění předložit Objednateli ke kontrole.</w:t>
      </w:r>
      <w:r w:rsidR="00610B7C">
        <w:rPr>
          <w:sz w:val="22"/>
          <w:szCs w:val="22"/>
        </w:rPr>
        <w:t xml:space="preserve"> </w:t>
      </w:r>
    </w:p>
    <w:p w14:paraId="3924F3A5" w14:textId="646E7C63" w:rsidR="00BC1FC1" w:rsidRPr="00EF200E" w:rsidRDefault="00257BDE" w:rsidP="00294A30">
      <w:pPr>
        <w:pStyle w:val="Odstavecseseznamem"/>
        <w:numPr>
          <w:ilvl w:val="1"/>
          <w:numId w:val="18"/>
        </w:numPr>
        <w:spacing w:before="120" w:after="120"/>
        <w:ind w:left="567" w:hanging="567"/>
        <w:jc w:val="both"/>
        <w:rPr>
          <w:b/>
          <w:bCs/>
          <w:sz w:val="22"/>
          <w:szCs w:val="22"/>
        </w:rPr>
      </w:pPr>
      <w:r w:rsidRPr="00EF200E">
        <w:rPr>
          <w:b/>
          <w:bCs/>
          <w:sz w:val="22"/>
          <w:szCs w:val="22"/>
        </w:rPr>
        <w:t>BackOffice</w:t>
      </w:r>
    </w:p>
    <w:p w14:paraId="712BB2D1" w14:textId="388AB74D" w:rsidR="00310BB9" w:rsidRPr="00EF200E" w:rsidRDefault="00BC1FC1" w:rsidP="00294A30">
      <w:pPr>
        <w:pStyle w:val="rove2"/>
        <w:widowControl w:val="0"/>
        <w:spacing w:before="120"/>
        <w:ind w:left="567"/>
        <w:rPr>
          <w:sz w:val="22"/>
          <w:szCs w:val="22"/>
        </w:rPr>
      </w:pPr>
      <w:r w:rsidRPr="00EF200E">
        <w:rPr>
          <w:sz w:val="22"/>
          <w:szCs w:val="22"/>
        </w:rPr>
        <w:t xml:space="preserve">Zhotovitel je povinen </w:t>
      </w:r>
      <w:r w:rsidR="00E726BE" w:rsidRPr="00EF200E">
        <w:rPr>
          <w:sz w:val="22"/>
          <w:szCs w:val="22"/>
        </w:rPr>
        <w:t>vytvořit</w:t>
      </w:r>
      <w:r w:rsidR="00095947" w:rsidRPr="00EF200E">
        <w:rPr>
          <w:sz w:val="22"/>
          <w:szCs w:val="22"/>
        </w:rPr>
        <w:t xml:space="preserve"> (či jinak zajistit</w:t>
      </w:r>
      <w:r w:rsidR="00022F12" w:rsidRPr="00EF200E">
        <w:rPr>
          <w:sz w:val="22"/>
          <w:szCs w:val="22"/>
        </w:rPr>
        <w:t xml:space="preserve"> dodání</w:t>
      </w:r>
      <w:r w:rsidR="00095947" w:rsidRPr="00EF200E">
        <w:rPr>
          <w:sz w:val="22"/>
          <w:szCs w:val="22"/>
        </w:rPr>
        <w:t>)</w:t>
      </w:r>
      <w:r w:rsidR="00E726BE" w:rsidRPr="00EF200E">
        <w:rPr>
          <w:sz w:val="22"/>
          <w:szCs w:val="22"/>
        </w:rPr>
        <w:t xml:space="preserve">, implementovat a zprovoznit </w:t>
      </w:r>
      <w:r w:rsidR="00257BDE" w:rsidRPr="00EF200E">
        <w:rPr>
          <w:sz w:val="22"/>
          <w:szCs w:val="22"/>
        </w:rPr>
        <w:t>BackOffice</w:t>
      </w:r>
      <w:r w:rsidR="00246A41" w:rsidRPr="00EF200E">
        <w:rPr>
          <w:sz w:val="22"/>
          <w:szCs w:val="22"/>
        </w:rPr>
        <w:t xml:space="preserve"> (včetně přístupu Objednatele do tohoto </w:t>
      </w:r>
      <w:r w:rsidR="00257BDE" w:rsidRPr="00EF200E">
        <w:rPr>
          <w:sz w:val="22"/>
          <w:szCs w:val="22"/>
        </w:rPr>
        <w:t>BackOffice</w:t>
      </w:r>
      <w:r w:rsidR="00246A41" w:rsidRPr="00EF200E">
        <w:rPr>
          <w:sz w:val="22"/>
          <w:szCs w:val="22"/>
        </w:rPr>
        <w:t>)</w:t>
      </w:r>
      <w:r w:rsidRPr="00EF200E">
        <w:rPr>
          <w:sz w:val="22"/>
          <w:szCs w:val="22"/>
        </w:rPr>
        <w:t xml:space="preserve"> nejpozději společně s předáním první jednotlivé Instalace </w:t>
      </w:r>
      <w:r w:rsidR="003D6A20" w:rsidRPr="00EF200E">
        <w:rPr>
          <w:sz w:val="22"/>
          <w:szCs w:val="22"/>
        </w:rPr>
        <w:t>Z</w:t>
      </w:r>
      <w:r w:rsidR="009F214C" w:rsidRPr="00EF200E">
        <w:rPr>
          <w:sz w:val="22"/>
          <w:szCs w:val="22"/>
        </w:rPr>
        <w:t>a</w:t>
      </w:r>
      <w:r w:rsidR="003D6A20" w:rsidRPr="00EF200E">
        <w:rPr>
          <w:sz w:val="22"/>
          <w:szCs w:val="22"/>
        </w:rPr>
        <w:t>řízení O</w:t>
      </w:r>
      <w:r w:rsidRPr="00EF200E">
        <w:rPr>
          <w:sz w:val="22"/>
          <w:szCs w:val="22"/>
        </w:rPr>
        <w:t>bjednateli</w:t>
      </w:r>
      <w:r w:rsidR="00A2710B" w:rsidRPr="00EF200E">
        <w:rPr>
          <w:sz w:val="22"/>
          <w:szCs w:val="22"/>
        </w:rPr>
        <w:t xml:space="preserve"> pro účely testování Drážním úřadem</w:t>
      </w:r>
      <w:r w:rsidR="004B2933" w:rsidRPr="00EF200E">
        <w:rPr>
          <w:sz w:val="22"/>
          <w:szCs w:val="22"/>
        </w:rPr>
        <w:t xml:space="preserve">, a to v souladu s harmonogramem </w:t>
      </w:r>
      <w:r w:rsidR="004B2933" w:rsidRPr="00F82EAA">
        <w:rPr>
          <w:sz w:val="22"/>
          <w:szCs w:val="22"/>
        </w:rPr>
        <w:t>plnění</w:t>
      </w:r>
      <w:r w:rsidR="00AE0E52" w:rsidRPr="00F82EAA">
        <w:rPr>
          <w:sz w:val="22"/>
          <w:szCs w:val="22"/>
        </w:rPr>
        <w:t xml:space="preserve"> </w:t>
      </w:r>
      <w:r w:rsidR="004B2933" w:rsidRPr="00F82EAA">
        <w:rPr>
          <w:sz w:val="22"/>
          <w:szCs w:val="22"/>
        </w:rPr>
        <w:t xml:space="preserve">dle </w:t>
      </w:r>
      <w:r w:rsidR="004B2933" w:rsidRPr="00294A30">
        <w:rPr>
          <w:sz w:val="22"/>
          <w:szCs w:val="22"/>
        </w:rPr>
        <w:t xml:space="preserve">přílohy č. </w:t>
      </w:r>
      <w:r w:rsidR="001E27C5" w:rsidRPr="00294A30">
        <w:rPr>
          <w:sz w:val="22"/>
          <w:szCs w:val="22"/>
        </w:rPr>
        <w:t>4</w:t>
      </w:r>
      <w:r w:rsidR="001E27C5" w:rsidRPr="00F82EAA">
        <w:rPr>
          <w:sz w:val="22"/>
          <w:szCs w:val="22"/>
        </w:rPr>
        <w:t xml:space="preserve"> </w:t>
      </w:r>
      <w:r w:rsidR="004B2933" w:rsidRPr="00F82EAA">
        <w:rPr>
          <w:sz w:val="22"/>
          <w:szCs w:val="22"/>
        </w:rPr>
        <w:t>této Smlouvy</w:t>
      </w:r>
      <w:r w:rsidR="00E726BE" w:rsidRPr="00EF200E">
        <w:rPr>
          <w:sz w:val="22"/>
          <w:szCs w:val="22"/>
        </w:rPr>
        <w:t>, vždy však tak, aby byl následně Zhotovitel schopen provést Instalace Zařízení pro Stávající flotilu</w:t>
      </w:r>
      <w:r w:rsidR="003E397B" w:rsidRPr="00EF200E">
        <w:rPr>
          <w:sz w:val="22"/>
          <w:szCs w:val="22"/>
        </w:rPr>
        <w:t xml:space="preserve"> v</w:t>
      </w:r>
      <w:r w:rsidR="00E726BE" w:rsidRPr="00EF200E">
        <w:rPr>
          <w:sz w:val="22"/>
          <w:szCs w:val="22"/>
        </w:rPr>
        <w:t xml:space="preserve"> termínu dle odst. 3.3.</w:t>
      </w:r>
      <w:r w:rsidR="00C94B56" w:rsidRPr="00EF200E">
        <w:rPr>
          <w:sz w:val="22"/>
          <w:szCs w:val="22"/>
        </w:rPr>
        <w:t xml:space="preserve"> této Smlouvy</w:t>
      </w:r>
      <w:r w:rsidR="00E726BE" w:rsidRPr="00EF200E">
        <w:rPr>
          <w:sz w:val="22"/>
          <w:szCs w:val="22"/>
        </w:rPr>
        <w:t xml:space="preserve"> při zohlednění pravidel </w:t>
      </w:r>
      <w:r w:rsidR="00F968AC" w:rsidRPr="00EF200E">
        <w:rPr>
          <w:sz w:val="22"/>
          <w:szCs w:val="22"/>
        </w:rPr>
        <w:t xml:space="preserve">přistavování vozidel </w:t>
      </w:r>
      <w:r w:rsidR="00E726BE" w:rsidRPr="00EF200E">
        <w:rPr>
          <w:sz w:val="22"/>
          <w:szCs w:val="22"/>
        </w:rPr>
        <w:t xml:space="preserve">uvedených v odst. </w:t>
      </w:r>
      <w:r w:rsidR="00F968AC" w:rsidRPr="00EF200E">
        <w:rPr>
          <w:sz w:val="22"/>
          <w:szCs w:val="22"/>
        </w:rPr>
        <w:t>3.3.</w:t>
      </w:r>
      <w:r w:rsidR="00E726BE" w:rsidRPr="00EF200E">
        <w:rPr>
          <w:sz w:val="22"/>
          <w:szCs w:val="22"/>
        </w:rPr>
        <w:t xml:space="preserve"> této Smlouvy</w:t>
      </w:r>
      <w:r w:rsidRPr="00EF200E">
        <w:rPr>
          <w:sz w:val="22"/>
          <w:szCs w:val="22"/>
        </w:rPr>
        <w:t>.</w:t>
      </w:r>
      <w:r w:rsidR="00E726BE" w:rsidRPr="00EF200E">
        <w:rPr>
          <w:sz w:val="22"/>
          <w:szCs w:val="22"/>
        </w:rPr>
        <w:t xml:space="preserve"> </w:t>
      </w:r>
      <w:r w:rsidR="00C43401" w:rsidRPr="00EF200E">
        <w:rPr>
          <w:sz w:val="22"/>
          <w:szCs w:val="22"/>
        </w:rPr>
        <w:t xml:space="preserve">Harmonogram plnění slouží k průběžné kontrole řádného plnění Předmětu </w:t>
      </w:r>
      <w:r w:rsidR="00C35FA9" w:rsidRPr="00EF200E">
        <w:rPr>
          <w:sz w:val="22"/>
          <w:szCs w:val="22"/>
        </w:rPr>
        <w:t>Smlouvy</w:t>
      </w:r>
      <w:r w:rsidR="00C43401" w:rsidRPr="00EF200E">
        <w:rPr>
          <w:sz w:val="22"/>
          <w:szCs w:val="22"/>
        </w:rPr>
        <w:t>.</w:t>
      </w:r>
    </w:p>
    <w:p w14:paraId="4590879F" w14:textId="6174B1F8" w:rsidR="00A27D94" w:rsidRPr="00EF200E" w:rsidRDefault="00A27D94" w:rsidP="00294A30">
      <w:pPr>
        <w:pStyle w:val="rove2"/>
        <w:widowControl w:val="0"/>
        <w:spacing w:before="120"/>
        <w:ind w:left="567"/>
        <w:rPr>
          <w:sz w:val="22"/>
          <w:szCs w:val="22"/>
        </w:rPr>
      </w:pPr>
      <w:r w:rsidRPr="00EF200E">
        <w:rPr>
          <w:sz w:val="22"/>
          <w:szCs w:val="22"/>
        </w:rPr>
        <w:t>Zhotovitel se zavazuje předat Objednateli nejpozději při předání a převzetí BackOffice řešení přehledný a úplný soupis všech softwarových licencí, které jsou součástí dodávky podle této Smlouvy. Tento soupis</w:t>
      </w:r>
      <w:r w:rsidR="008A6F8A" w:rsidRPr="00EF200E">
        <w:rPr>
          <w:sz w:val="22"/>
          <w:szCs w:val="22"/>
        </w:rPr>
        <w:t xml:space="preserve">, který bude součást předávacího protokolu, </w:t>
      </w:r>
      <w:r w:rsidRPr="00EF200E">
        <w:rPr>
          <w:sz w:val="22"/>
          <w:szCs w:val="22"/>
        </w:rPr>
        <w:t>bude obsahovat:</w:t>
      </w:r>
    </w:p>
    <w:p w14:paraId="54AFBF1E" w14:textId="41264E91"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název každého softwarového produktu,</w:t>
      </w:r>
    </w:p>
    <w:p w14:paraId="7543D25D" w14:textId="59FD9A43"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jeho verzi a výrobce,</w:t>
      </w:r>
    </w:p>
    <w:p w14:paraId="45EA2C47" w14:textId="44CAB643"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 xml:space="preserve">typ licence (např. trvalá, časově omezená, OEM, </w:t>
      </w:r>
      <w:proofErr w:type="spellStart"/>
      <w:r w:rsidRPr="00EF200E">
        <w:rPr>
          <w:sz w:val="22"/>
          <w:szCs w:val="22"/>
        </w:rPr>
        <w:t>SaaS</w:t>
      </w:r>
      <w:proofErr w:type="spellEnd"/>
      <w:r w:rsidRPr="00EF200E">
        <w:rPr>
          <w:sz w:val="22"/>
          <w:szCs w:val="22"/>
        </w:rPr>
        <w:t>),</w:t>
      </w:r>
    </w:p>
    <w:p w14:paraId="43B16840" w14:textId="248D623F"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počet licencí a rozsah oprávnění k jejich užití (např. na uživatele, zařízení, místo),</w:t>
      </w:r>
    </w:p>
    <w:p w14:paraId="07F92B88" w14:textId="230100CE"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formu licenčního ujednání (např. přímá licence, sublicence, veřejná licence),</w:t>
      </w:r>
    </w:p>
    <w:p w14:paraId="7D07B06F" w14:textId="18E6F81E"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označení nosiče, klíče nebo jiného identifikátoru licence,</w:t>
      </w:r>
    </w:p>
    <w:p w14:paraId="2B087CB9" w14:textId="286FA2B1"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případně i informaci o omezení jejího použití.</w:t>
      </w:r>
    </w:p>
    <w:p w14:paraId="7E633872" w14:textId="2410F011" w:rsidR="00BC1FC1" w:rsidRPr="00EF200E" w:rsidRDefault="00BC1FC1" w:rsidP="00294A30">
      <w:pPr>
        <w:pStyle w:val="Odstavecseseznamem"/>
        <w:numPr>
          <w:ilvl w:val="1"/>
          <w:numId w:val="18"/>
        </w:numPr>
        <w:spacing w:before="120" w:after="120"/>
        <w:ind w:left="567" w:hanging="567"/>
        <w:jc w:val="both"/>
        <w:rPr>
          <w:b/>
          <w:bCs/>
          <w:sz w:val="22"/>
          <w:szCs w:val="22"/>
        </w:rPr>
      </w:pPr>
      <w:r w:rsidRPr="00EF200E">
        <w:rPr>
          <w:b/>
          <w:bCs/>
          <w:sz w:val="22"/>
          <w:szCs w:val="22"/>
        </w:rPr>
        <w:t>Dodávka Zařízení</w:t>
      </w:r>
    </w:p>
    <w:p w14:paraId="3F7964A0" w14:textId="781D76B9" w:rsidR="00BC1FC1" w:rsidRPr="00EF200E" w:rsidRDefault="003D6A20" w:rsidP="00294A30">
      <w:pPr>
        <w:pStyle w:val="Odstavecseseznamem"/>
        <w:spacing w:before="120" w:after="120"/>
        <w:ind w:left="567"/>
        <w:jc w:val="both"/>
        <w:rPr>
          <w:sz w:val="22"/>
          <w:szCs w:val="22"/>
        </w:rPr>
      </w:pPr>
      <w:r w:rsidRPr="00EF200E">
        <w:rPr>
          <w:sz w:val="22"/>
          <w:szCs w:val="22"/>
        </w:rPr>
        <w:t>Zhotovitel provede Dodávku Zařízení společně s</w:t>
      </w:r>
      <w:r w:rsidR="009449C4" w:rsidRPr="00EF200E">
        <w:rPr>
          <w:sz w:val="22"/>
          <w:szCs w:val="22"/>
        </w:rPr>
        <w:t> </w:t>
      </w:r>
      <w:r w:rsidRPr="00EF200E">
        <w:rPr>
          <w:sz w:val="22"/>
          <w:szCs w:val="22"/>
        </w:rPr>
        <w:t>příslušnou Instalací Zařízení v</w:t>
      </w:r>
      <w:r w:rsidR="009449C4" w:rsidRPr="00EF200E">
        <w:rPr>
          <w:sz w:val="22"/>
          <w:szCs w:val="22"/>
        </w:rPr>
        <w:t> </w:t>
      </w:r>
      <w:r w:rsidRPr="00EF200E">
        <w:rPr>
          <w:sz w:val="22"/>
          <w:szCs w:val="22"/>
        </w:rPr>
        <w:t>termíne</w:t>
      </w:r>
      <w:r w:rsidR="00F56EBA" w:rsidRPr="00EF200E">
        <w:rPr>
          <w:sz w:val="22"/>
          <w:szCs w:val="22"/>
        </w:rPr>
        <w:t>ch</w:t>
      </w:r>
      <w:r w:rsidRPr="00EF200E">
        <w:rPr>
          <w:sz w:val="22"/>
          <w:szCs w:val="22"/>
        </w:rPr>
        <w:t xml:space="preserve"> uvedených níže.</w:t>
      </w:r>
      <w:r w:rsidR="00F232AC" w:rsidRPr="00EF200E">
        <w:rPr>
          <w:sz w:val="22"/>
          <w:szCs w:val="22"/>
        </w:rPr>
        <w:t xml:space="preserve"> </w:t>
      </w:r>
      <w:r w:rsidR="00F232AC" w:rsidRPr="00EF200E">
        <w:rPr>
          <w:i/>
          <w:iCs/>
          <w:sz w:val="22"/>
          <w:szCs w:val="22"/>
        </w:rPr>
        <w:t xml:space="preserve">Pozn.: Objednatel nebude Zařízení přebírat na sklad a každé dodané Zařízení bude vždy Zhotovitelem </w:t>
      </w:r>
      <w:r w:rsidR="000D7A0B" w:rsidRPr="00EF200E">
        <w:rPr>
          <w:i/>
          <w:iCs/>
          <w:sz w:val="22"/>
          <w:szCs w:val="22"/>
        </w:rPr>
        <w:t>i</w:t>
      </w:r>
      <w:r w:rsidR="00703450" w:rsidRPr="00EF200E">
        <w:rPr>
          <w:i/>
          <w:iCs/>
          <w:sz w:val="22"/>
          <w:szCs w:val="22"/>
        </w:rPr>
        <w:t xml:space="preserve">hned </w:t>
      </w:r>
      <w:r w:rsidR="00F232AC" w:rsidRPr="00EF200E">
        <w:rPr>
          <w:i/>
          <w:iCs/>
          <w:sz w:val="22"/>
          <w:szCs w:val="22"/>
        </w:rPr>
        <w:t>nainstalováno.</w:t>
      </w:r>
    </w:p>
    <w:p w14:paraId="2F1627AA" w14:textId="17491B10" w:rsidR="00BC1FC1" w:rsidRPr="00EF200E" w:rsidRDefault="00BC1FC1" w:rsidP="00294A30">
      <w:pPr>
        <w:pStyle w:val="Odstavecseseznamem"/>
        <w:numPr>
          <w:ilvl w:val="1"/>
          <w:numId w:val="18"/>
        </w:numPr>
        <w:spacing w:before="120" w:after="120"/>
        <w:ind w:left="567" w:hanging="567"/>
        <w:jc w:val="both"/>
        <w:rPr>
          <w:b/>
          <w:bCs/>
          <w:sz w:val="22"/>
          <w:szCs w:val="22"/>
        </w:rPr>
      </w:pPr>
      <w:r w:rsidRPr="00EF200E">
        <w:rPr>
          <w:b/>
          <w:bCs/>
          <w:sz w:val="22"/>
          <w:szCs w:val="22"/>
        </w:rPr>
        <w:t xml:space="preserve">Instalace </w:t>
      </w:r>
      <w:r w:rsidR="00A2710B" w:rsidRPr="00EF200E">
        <w:rPr>
          <w:b/>
          <w:bCs/>
          <w:sz w:val="22"/>
          <w:szCs w:val="22"/>
        </w:rPr>
        <w:t xml:space="preserve">BackOffice a </w:t>
      </w:r>
      <w:r w:rsidRPr="00EF200E">
        <w:rPr>
          <w:b/>
          <w:bCs/>
          <w:sz w:val="22"/>
          <w:szCs w:val="22"/>
        </w:rPr>
        <w:t>Zařízení</w:t>
      </w:r>
      <w:r w:rsidR="006F360D" w:rsidRPr="00EF200E">
        <w:rPr>
          <w:b/>
          <w:bCs/>
          <w:sz w:val="22"/>
          <w:szCs w:val="22"/>
        </w:rPr>
        <w:t xml:space="preserve"> včetně potřebné kabeláže</w:t>
      </w:r>
    </w:p>
    <w:p w14:paraId="127493DD" w14:textId="0979E348" w:rsidR="00A2710B" w:rsidRPr="00EF200E" w:rsidRDefault="00600A25" w:rsidP="00294A30">
      <w:pPr>
        <w:pStyle w:val="Odstavecseseznamem"/>
        <w:numPr>
          <w:ilvl w:val="2"/>
          <w:numId w:val="87"/>
        </w:numPr>
        <w:spacing w:before="120" w:after="120"/>
        <w:ind w:left="1276"/>
        <w:jc w:val="both"/>
        <w:rPr>
          <w:b/>
          <w:bCs/>
          <w:sz w:val="22"/>
          <w:szCs w:val="22"/>
        </w:rPr>
      </w:pPr>
      <w:r w:rsidRPr="00EF200E">
        <w:rPr>
          <w:b/>
          <w:bCs/>
          <w:sz w:val="22"/>
          <w:szCs w:val="22"/>
        </w:rPr>
        <w:t>Instalace BackOffice</w:t>
      </w:r>
    </w:p>
    <w:p w14:paraId="069AD7B5" w14:textId="47810750" w:rsidR="00A2710B" w:rsidRPr="00EF200E" w:rsidRDefault="00600A25" w:rsidP="00294A30">
      <w:pPr>
        <w:pStyle w:val="rove2"/>
        <w:widowControl w:val="0"/>
        <w:spacing w:before="120"/>
        <w:ind w:left="567"/>
        <w:rPr>
          <w:sz w:val="22"/>
          <w:szCs w:val="22"/>
        </w:rPr>
      </w:pPr>
      <w:r w:rsidRPr="00EF200E">
        <w:rPr>
          <w:sz w:val="22"/>
          <w:szCs w:val="22"/>
        </w:rPr>
        <w:t xml:space="preserve">Instalace BackOffice ověřená úspěšným provedením Funkční zkoušky bude provedena a předána Objednateli nejpozději </w:t>
      </w:r>
      <w:bookmarkStart w:id="8" w:name="_Hlk192433209"/>
      <w:r w:rsidRPr="00EF200E">
        <w:rPr>
          <w:b/>
          <w:sz w:val="22"/>
          <w:szCs w:val="22"/>
        </w:rPr>
        <w:t>do 6-ti měsíců</w:t>
      </w:r>
      <w:r w:rsidRPr="00EF200E">
        <w:rPr>
          <w:sz w:val="22"/>
          <w:szCs w:val="22"/>
        </w:rPr>
        <w:t xml:space="preserve"> </w:t>
      </w:r>
      <w:bookmarkEnd w:id="8"/>
      <w:r w:rsidRPr="00EF200E">
        <w:rPr>
          <w:sz w:val="22"/>
          <w:szCs w:val="22"/>
        </w:rPr>
        <w:t xml:space="preserve">od nabytí účinnosti této Smlouvy, a to v souladu </w:t>
      </w:r>
      <w:r w:rsidR="003D1E9A">
        <w:rPr>
          <w:sz w:val="22"/>
          <w:szCs w:val="22"/>
        </w:rPr>
        <w:br/>
      </w:r>
      <w:r w:rsidRPr="00EF200E">
        <w:rPr>
          <w:sz w:val="22"/>
          <w:szCs w:val="22"/>
        </w:rPr>
        <w:t xml:space="preserve">s harmonogramem dle </w:t>
      </w:r>
      <w:r w:rsidRPr="00F82EAA">
        <w:rPr>
          <w:sz w:val="22"/>
          <w:szCs w:val="22"/>
        </w:rPr>
        <w:t xml:space="preserve">přílohy </w:t>
      </w:r>
      <w:r w:rsidRPr="00294A30">
        <w:rPr>
          <w:sz w:val="22"/>
          <w:szCs w:val="22"/>
        </w:rPr>
        <w:t xml:space="preserve">č. 4 této </w:t>
      </w:r>
      <w:r w:rsidR="00C35FA9" w:rsidRPr="00294A30">
        <w:rPr>
          <w:sz w:val="22"/>
          <w:szCs w:val="22"/>
        </w:rPr>
        <w:t>Smlouvy</w:t>
      </w:r>
      <w:r w:rsidRPr="00F82EAA">
        <w:rPr>
          <w:sz w:val="22"/>
          <w:szCs w:val="22"/>
        </w:rPr>
        <w:t>.</w:t>
      </w:r>
    </w:p>
    <w:p w14:paraId="07D6DBC2" w14:textId="53DA9ADC" w:rsidR="000A7C32" w:rsidRPr="00EF200E" w:rsidRDefault="000A7C32" w:rsidP="00294A30">
      <w:pPr>
        <w:pStyle w:val="rove2"/>
        <w:widowControl w:val="0"/>
        <w:spacing w:before="120"/>
        <w:ind w:left="567"/>
        <w:rPr>
          <w:sz w:val="22"/>
          <w:szCs w:val="22"/>
        </w:rPr>
      </w:pPr>
      <w:r w:rsidRPr="00EF200E">
        <w:rPr>
          <w:sz w:val="22"/>
          <w:szCs w:val="22"/>
        </w:rPr>
        <w:t>Během instalace BackOffice provede</w:t>
      </w:r>
      <w:r w:rsidR="00324BF5" w:rsidRPr="00EF200E">
        <w:rPr>
          <w:sz w:val="22"/>
          <w:szCs w:val="22"/>
        </w:rPr>
        <w:t xml:space="preserve"> Zhotovitel dle harmonogramu v příloze č. 4</w:t>
      </w:r>
      <w:r w:rsidR="00F82EAA">
        <w:rPr>
          <w:sz w:val="22"/>
          <w:szCs w:val="22"/>
        </w:rPr>
        <w:t xml:space="preserve"> této Smlouvy</w:t>
      </w:r>
      <w:r w:rsidRPr="00EF200E">
        <w:rPr>
          <w:sz w:val="22"/>
          <w:szCs w:val="22"/>
        </w:rPr>
        <w:t xml:space="preserve"> bez zbytečného odkladu Instalaci Zařízení na 3 (třech) vozidlech</w:t>
      </w:r>
      <w:r w:rsidR="007B59D0" w:rsidRPr="00EF200E">
        <w:rPr>
          <w:sz w:val="22"/>
          <w:szCs w:val="22"/>
        </w:rPr>
        <w:t xml:space="preserve"> od</w:t>
      </w:r>
      <w:r w:rsidRPr="00EF200E">
        <w:rPr>
          <w:sz w:val="22"/>
          <w:szCs w:val="22"/>
        </w:rPr>
        <w:t xml:space="preserve"> každého typu, tj. 1x Autobus, 1x Trolejbus, 1x Tramvaj, a to pro účely neprodleného zahájení testování vozidel drážním úřadem, a také pro testování instalovaného BackOffice a ověření jeho celkové funkčnosti s vozidly pro jeho protokolární převzetí.</w:t>
      </w:r>
    </w:p>
    <w:p w14:paraId="5A0E0851" w14:textId="0BDB20F4" w:rsidR="000A2DF0" w:rsidRPr="00EF200E" w:rsidRDefault="00C54D3D" w:rsidP="00294A30">
      <w:pPr>
        <w:pStyle w:val="rove2"/>
        <w:widowControl w:val="0"/>
        <w:spacing w:before="120"/>
        <w:ind w:left="567"/>
        <w:rPr>
          <w:sz w:val="22"/>
          <w:szCs w:val="22"/>
        </w:rPr>
      </w:pPr>
      <w:r w:rsidRPr="00EF200E">
        <w:rPr>
          <w:sz w:val="22"/>
          <w:szCs w:val="22"/>
        </w:rPr>
        <w:t xml:space="preserve">Pro splnění funkčního testování </w:t>
      </w:r>
      <w:r w:rsidR="00104F61" w:rsidRPr="00EF200E">
        <w:rPr>
          <w:sz w:val="22"/>
          <w:szCs w:val="22"/>
        </w:rPr>
        <w:t>na 3 (</w:t>
      </w:r>
      <w:r w:rsidRPr="00EF200E">
        <w:rPr>
          <w:sz w:val="22"/>
          <w:szCs w:val="22"/>
        </w:rPr>
        <w:t>třech</w:t>
      </w:r>
      <w:r w:rsidR="00104F61" w:rsidRPr="00EF200E">
        <w:rPr>
          <w:sz w:val="22"/>
          <w:szCs w:val="22"/>
        </w:rPr>
        <w:t>)</w:t>
      </w:r>
      <w:r w:rsidRPr="00EF200E">
        <w:rPr>
          <w:sz w:val="22"/>
          <w:szCs w:val="22"/>
        </w:rPr>
        <w:t xml:space="preserve"> vozidel instalovaných dle tohoto </w:t>
      </w:r>
      <w:r w:rsidR="007242B1" w:rsidRPr="00EF200E">
        <w:rPr>
          <w:sz w:val="22"/>
          <w:szCs w:val="22"/>
        </w:rPr>
        <w:t xml:space="preserve">odstavce </w:t>
      </w:r>
      <w:r w:rsidRPr="00EF200E">
        <w:rPr>
          <w:sz w:val="22"/>
          <w:szCs w:val="22"/>
        </w:rPr>
        <w:t>není nutné, aby jakákoli část Systému splňovala funkční požadavky související s odbavovacím systémem definovaným v Příloze č. 1</w:t>
      </w:r>
      <w:r w:rsidR="006C33FA">
        <w:rPr>
          <w:sz w:val="22"/>
          <w:szCs w:val="22"/>
        </w:rPr>
        <w:t>a a</w:t>
      </w:r>
      <w:r w:rsidR="007B170C">
        <w:rPr>
          <w:sz w:val="22"/>
          <w:szCs w:val="22"/>
        </w:rPr>
        <w:t xml:space="preserve"> příloze č. 1b</w:t>
      </w:r>
      <w:r w:rsidRPr="00EF200E">
        <w:rPr>
          <w:sz w:val="22"/>
          <w:szCs w:val="22"/>
        </w:rPr>
        <w:t xml:space="preserve"> této </w:t>
      </w:r>
      <w:r w:rsidR="00C34BD4" w:rsidRPr="00EF200E">
        <w:rPr>
          <w:sz w:val="22"/>
          <w:szCs w:val="22"/>
        </w:rPr>
        <w:t>S</w:t>
      </w:r>
      <w:r w:rsidRPr="00EF200E">
        <w:rPr>
          <w:sz w:val="22"/>
          <w:szCs w:val="22"/>
        </w:rPr>
        <w:t>mlouvy.</w:t>
      </w:r>
    </w:p>
    <w:p w14:paraId="2FCA04B7" w14:textId="5ABB5EA1" w:rsidR="00600A25" w:rsidRPr="00EF200E" w:rsidRDefault="004B2933" w:rsidP="00294A30">
      <w:pPr>
        <w:pStyle w:val="Odstavecseseznamem"/>
        <w:numPr>
          <w:ilvl w:val="2"/>
          <w:numId w:val="87"/>
        </w:numPr>
        <w:spacing w:before="120" w:after="120"/>
        <w:ind w:left="1276"/>
        <w:jc w:val="both"/>
        <w:rPr>
          <w:b/>
          <w:sz w:val="22"/>
          <w:szCs w:val="22"/>
        </w:rPr>
      </w:pPr>
      <w:bookmarkStart w:id="9" w:name="_Hlk192432773"/>
      <w:r w:rsidRPr="00EF200E">
        <w:rPr>
          <w:b/>
          <w:bCs/>
          <w:sz w:val="22"/>
          <w:szCs w:val="22"/>
        </w:rPr>
        <w:t>Instalace</w:t>
      </w:r>
      <w:r w:rsidRPr="00EF200E">
        <w:rPr>
          <w:b/>
          <w:sz w:val="22"/>
          <w:szCs w:val="22"/>
        </w:rPr>
        <w:t xml:space="preserve"> Zařízení pro Stávající flotilu </w:t>
      </w:r>
    </w:p>
    <w:p w14:paraId="7FFC80EB" w14:textId="612A1E4D" w:rsidR="00BC1FC1" w:rsidRPr="00EF200E" w:rsidRDefault="00600A25" w:rsidP="00294A30">
      <w:pPr>
        <w:pStyle w:val="rove2"/>
        <w:widowControl w:val="0"/>
        <w:spacing w:before="120"/>
        <w:ind w:left="567"/>
        <w:rPr>
          <w:sz w:val="22"/>
          <w:szCs w:val="22"/>
        </w:rPr>
      </w:pPr>
      <w:r w:rsidRPr="00EF200E">
        <w:rPr>
          <w:sz w:val="22"/>
          <w:szCs w:val="22"/>
        </w:rPr>
        <w:t xml:space="preserve">Instalace Zařízení pro Stávající flotilu </w:t>
      </w:r>
      <w:r w:rsidR="004B2933" w:rsidRPr="00EF200E">
        <w:rPr>
          <w:sz w:val="22"/>
          <w:szCs w:val="22"/>
        </w:rPr>
        <w:t>(všechna vozidla</w:t>
      </w:r>
      <w:r w:rsidR="00703450" w:rsidRPr="00EF200E">
        <w:rPr>
          <w:sz w:val="22"/>
          <w:szCs w:val="22"/>
        </w:rPr>
        <w:t xml:space="preserve"> Stávající flotily</w:t>
      </w:r>
      <w:r w:rsidR="00DC7590" w:rsidRPr="00EF200E">
        <w:rPr>
          <w:sz w:val="22"/>
          <w:szCs w:val="22"/>
        </w:rPr>
        <w:t xml:space="preserve"> dle Přílohy č. 2 této </w:t>
      </w:r>
      <w:r w:rsidR="009E7944" w:rsidRPr="00EF200E">
        <w:rPr>
          <w:sz w:val="22"/>
          <w:szCs w:val="22"/>
        </w:rPr>
        <w:t>Smlouvy</w:t>
      </w:r>
      <w:r w:rsidR="004B2933" w:rsidRPr="00EF200E">
        <w:rPr>
          <w:sz w:val="22"/>
          <w:szCs w:val="22"/>
        </w:rPr>
        <w:t>)</w:t>
      </w:r>
      <w:r w:rsidR="00703FE1" w:rsidRPr="00EF200E">
        <w:rPr>
          <w:sz w:val="22"/>
          <w:szCs w:val="22"/>
        </w:rPr>
        <w:t xml:space="preserve"> včetně zahrnutí do funkčního a bezvadného Systému ověřené úspěšným provedením Funkční zkoušky</w:t>
      </w:r>
      <w:r w:rsidR="004B2933" w:rsidRPr="00EF200E">
        <w:rPr>
          <w:sz w:val="22"/>
          <w:szCs w:val="22"/>
        </w:rPr>
        <w:t xml:space="preserve"> </w:t>
      </w:r>
      <w:r w:rsidR="002F365C" w:rsidRPr="00EF200E">
        <w:rPr>
          <w:sz w:val="22"/>
          <w:szCs w:val="22"/>
        </w:rPr>
        <w:t>(</w:t>
      </w:r>
      <w:r w:rsidR="00703FE1" w:rsidRPr="00EF200E">
        <w:rPr>
          <w:i/>
          <w:iCs/>
          <w:sz w:val="22"/>
          <w:szCs w:val="22"/>
        </w:rPr>
        <w:t xml:space="preserve">pozn.: </w:t>
      </w:r>
      <w:r w:rsidR="00EC0CE2" w:rsidRPr="00EF200E">
        <w:rPr>
          <w:i/>
          <w:iCs/>
          <w:sz w:val="22"/>
          <w:szCs w:val="22"/>
        </w:rPr>
        <w:t>Převzetí Systému</w:t>
      </w:r>
      <w:r w:rsidR="002F365C" w:rsidRPr="00EF200E">
        <w:rPr>
          <w:sz w:val="22"/>
          <w:szCs w:val="22"/>
        </w:rPr>
        <w:t>)</w:t>
      </w:r>
      <w:r w:rsidR="004B2933" w:rsidRPr="00EF200E">
        <w:rPr>
          <w:sz w:val="22"/>
          <w:szCs w:val="22"/>
        </w:rPr>
        <w:t xml:space="preserve"> </w:t>
      </w:r>
      <w:r w:rsidR="00703450" w:rsidRPr="00EF200E">
        <w:rPr>
          <w:sz w:val="22"/>
          <w:szCs w:val="22"/>
        </w:rPr>
        <w:t xml:space="preserve">bude </w:t>
      </w:r>
      <w:r w:rsidR="004B2933" w:rsidRPr="00EF200E">
        <w:rPr>
          <w:sz w:val="22"/>
          <w:szCs w:val="22"/>
        </w:rPr>
        <w:t xml:space="preserve">provedena a předána Objednateli </w:t>
      </w:r>
      <w:r w:rsidR="00BC1FC1" w:rsidRPr="00EF200E">
        <w:rPr>
          <w:sz w:val="22"/>
          <w:szCs w:val="22"/>
        </w:rPr>
        <w:t xml:space="preserve">nejpozději </w:t>
      </w:r>
      <w:r w:rsidRPr="00EF200E">
        <w:rPr>
          <w:b/>
          <w:sz w:val="22"/>
          <w:szCs w:val="22"/>
        </w:rPr>
        <w:t xml:space="preserve">do </w:t>
      </w:r>
      <w:r w:rsidRPr="00D4655C">
        <w:rPr>
          <w:b/>
          <w:sz w:val="22"/>
          <w:szCs w:val="22"/>
        </w:rPr>
        <w:t>6-ti měsíců</w:t>
      </w:r>
      <w:r w:rsidRPr="00D4655C">
        <w:rPr>
          <w:sz w:val="22"/>
          <w:szCs w:val="22"/>
        </w:rPr>
        <w:t xml:space="preserve"> </w:t>
      </w:r>
      <w:r w:rsidR="00BC1FC1" w:rsidRPr="00D4655C">
        <w:rPr>
          <w:sz w:val="22"/>
          <w:szCs w:val="22"/>
        </w:rPr>
        <w:t xml:space="preserve">od </w:t>
      </w:r>
      <w:r w:rsidRPr="00D4655C">
        <w:rPr>
          <w:sz w:val="22"/>
          <w:szCs w:val="22"/>
        </w:rPr>
        <w:t>převzetí BackOffice Odběratelem</w:t>
      </w:r>
      <w:r w:rsidR="00BC1FC1" w:rsidRPr="00D4655C">
        <w:rPr>
          <w:sz w:val="22"/>
          <w:szCs w:val="22"/>
        </w:rPr>
        <w:t xml:space="preserve">, </w:t>
      </w:r>
      <w:r w:rsidR="004B2933" w:rsidRPr="00D4655C">
        <w:rPr>
          <w:sz w:val="22"/>
          <w:szCs w:val="22"/>
        </w:rPr>
        <w:t xml:space="preserve">a to </w:t>
      </w:r>
      <w:r w:rsidR="00BC1FC1" w:rsidRPr="00D4655C">
        <w:rPr>
          <w:sz w:val="22"/>
          <w:szCs w:val="22"/>
        </w:rPr>
        <w:t>v</w:t>
      </w:r>
      <w:r w:rsidR="009449C4" w:rsidRPr="00D4655C">
        <w:rPr>
          <w:sz w:val="22"/>
          <w:szCs w:val="22"/>
        </w:rPr>
        <w:t> </w:t>
      </w:r>
      <w:r w:rsidR="00BC1FC1" w:rsidRPr="00D4655C">
        <w:rPr>
          <w:sz w:val="22"/>
          <w:szCs w:val="22"/>
        </w:rPr>
        <w:t>souladu s</w:t>
      </w:r>
      <w:r w:rsidR="009449C4" w:rsidRPr="00D4655C">
        <w:rPr>
          <w:sz w:val="22"/>
          <w:szCs w:val="22"/>
        </w:rPr>
        <w:t> </w:t>
      </w:r>
      <w:r w:rsidR="00BC1FC1" w:rsidRPr="00D4655C">
        <w:rPr>
          <w:sz w:val="22"/>
          <w:szCs w:val="22"/>
        </w:rPr>
        <w:t xml:space="preserve">harmonogramem dle přílohy </w:t>
      </w:r>
      <w:r w:rsidR="00BC1FC1" w:rsidRPr="00294A30">
        <w:rPr>
          <w:sz w:val="22"/>
          <w:szCs w:val="22"/>
        </w:rPr>
        <w:t xml:space="preserve">č. </w:t>
      </w:r>
      <w:r w:rsidR="001E27C5" w:rsidRPr="00294A30">
        <w:rPr>
          <w:sz w:val="22"/>
          <w:szCs w:val="22"/>
        </w:rPr>
        <w:t>4</w:t>
      </w:r>
      <w:r w:rsidR="00BC1FC1" w:rsidRPr="00294A30">
        <w:rPr>
          <w:sz w:val="22"/>
          <w:szCs w:val="22"/>
        </w:rPr>
        <w:t xml:space="preserve"> této </w:t>
      </w:r>
      <w:r w:rsidR="00C35FA9" w:rsidRPr="00294A30">
        <w:rPr>
          <w:sz w:val="22"/>
          <w:szCs w:val="22"/>
        </w:rPr>
        <w:t>Smlouvy</w:t>
      </w:r>
      <w:r w:rsidRPr="00D4655C">
        <w:rPr>
          <w:sz w:val="22"/>
          <w:szCs w:val="22"/>
        </w:rPr>
        <w:t>.</w:t>
      </w:r>
      <w:r w:rsidR="00BC1FC1" w:rsidRPr="00EF200E">
        <w:rPr>
          <w:sz w:val="22"/>
          <w:szCs w:val="22"/>
        </w:rPr>
        <w:t xml:space="preserve"> </w:t>
      </w:r>
      <w:bookmarkEnd w:id="9"/>
    </w:p>
    <w:p w14:paraId="0BBB6013" w14:textId="672EB41D" w:rsidR="00BA62EA" w:rsidRPr="00EF200E" w:rsidRDefault="0071754F" w:rsidP="00294A30">
      <w:pPr>
        <w:pStyle w:val="rove2"/>
        <w:widowControl w:val="0"/>
        <w:spacing w:before="120"/>
        <w:ind w:left="567"/>
        <w:rPr>
          <w:iCs/>
          <w:color w:val="000000" w:themeColor="text1"/>
          <w:sz w:val="22"/>
          <w:szCs w:val="22"/>
        </w:rPr>
      </w:pPr>
      <w:r w:rsidRPr="00EF200E">
        <w:rPr>
          <w:iCs/>
          <w:color w:val="000000" w:themeColor="text1"/>
          <w:sz w:val="22"/>
          <w:szCs w:val="22"/>
        </w:rPr>
        <w:lastRenderedPageBreak/>
        <w:t>Smluvní strany v</w:t>
      </w:r>
      <w:r w:rsidR="009449C4" w:rsidRPr="00EF200E">
        <w:rPr>
          <w:iCs/>
          <w:color w:val="000000" w:themeColor="text1"/>
          <w:sz w:val="22"/>
          <w:szCs w:val="22"/>
        </w:rPr>
        <w:t> </w:t>
      </w:r>
      <w:r w:rsidRPr="00EF200E">
        <w:rPr>
          <w:iCs/>
          <w:color w:val="000000" w:themeColor="text1"/>
          <w:sz w:val="22"/>
          <w:szCs w:val="22"/>
        </w:rPr>
        <w:t xml:space="preserve">této souvislosti sjednávají, že </w:t>
      </w:r>
      <w:r w:rsidR="00F86BDC" w:rsidRPr="00EF200E">
        <w:rPr>
          <w:iCs/>
          <w:color w:val="000000" w:themeColor="text1"/>
          <w:sz w:val="22"/>
          <w:szCs w:val="22"/>
        </w:rPr>
        <w:t>p</w:t>
      </w:r>
      <w:r w:rsidRPr="00EF200E">
        <w:rPr>
          <w:iCs/>
          <w:color w:val="000000" w:themeColor="text1"/>
          <w:sz w:val="22"/>
          <w:szCs w:val="22"/>
        </w:rPr>
        <w:t xml:space="preserve">okud do okamžiku </w:t>
      </w:r>
      <w:r w:rsidR="001E2DD4" w:rsidRPr="00EF200E">
        <w:rPr>
          <w:iCs/>
          <w:color w:val="000000" w:themeColor="text1"/>
          <w:sz w:val="22"/>
          <w:szCs w:val="22"/>
        </w:rPr>
        <w:t>protokolárního</w:t>
      </w:r>
      <w:r w:rsidR="00122126" w:rsidRPr="00EF200E">
        <w:rPr>
          <w:iCs/>
          <w:color w:val="000000" w:themeColor="text1"/>
          <w:sz w:val="22"/>
          <w:szCs w:val="22"/>
        </w:rPr>
        <w:t xml:space="preserve"> předání BackOffice</w:t>
      </w:r>
      <w:r w:rsidRPr="00EF200E">
        <w:rPr>
          <w:iCs/>
          <w:color w:val="000000" w:themeColor="text1"/>
          <w:sz w:val="22"/>
          <w:szCs w:val="22"/>
        </w:rPr>
        <w:t xml:space="preserve">  budou</w:t>
      </w:r>
      <w:r w:rsidR="00F86BDC" w:rsidRPr="00EF200E">
        <w:rPr>
          <w:iCs/>
          <w:color w:val="000000" w:themeColor="text1"/>
          <w:sz w:val="22"/>
          <w:szCs w:val="22"/>
        </w:rPr>
        <w:t xml:space="preserve"> </w:t>
      </w:r>
      <w:r w:rsidR="00B76860" w:rsidRPr="00EF200E">
        <w:rPr>
          <w:iCs/>
          <w:color w:val="000000" w:themeColor="text1"/>
          <w:sz w:val="22"/>
          <w:szCs w:val="22"/>
        </w:rPr>
        <w:t xml:space="preserve">některá </w:t>
      </w:r>
      <w:r w:rsidR="00F86BDC" w:rsidRPr="00EF200E">
        <w:rPr>
          <w:iCs/>
          <w:color w:val="000000" w:themeColor="text1"/>
          <w:sz w:val="22"/>
          <w:szCs w:val="22"/>
        </w:rPr>
        <w:t xml:space="preserve">vozidla Stávající flotily obměněna za nová vozidla (tzv. kus za kus) nebo </w:t>
      </w:r>
      <w:r w:rsidR="000A7C32" w:rsidRPr="00EF200E">
        <w:rPr>
          <w:iCs/>
          <w:color w:val="000000" w:themeColor="text1"/>
          <w:sz w:val="22"/>
          <w:szCs w:val="22"/>
        </w:rPr>
        <w:t xml:space="preserve">Objednatel </w:t>
      </w:r>
      <w:r w:rsidR="00F86BDC" w:rsidRPr="00EF200E">
        <w:rPr>
          <w:iCs/>
          <w:color w:val="000000" w:themeColor="text1"/>
          <w:sz w:val="22"/>
          <w:szCs w:val="22"/>
        </w:rPr>
        <w:t>zakoupí nová vozidla, zašle o tom Objednatel Zhotoviteli informaci a bude se mít za to, že okamžikem doručení takovéhoto oznámení bude okruh vozidel Stávající flotily změněn</w:t>
      </w:r>
      <w:r w:rsidR="00174417" w:rsidRPr="00EF200E">
        <w:rPr>
          <w:iCs/>
          <w:color w:val="000000" w:themeColor="text1"/>
          <w:sz w:val="22"/>
          <w:szCs w:val="22"/>
        </w:rPr>
        <w:t xml:space="preserve"> (není nutné </w:t>
      </w:r>
      <w:r w:rsidR="005D5756" w:rsidRPr="00EF200E">
        <w:rPr>
          <w:iCs/>
          <w:color w:val="000000" w:themeColor="text1"/>
          <w:sz w:val="22"/>
          <w:szCs w:val="22"/>
        </w:rPr>
        <w:t xml:space="preserve">v takovémto případě </w:t>
      </w:r>
      <w:r w:rsidR="00174417" w:rsidRPr="00EF200E">
        <w:rPr>
          <w:iCs/>
          <w:color w:val="000000" w:themeColor="text1"/>
          <w:sz w:val="22"/>
          <w:szCs w:val="22"/>
        </w:rPr>
        <w:t>uzavírat dodatek k této Smlouvě)</w:t>
      </w:r>
      <w:r w:rsidR="00095947" w:rsidRPr="00EF200E">
        <w:rPr>
          <w:iCs/>
          <w:color w:val="000000" w:themeColor="text1"/>
          <w:sz w:val="22"/>
          <w:szCs w:val="22"/>
        </w:rPr>
        <w:t xml:space="preserve">; pro účely </w:t>
      </w:r>
      <w:r w:rsidR="000872CA" w:rsidRPr="00EF200E">
        <w:rPr>
          <w:iCs/>
          <w:color w:val="000000" w:themeColor="text1"/>
          <w:sz w:val="22"/>
          <w:szCs w:val="22"/>
        </w:rPr>
        <w:t xml:space="preserve">splnění </w:t>
      </w:r>
      <w:r w:rsidR="00095947" w:rsidRPr="00EF200E">
        <w:rPr>
          <w:iCs/>
          <w:color w:val="000000" w:themeColor="text1"/>
          <w:sz w:val="22"/>
          <w:szCs w:val="22"/>
        </w:rPr>
        <w:t xml:space="preserve">termínu pro </w:t>
      </w:r>
      <w:r w:rsidR="00095947" w:rsidRPr="00EF200E">
        <w:rPr>
          <w:sz w:val="22"/>
          <w:szCs w:val="22"/>
        </w:rPr>
        <w:t>Instalaci Zařízení pro Stávající flotilu (všechna vozidla Stávající flotily) tedy bud</w:t>
      </w:r>
      <w:r w:rsidR="000E4772" w:rsidRPr="00EF200E">
        <w:rPr>
          <w:sz w:val="22"/>
          <w:szCs w:val="22"/>
        </w:rPr>
        <w:t xml:space="preserve">ou </w:t>
      </w:r>
      <w:r w:rsidR="00095947" w:rsidRPr="00EF200E">
        <w:rPr>
          <w:sz w:val="22"/>
          <w:szCs w:val="22"/>
        </w:rPr>
        <w:t xml:space="preserve">za Stávající flotilu považována </w:t>
      </w:r>
      <w:r w:rsidR="00095947" w:rsidRPr="00D4655C">
        <w:rPr>
          <w:sz w:val="22"/>
          <w:szCs w:val="22"/>
        </w:rPr>
        <w:t>vozidla uvedená v</w:t>
      </w:r>
      <w:r w:rsidR="009449C4" w:rsidRPr="00D4655C">
        <w:rPr>
          <w:sz w:val="22"/>
          <w:szCs w:val="22"/>
        </w:rPr>
        <w:t> </w:t>
      </w:r>
      <w:r w:rsidR="00095947" w:rsidRPr="00294A30">
        <w:rPr>
          <w:sz w:val="22"/>
          <w:szCs w:val="22"/>
        </w:rPr>
        <w:t xml:space="preserve">příloze </w:t>
      </w:r>
      <w:r w:rsidR="001E27C5" w:rsidRPr="00294A30">
        <w:rPr>
          <w:sz w:val="22"/>
          <w:szCs w:val="22"/>
        </w:rPr>
        <w:t>č. 2</w:t>
      </w:r>
      <w:r w:rsidR="001E27C5" w:rsidRPr="00D4655C">
        <w:rPr>
          <w:sz w:val="22"/>
          <w:szCs w:val="22"/>
        </w:rPr>
        <w:t xml:space="preserve"> </w:t>
      </w:r>
      <w:r w:rsidR="00095947" w:rsidRPr="00D4655C">
        <w:rPr>
          <w:sz w:val="22"/>
          <w:szCs w:val="22"/>
        </w:rPr>
        <w:t>této Smlouvy</w:t>
      </w:r>
      <w:r w:rsidR="00095947" w:rsidRPr="00EF200E">
        <w:rPr>
          <w:sz w:val="22"/>
          <w:szCs w:val="22"/>
        </w:rPr>
        <w:t xml:space="preserve"> a vozidla obměněná postupem dle tohoto odstavce </w:t>
      </w:r>
      <w:r w:rsidR="00F90E83" w:rsidRPr="00EF200E">
        <w:rPr>
          <w:sz w:val="22"/>
          <w:szCs w:val="22"/>
        </w:rPr>
        <w:t xml:space="preserve">Smlouvy </w:t>
      </w:r>
      <w:r w:rsidR="00095947" w:rsidRPr="00EF200E">
        <w:rPr>
          <w:sz w:val="22"/>
          <w:szCs w:val="22"/>
        </w:rPr>
        <w:t>(</w:t>
      </w:r>
      <w:r w:rsidR="00095947" w:rsidRPr="00EF200E">
        <w:rPr>
          <w:i/>
          <w:iCs/>
          <w:sz w:val="22"/>
          <w:szCs w:val="22"/>
        </w:rPr>
        <w:t>pozn.: ostatní nová vozidla budou řešena v</w:t>
      </w:r>
      <w:r w:rsidR="009449C4" w:rsidRPr="00EF200E">
        <w:rPr>
          <w:i/>
          <w:iCs/>
          <w:sz w:val="22"/>
          <w:szCs w:val="22"/>
        </w:rPr>
        <w:t> </w:t>
      </w:r>
      <w:r w:rsidR="00095947" w:rsidRPr="00EF200E">
        <w:rPr>
          <w:i/>
          <w:iCs/>
          <w:sz w:val="22"/>
          <w:szCs w:val="22"/>
        </w:rPr>
        <w:t xml:space="preserve">režimu Dodatečné dodávky Zařízení a </w:t>
      </w:r>
      <w:proofErr w:type="spellStart"/>
      <w:r w:rsidR="00095947" w:rsidRPr="00EF200E">
        <w:rPr>
          <w:i/>
          <w:iCs/>
          <w:sz w:val="22"/>
          <w:szCs w:val="22"/>
        </w:rPr>
        <w:t>Doinstalace</w:t>
      </w:r>
      <w:proofErr w:type="spellEnd"/>
      <w:r w:rsidR="00095947" w:rsidRPr="00EF200E">
        <w:rPr>
          <w:sz w:val="22"/>
          <w:szCs w:val="22"/>
        </w:rPr>
        <w:t>)</w:t>
      </w:r>
      <w:r w:rsidR="00F86BDC" w:rsidRPr="00EF200E">
        <w:rPr>
          <w:iCs/>
          <w:color w:val="000000" w:themeColor="text1"/>
          <w:sz w:val="22"/>
          <w:szCs w:val="22"/>
        </w:rPr>
        <w:t xml:space="preserve">. </w:t>
      </w:r>
    </w:p>
    <w:p w14:paraId="258F8101" w14:textId="51920740" w:rsidR="00BA62EA" w:rsidRPr="00EF200E" w:rsidRDefault="00125482" w:rsidP="00294A30">
      <w:pPr>
        <w:pStyle w:val="rove2"/>
        <w:widowControl w:val="0"/>
        <w:spacing w:before="120"/>
        <w:ind w:left="567"/>
        <w:rPr>
          <w:iCs/>
          <w:color w:val="000000" w:themeColor="text1"/>
          <w:sz w:val="22"/>
          <w:szCs w:val="22"/>
        </w:rPr>
      </w:pPr>
      <w:r>
        <w:rPr>
          <w:iCs/>
          <w:color w:val="000000" w:themeColor="text1"/>
          <w:sz w:val="22"/>
          <w:szCs w:val="22"/>
        </w:rPr>
        <w:t>Objednatel</w:t>
      </w:r>
      <w:r w:rsidRPr="00EF200E">
        <w:rPr>
          <w:iCs/>
          <w:color w:val="000000" w:themeColor="text1"/>
          <w:sz w:val="22"/>
          <w:szCs w:val="22"/>
        </w:rPr>
        <w:t xml:space="preserve"> </w:t>
      </w:r>
      <w:r w:rsidR="00B01AAC" w:rsidRPr="00EF200E">
        <w:rPr>
          <w:iCs/>
          <w:color w:val="000000" w:themeColor="text1"/>
          <w:sz w:val="22"/>
          <w:szCs w:val="22"/>
        </w:rPr>
        <w:t>si vyhrazuje, že</w:t>
      </w:r>
      <w:r w:rsidR="00BA62EA" w:rsidRPr="00EF200E">
        <w:rPr>
          <w:iCs/>
          <w:color w:val="000000" w:themeColor="text1"/>
          <w:sz w:val="22"/>
          <w:szCs w:val="22"/>
        </w:rPr>
        <w:t>:</w:t>
      </w:r>
    </w:p>
    <w:p w14:paraId="32EF162E" w14:textId="77777777" w:rsidR="00BA62EA" w:rsidRPr="00EF200E" w:rsidRDefault="00B01AAC" w:rsidP="00294A30">
      <w:pPr>
        <w:pStyle w:val="rove2"/>
        <w:widowControl w:val="0"/>
        <w:numPr>
          <w:ilvl w:val="2"/>
          <w:numId w:val="18"/>
        </w:numPr>
        <w:spacing w:before="120"/>
        <w:ind w:left="1418"/>
        <w:rPr>
          <w:iCs/>
          <w:color w:val="000000" w:themeColor="text1"/>
          <w:sz w:val="22"/>
          <w:szCs w:val="22"/>
        </w:rPr>
      </w:pPr>
      <w:r w:rsidRPr="00EF200E">
        <w:rPr>
          <w:iCs/>
          <w:color w:val="000000" w:themeColor="text1"/>
          <w:sz w:val="22"/>
          <w:szCs w:val="22"/>
        </w:rPr>
        <w:t>v</w:t>
      </w:r>
      <w:r w:rsidR="00251C4B" w:rsidRPr="00EF200E">
        <w:rPr>
          <w:iCs/>
          <w:color w:val="000000" w:themeColor="text1"/>
          <w:sz w:val="22"/>
          <w:szCs w:val="22"/>
        </w:rPr>
        <w:t xml:space="preserve"> případě </w:t>
      </w:r>
      <w:r w:rsidR="00957AF2" w:rsidRPr="00EF200E">
        <w:rPr>
          <w:iCs/>
          <w:color w:val="000000" w:themeColor="text1"/>
          <w:sz w:val="22"/>
          <w:szCs w:val="22"/>
        </w:rPr>
        <w:t>obměny Stávající flotily (</w:t>
      </w:r>
      <w:r w:rsidRPr="00EF200E">
        <w:rPr>
          <w:iCs/>
          <w:color w:val="000000" w:themeColor="text1"/>
          <w:sz w:val="22"/>
          <w:szCs w:val="22"/>
        </w:rPr>
        <w:t xml:space="preserve">tj. kus za kus) nebude docházet ke změně </w:t>
      </w:r>
      <w:r w:rsidR="00BA62EA" w:rsidRPr="00EF200E">
        <w:rPr>
          <w:iCs/>
          <w:color w:val="000000" w:themeColor="text1"/>
          <w:sz w:val="22"/>
          <w:szCs w:val="22"/>
        </w:rPr>
        <w:t>doby plnění dle tohoto článku;</w:t>
      </w:r>
    </w:p>
    <w:p w14:paraId="14EAA13F" w14:textId="0EFA7952" w:rsidR="0071754F" w:rsidRPr="00EF200E" w:rsidRDefault="00BA62EA" w:rsidP="00294A30">
      <w:pPr>
        <w:pStyle w:val="rove2"/>
        <w:widowControl w:val="0"/>
        <w:numPr>
          <w:ilvl w:val="2"/>
          <w:numId w:val="18"/>
        </w:numPr>
        <w:spacing w:before="120"/>
        <w:ind w:left="1418"/>
        <w:rPr>
          <w:iCs/>
          <w:color w:val="000000" w:themeColor="text1"/>
          <w:sz w:val="22"/>
          <w:szCs w:val="22"/>
        </w:rPr>
      </w:pPr>
      <w:r w:rsidRPr="00EF200E">
        <w:rPr>
          <w:iCs/>
          <w:color w:val="000000" w:themeColor="text1"/>
          <w:sz w:val="22"/>
          <w:szCs w:val="22"/>
        </w:rPr>
        <w:t xml:space="preserve">v případě zakoupení nových </w:t>
      </w:r>
      <w:r w:rsidR="00605A1C" w:rsidRPr="00EF200E">
        <w:rPr>
          <w:iCs/>
          <w:color w:val="000000" w:themeColor="text1"/>
          <w:sz w:val="22"/>
          <w:szCs w:val="22"/>
        </w:rPr>
        <w:t xml:space="preserve">vozidel a rozšíření </w:t>
      </w:r>
      <w:r w:rsidR="00C0309C" w:rsidRPr="00EF200E">
        <w:rPr>
          <w:iCs/>
          <w:color w:val="000000" w:themeColor="text1"/>
          <w:sz w:val="22"/>
          <w:szCs w:val="22"/>
        </w:rPr>
        <w:t>Stávající flotily dle tohoto článku o více jak 10</w:t>
      </w:r>
      <w:r w:rsidR="0021015F" w:rsidRPr="00EF200E">
        <w:rPr>
          <w:iCs/>
          <w:color w:val="000000" w:themeColor="text1"/>
          <w:sz w:val="22"/>
          <w:szCs w:val="22"/>
        </w:rPr>
        <w:t xml:space="preserve"> </w:t>
      </w:r>
      <w:r w:rsidR="00C0309C" w:rsidRPr="00EF200E">
        <w:rPr>
          <w:iCs/>
          <w:color w:val="000000" w:themeColor="text1"/>
          <w:sz w:val="22"/>
          <w:szCs w:val="22"/>
        </w:rPr>
        <w:t xml:space="preserve">vozidel, dojde k prodloužení doby realizace o </w:t>
      </w:r>
      <w:r w:rsidR="00FE7B0B" w:rsidRPr="005D2FE6">
        <w:rPr>
          <w:iCs/>
          <w:color w:val="000000" w:themeColor="text1"/>
          <w:sz w:val="22"/>
          <w:szCs w:val="22"/>
        </w:rPr>
        <w:t>1</w:t>
      </w:r>
      <w:r w:rsidR="00C029B8" w:rsidRPr="00EF200E">
        <w:rPr>
          <w:iCs/>
          <w:color w:val="000000" w:themeColor="text1"/>
          <w:sz w:val="22"/>
          <w:szCs w:val="22"/>
        </w:rPr>
        <w:t xml:space="preserve"> kalendářní d</w:t>
      </w:r>
      <w:r w:rsidR="00FE7B0B" w:rsidRPr="00EF200E">
        <w:rPr>
          <w:iCs/>
          <w:color w:val="000000" w:themeColor="text1"/>
          <w:sz w:val="22"/>
          <w:szCs w:val="22"/>
        </w:rPr>
        <w:t>e</w:t>
      </w:r>
      <w:r w:rsidR="00C029B8" w:rsidRPr="00EF200E">
        <w:rPr>
          <w:iCs/>
          <w:color w:val="000000" w:themeColor="text1"/>
          <w:sz w:val="22"/>
          <w:szCs w:val="22"/>
        </w:rPr>
        <w:t xml:space="preserve">n za </w:t>
      </w:r>
      <w:r w:rsidR="00205029" w:rsidRPr="00EF200E">
        <w:rPr>
          <w:iCs/>
          <w:color w:val="000000" w:themeColor="text1"/>
          <w:sz w:val="22"/>
          <w:szCs w:val="22"/>
        </w:rPr>
        <w:t>každ</w:t>
      </w:r>
      <w:r w:rsidR="00C5199F" w:rsidRPr="00EF200E">
        <w:rPr>
          <w:iCs/>
          <w:color w:val="000000" w:themeColor="text1"/>
          <w:sz w:val="22"/>
          <w:szCs w:val="22"/>
        </w:rPr>
        <w:t>é</w:t>
      </w:r>
      <w:r w:rsidR="00205029" w:rsidRPr="00EF200E">
        <w:rPr>
          <w:iCs/>
          <w:color w:val="000000" w:themeColor="text1"/>
          <w:sz w:val="22"/>
          <w:szCs w:val="22"/>
        </w:rPr>
        <w:t xml:space="preserve"> další </w:t>
      </w:r>
      <w:r w:rsidR="003D1E9A">
        <w:rPr>
          <w:iCs/>
          <w:color w:val="000000" w:themeColor="text1"/>
          <w:sz w:val="22"/>
          <w:szCs w:val="22"/>
        </w:rPr>
        <w:br/>
      </w:r>
      <w:r w:rsidR="00205029" w:rsidRPr="00EF200E">
        <w:rPr>
          <w:iCs/>
          <w:color w:val="000000" w:themeColor="text1"/>
          <w:sz w:val="22"/>
          <w:szCs w:val="22"/>
        </w:rPr>
        <w:t>1</w:t>
      </w:r>
      <w:r w:rsidR="00D16B74" w:rsidRPr="00EF200E">
        <w:rPr>
          <w:iCs/>
          <w:color w:val="000000" w:themeColor="text1"/>
          <w:sz w:val="22"/>
          <w:szCs w:val="22"/>
        </w:rPr>
        <w:t xml:space="preserve"> </w:t>
      </w:r>
      <w:r w:rsidR="00205029" w:rsidRPr="00EF200E">
        <w:rPr>
          <w:iCs/>
          <w:color w:val="000000" w:themeColor="text1"/>
          <w:sz w:val="22"/>
          <w:szCs w:val="22"/>
        </w:rPr>
        <w:t>vozidl</w:t>
      </w:r>
      <w:r w:rsidR="00C5199F" w:rsidRPr="00EF200E">
        <w:rPr>
          <w:iCs/>
          <w:color w:val="000000" w:themeColor="text1"/>
          <w:sz w:val="22"/>
          <w:szCs w:val="22"/>
        </w:rPr>
        <w:t>o</w:t>
      </w:r>
      <w:r w:rsidRPr="00EF200E">
        <w:rPr>
          <w:iCs/>
          <w:color w:val="000000" w:themeColor="text1"/>
          <w:sz w:val="22"/>
          <w:szCs w:val="22"/>
        </w:rPr>
        <w:t xml:space="preserve">. </w:t>
      </w:r>
    </w:p>
    <w:p w14:paraId="0838BAB1" w14:textId="45FC6B59" w:rsidR="00F968AC" w:rsidRPr="00EF200E" w:rsidRDefault="00F968AC" w:rsidP="00294A30">
      <w:pPr>
        <w:pStyle w:val="rove2"/>
        <w:widowControl w:val="0"/>
        <w:spacing w:before="120"/>
        <w:ind w:left="567"/>
        <w:rPr>
          <w:sz w:val="22"/>
          <w:szCs w:val="22"/>
        </w:rPr>
      </w:pPr>
      <w:r w:rsidRPr="00EF200E">
        <w:rPr>
          <w:sz w:val="22"/>
          <w:szCs w:val="22"/>
        </w:rPr>
        <w:t xml:space="preserve">Pro Instalaci Zařízení </w:t>
      </w:r>
      <w:r w:rsidR="00BA69B1" w:rsidRPr="00EF200E">
        <w:rPr>
          <w:sz w:val="22"/>
          <w:szCs w:val="22"/>
        </w:rPr>
        <w:t xml:space="preserve">bude </w:t>
      </w:r>
      <w:r w:rsidRPr="00EF200E">
        <w:rPr>
          <w:sz w:val="22"/>
          <w:szCs w:val="22"/>
        </w:rPr>
        <w:t>Objednatelem vždy odstaven</w:t>
      </w:r>
      <w:r w:rsidR="00764BE2" w:rsidRPr="00EF200E">
        <w:rPr>
          <w:sz w:val="22"/>
          <w:szCs w:val="22"/>
        </w:rPr>
        <w:t>o</w:t>
      </w:r>
      <w:r w:rsidR="0006697A" w:rsidRPr="00EF200E">
        <w:rPr>
          <w:sz w:val="22"/>
          <w:szCs w:val="22"/>
        </w:rPr>
        <w:t xml:space="preserve"> </w:t>
      </w:r>
      <w:r w:rsidR="00764BE2" w:rsidRPr="00EF200E">
        <w:rPr>
          <w:sz w:val="22"/>
          <w:szCs w:val="22"/>
        </w:rPr>
        <w:t xml:space="preserve">10 </w:t>
      </w:r>
      <w:r w:rsidRPr="00EF200E">
        <w:rPr>
          <w:sz w:val="22"/>
          <w:szCs w:val="22"/>
        </w:rPr>
        <w:t>vozid</w:t>
      </w:r>
      <w:r w:rsidR="00764BE2" w:rsidRPr="00EF200E">
        <w:rPr>
          <w:sz w:val="22"/>
          <w:szCs w:val="22"/>
        </w:rPr>
        <w:t>el</w:t>
      </w:r>
      <w:r w:rsidRPr="00EF200E">
        <w:rPr>
          <w:sz w:val="22"/>
          <w:szCs w:val="22"/>
        </w:rPr>
        <w:t xml:space="preserve"> denně</w:t>
      </w:r>
      <w:r w:rsidR="00764BE2" w:rsidRPr="00EF200E">
        <w:rPr>
          <w:sz w:val="22"/>
          <w:szCs w:val="22"/>
        </w:rPr>
        <w:t xml:space="preserve">, a to ve skladbě </w:t>
      </w:r>
      <w:r w:rsidR="003D1E9A">
        <w:rPr>
          <w:sz w:val="22"/>
          <w:szCs w:val="22"/>
        </w:rPr>
        <w:br/>
      </w:r>
      <w:r w:rsidR="00764BE2" w:rsidRPr="00EF200E">
        <w:rPr>
          <w:sz w:val="22"/>
          <w:szCs w:val="22"/>
        </w:rPr>
        <w:t>4 tramvaje (2 ks středisko Poruba a 2 ks středisko Moravská Ostrava), 2 trolejbusy (středisko Ostrava) a 4 autobusy (2 ks středisko Hranečník a 2 ks středisko Poruba).</w:t>
      </w:r>
      <w:r w:rsidRPr="00EF200E">
        <w:rPr>
          <w:sz w:val="22"/>
          <w:szCs w:val="22"/>
        </w:rPr>
        <w:t xml:space="preserve"> </w:t>
      </w:r>
      <w:r w:rsidR="00764BE2" w:rsidRPr="00EF200E">
        <w:rPr>
          <w:sz w:val="22"/>
          <w:szCs w:val="22"/>
        </w:rPr>
        <w:t>Údaje o střediscích jsou uvedeny</w:t>
      </w:r>
      <w:r w:rsidRPr="00EF200E">
        <w:rPr>
          <w:sz w:val="22"/>
          <w:szCs w:val="22"/>
        </w:rPr>
        <w:t xml:space="preserve"> v</w:t>
      </w:r>
      <w:r w:rsidR="009449C4" w:rsidRPr="00EF200E">
        <w:rPr>
          <w:sz w:val="22"/>
          <w:szCs w:val="22"/>
        </w:rPr>
        <w:t> </w:t>
      </w:r>
      <w:r w:rsidRPr="00EF200E">
        <w:rPr>
          <w:sz w:val="22"/>
          <w:szCs w:val="22"/>
        </w:rPr>
        <w:t>odst. 4.1. této Smlouvy</w:t>
      </w:r>
      <w:r w:rsidR="00B27626" w:rsidRPr="00EF200E">
        <w:rPr>
          <w:sz w:val="22"/>
          <w:szCs w:val="22"/>
        </w:rPr>
        <w:t xml:space="preserve"> (</w:t>
      </w:r>
      <w:r w:rsidR="00B27626" w:rsidRPr="00EF200E">
        <w:rPr>
          <w:i/>
          <w:iCs/>
          <w:sz w:val="22"/>
          <w:szCs w:val="22"/>
        </w:rPr>
        <w:t>pozn.:</w:t>
      </w:r>
      <w:r w:rsidR="00100FC1" w:rsidRPr="00EF200E">
        <w:rPr>
          <w:i/>
          <w:iCs/>
          <w:sz w:val="22"/>
          <w:szCs w:val="22"/>
        </w:rPr>
        <w:t xml:space="preserve"> zvýšení/</w:t>
      </w:r>
      <w:r w:rsidR="00B27626" w:rsidRPr="00EF200E">
        <w:rPr>
          <w:i/>
          <w:iCs/>
          <w:sz w:val="22"/>
          <w:szCs w:val="22"/>
        </w:rPr>
        <w:t xml:space="preserve">snížení počtu vozidel </w:t>
      </w:r>
      <w:r w:rsidR="00100FC1" w:rsidRPr="00EF200E">
        <w:rPr>
          <w:i/>
          <w:iCs/>
          <w:sz w:val="22"/>
          <w:szCs w:val="22"/>
        </w:rPr>
        <w:t>nad/</w:t>
      </w:r>
      <w:r w:rsidR="00B27626" w:rsidRPr="00EF200E">
        <w:rPr>
          <w:i/>
          <w:iCs/>
          <w:sz w:val="22"/>
          <w:szCs w:val="22"/>
        </w:rPr>
        <w:t>pod stanovený limit vyžaduje souhlas obou smluvních stran</w:t>
      </w:r>
      <w:r w:rsidR="00B27626" w:rsidRPr="00EF200E">
        <w:rPr>
          <w:sz w:val="22"/>
          <w:szCs w:val="22"/>
        </w:rPr>
        <w:t>)</w:t>
      </w:r>
      <w:r w:rsidRPr="00EF200E">
        <w:rPr>
          <w:sz w:val="22"/>
          <w:szCs w:val="22"/>
        </w:rPr>
        <w:t xml:space="preserve">. </w:t>
      </w:r>
      <w:r w:rsidR="00E93845" w:rsidRPr="00EF200E">
        <w:rPr>
          <w:sz w:val="22"/>
          <w:szCs w:val="22"/>
        </w:rPr>
        <w:t xml:space="preserve">Garance přistavení </w:t>
      </w:r>
      <w:r w:rsidR="00764BE2" w:rsidRPr="00EF200E">
        <w:rPr>
          <w:sz w:val="22"/>
          <w:szCs w:val="22"/>
        </w:rPr>
        <w:t xml:space="preserve">10 </w:t>
      </w:r>
      <w:r w:rsidR="00E93845" w:rsidRPr="00EF200E">
        <w:rPr>
          <w:sz w:val="22"/>
          <w:szCs w:val="22"/>
        </w:rPr>
        <w:t xml:space="preserve">vozidel </w:t>
      </w:r>
      <w:r w:rsidR="00764BE2" w:rsidRPr="00EF200E">
        <w:rPr>
          <w:sz w:val="22"/>
          <w:szCs w:val="22"/>
        </w:rPr>
        <w:t xml:space="preserve">denně </w:t>
      </w:r>
      <w:r w:rsidR="00E93845" w:rsidRPr="00EF200E">
        <w:rPr>
          <w:sz w:val="22"/>
          <w:szCs w:val="22"/>
        </w:rPr>
        <w:t xml:space="preserve">platí jen do instalace posledního vozidla přiřazeného na dané </w:t>
      </w:r>
      <w:r w:rsidR="00E93845" w:rsidRPr="00E245E1">
        <w:rPr>
          <w:sz w:val="22"/>
          <w:szCs w:val="22"/>
        </w:rPr>
        <w:t xml:space="preserve">středisko (viz </w:t>
      </w:r>
      <w:r w:rsidR="00E93845" w:rsidRPr="00294A30">
        <w:rPr>
          <w:sz w:val="22"/>
          <w:szCs w:val="22"/>
        </w:rPr>
        <w:t>příloha</w:t>
      </w:r>
      <w:r w:rsidR="001E27C5" w:rsidRPr="00294A30">
        <w:rPr>
          <w:sz w:val="22"/>
          <w:szCs w:val="22"/>
        </w:rPr>
        <w:t xml:space="preserve"> č. 2</w:t>
      </w:r>
      <w:r w:rsidR="000872CA" w:rsidRPr="00E245E1">
        <w:rPr>
          <w:sz w:val="22"/>
          <w:szCs w:val="22"/>
        </w:rPr>
        <w:t xml:space="preserve"> této</w:t>
      </w:r>
      <w:r w:rsidR="000872CA" w:rsidRPr="00EF200E">
        <w:rPr>
          <w:sz w:val="22"/>
          <w:szCs w:val="22"/>
        </w:rPr>
        <w:t xml:space="preserve"> Smlouvy</w:t>
      </w:r>
      <w:r w:rsidR="00E93845" w:rsidRPr="00EF200E">
        <w:rPr>
          <w:sz w:val="22"/>
          <w:szCs w:val="22"/>
        </w:rPr>
        <w:t xml:space="preserve">). </w:t>
      </w:r>
      <w:r w:rsidRPr="00EF200E">
        <w:rPr>
          <w:sz w:val="22"/>
          <w:szCs w:val="22"/>
        </w:rPr>
        <w:t>Podmínky Instalace Zařízení budou Objednatelem závazně upřesňovány co do konkrétního počtu a typů vozidel, které Objednatel odstaví z</w:t>
      </w:r>
      <w:r w:rsidR="009449C4" w:rsidRPr="00EF200E">
        <w:rPr>
          <w:sz w:val="22"/>
          <w:szCs w:val="22"/>
        </w:rPr>
        <w:t> </w:t>
      </w:r>
      <w:r w:rsidRPr="00EF200E">
        <w:rPr>
          <w:sz w:val="22"/>
          <w:szCs w:val="22"/>
        </w:rPr>
        <w:t xml:space="preserve">provozu pro účely Instalace Zařízení, a to dle konkrétních možností a provozních požadavků Objednatele. Objednatel </w:t>
      </w:r>
      <w:r w:rsidR="00515265" w:rsidRPr="00EF200E">
        <w:rPr>
          <w:sz w:val="22"/>
          <w:szCs w:val="22"/>
        </w:rPr>
        <w:t xml:space="preserve">zašle </w:t>
      </w:r>
      <w:r w:rsidRPr="00EF200E">
        <w:rPr>
          <w:sz w:val="22"/>
          <w:szCs w:val="22"/>
        </w:rPr>
        <w:t>Zhotovitel</w:t>
      </w:r>
      <w:r w:rsidR="00515265" w:rsidRPr="00EF200E">
        <w:rPr>
          <w:sz w:val="22"/>
          <w:szCs w:val="22"/>
        </w:rPr>
        <w:t>i</w:t>
      </w:r>
      <w:r w:rsidRPr="00EF200E">
        <w:rPr>
          <w:sz w:val="22"/>
          <w:szCs w:val="22"/>
        </w:rPr>
        <w:t xml:space="preserve"> upřesnění </w:t>
      </w:r>
      <w:r w:rsidR="00515265" w:rsidRPr="00EF200E">
        <w:rPr>
          <w:sz w:val="22"/>
          <w:szCs w:val="22"/>
        </w:rPr>
        <w:t xml:space="preserve">dle předchozí věty </w:t>
      </w:r>
      <w:r w:rsidRPr="00EF200E">
        <w:rPr>
          <w:sz w:val="22"/>
          <w:szCs w:val="22"/>
        </w:rPr>
        <w:t>vždy nejpozději 3</w:t>
      </w:r>
      <w:r w:rsidR="004F5BA3" w:rsidRPr="00EF200E">
        <w:rPr>
          <w:sz w:val="22"/>
          <w:szCs w:val="22"/>
        </w:rPr>
        <w:t xml:space="preserve"> (tři) kalendářní</w:t>
      </w:r>
      <w:r w:rsidRPr="00EF200E">
        <w:rPr>
          <w:sz w:val="22"/>
          <w:szCs w:val="22"/>
        </w:rPr>
        <w:t xml:space="preserve"> dny předem.</w:t>
      </w:r>
      <w:r w:rsidR="00A8169F" w:rsidRPr="00EF200E">
        <w:rPr>
          <w:sz w:val="22"/>
          <w:szCs w:val="22"/>
        </w:rPr>
        <w:t xml:space="preserve"> </w:t>
      </w:r>
      <w:r w:rsidR="00C43401" w:rsidRPr="00EF200E">
        <w:rPr>
          <w:sz w:val="22"/>
          <w:szCs w:val="22"/>
        </w:rPr>
        <w:t>V</w:t>
      </w:r>
      <w:r w:rsidR="009449C4" w:rsidRPr="00EF200E">
        <w:rPr>
          <w:sz w:val="22"/>
          <w:szCs w:val="22"/>
        </w:rPr>
        <w:t> </w:t>
      </w:r>
      <w:r w:rsidR="00C43401" w:rsidRPr="00EF200E">
        <w:rPr>
          <w:sz w:val="22"/>
          <w:szCs w:val="22"/>
        </w:rPr>
        <w:t>případě, že by zpoždění s</w:t>
      </w:r>
      <w:r w:rsidR="009449C4" w:rsidRPr="00EF200E">
        <w:rPr>
          <w:sz w:val="22"/>
          <w:szCs w:val="22"/>
        </w:rPr>
        <w:t> </w:t>
      </w:r>
      <w:r w:rsidR="00C43401" w:rsidRPr="00EF200E">
        <w:rPr>
          <w:sz w:val="22"/>
          <w:szCs w:val="22"/>
        </w:rPr>
        <w:t>Instalací Zařízení do příslušného vozidla zapříčinil</w:t>
      </w:r>
      <w:r w:rsidR="00633B55" w:rsidRPr="00EF200E">
        <w:rPr>
          <w:sz w:val="22"/>
          <w:szCs w:val="22"/>
        </w:rPr>
        <w:t>o</w:t>
      </w:r>
      <w:r w:rsidR="00C43401" w:rsidRPr="00EF200E">
        <w:rPr>
          <w:sz w:val="22"/>
          <w:szCs w:val="22"/>
        </w:rPr>
        <w:t xml:space="preserve"> kolizi s</w:t>
      </w:r>
      <w:r w:rsidR="009449C4" w:rsidRPr="00EF200E">
        <w:rPr>
          <w:sz w:val="22"/>
          <w:szCs w:val="22"/>
        </w:rPr>
        <w:t> </w:t>
      </w:r>
      <w:r w:rsidR="00C43401" w:rsidRPr="00EF200E">
        <w:rPr>
          <w:sz w:val="22"/>
          <w:szCs w:val="22"/>
        </w:rPr>
        <w:t>přistavením dalšího vozidla, nebude toto další vozidlo přistaveno, nedohodnou-li se smluvní strany jinak</w:t>
      </w:r>
      <w:r w:rsidR="00EA6A25" w:rsidRPr="00EF200E">
        <w:rPr>
          <w:sz w:val="22"/>
          <w:szCs w:val="22"/>
        </w:rPr>
        <w:t>, přičemž v takovéto případě není Objednatel v prodlení se splněním své povinnosti dle tohoto odstavce Smlouvy</w:t>
      </w:r>
      <w:r w:rsidR="009449C4" w:rsidRPr="00EF200E">
        <w:rPr>
          <w:sz w:val="22"/>
          <w:szCs w:val="22"/>
        </w:rPr>
        <w:t xml:space="preserve"> </w:t>
      </w:r>
      <w:r w:rsidR="009449C4" w:rsidRPr="00EF200E">
        <w:rPr>
          <w:i/>
          <w:iCs/>
          <w:sz w:val="22"/>
          <w:szCs w:val="22"/>
        </w:rPr>
        <w:t>(pozn.: Zhotovitel zajistí pro Instalaci Zařízení dostatečný</w:t>
      </w:r>
      <w:r w:rsidR="00BD31C1" w:rsidRPr="00EF200E">
        <w:rPr>
          <w:i/>
          <w:iCs/>
          <w:sz w:val="22"/>
          <w:szCs w:val="22"/>
        </w:rPr>
        <w:t xml:space="preserve">/adekvátní </w:t>
      </w:r>
      <w:r w:rsidR="009449C4" w:rsidRPr="00EF200E">
        <w:rPr>
          <w:i/>
          <w:iCs/>
          <w:sz w:val="22"/>
          <w:szCs w:val="22"/>
        </w:rPr>
        <w:t>počet pracovníků</w:t>
      </w:r>
      <w:r w:rsidR="00507749" w:rsidRPr="00EF200E">
        <w:rPr>
          <w:i/>
          <w:iCs/>
          <w:sz w:val="22"/>
          <w:szCs w:val="22"/>
        </w:rPr>
        <w:t xml:space="preserve"> v jednotlivých střediscích, případně jejich rotaci mezi jednotlivými středisky</w:t>
      </w:r>
      <w:r w:rsidR="009449C4" w:rsidRPr="00EF200E">
        <w:rPr>
          <w:i/>
          <w:iCs/>
          <w:sz w:val="22"/>
          <w:szCs w:val="22"/>
        </w:rPr>
        <w:t xml:space="preserve"> tak</w:t>
      </w:r>
      <w:r w:rsidR="003932B1" w:rsidRPr="00EF200E">
        <w:rPr>
          <w:i/>
          <w:iCs/>
          <w:sz w:val="22"/>
          <w:szCs w:val="22"/>
        </w:rPr>
        <w:t>,</w:t>
      </w:r>
      <w:r w:rsidR="009449C4" w:rsidRPr="00EF200E">
        <w:rPr>
          <w:i/>
          <w:iCs/>
          <w:sz w:val="22"/>
          <w:szCs w:val="22"/>
        </w:rPr>
        <w:t xml:space="preserve"> </w:t>
      </w:r>
      <w:r w:rsidR="00BD31C1" w:rsidRPr="00EF200E">
        <w:rPr>
          <w:i/>
          <w:iCs/>
          <w:sz w:val="22"/>
          <w:szCs w:val="22"/>
        </w:rPr>
        <w:t xml:space="preserve">aby maximálně využil jednotlivé pracovní dny a </w:t>
      </w:r>
      <w:r w:rsidR="009449C4" w:rsidRPr="00EF200E">
        <w:rPr>
          <w:i/>
          <w:iCs/>
          <w:sz w:val="22"/>
          <w:szCs w:val="22"/>
        </w:rPr>
        <w:t>Instalace Zařízení mohla být provedena v jím navrženém termínu uvedeném v harmonogramu plnění dle přílohy č. 4 této Smlouvy, a to při zohlednění skutečnosti, že rozhodnutí o odstavení konkrétních vozidel pro účely Instalace Zařízení je na Objednateli</w:t>
      </w:r>
      <w:r w:rsidR="00507749" w:rsidRPr="00EF200E">
        <w:rPr>
          <w:i/>
          <w:iCs/>
          <w:sz w:val="22"/>
          <w:szCs w:val="22"/>
        </w:rPr>
        <w:t>.</w:t>
      </w:r>
      <w:r w:rsidR="009449C4" w:rsidRPr="00EF200E">
        <w:rPr>
          <w:i/>
          <w:iCs/>
          <w:sz w:val="22"/>
          <w:szCs w:val="22"/>
        </w:rPr>
        <w:t>)</w:t>
      </w:r>
      <w:r w:rsidR="00C43401" w:rsidRPr="00EF200E">
        <w:rPr>
          <w:sz w:val="22"/>
          <w:szCs w:val="22"/>
        </w:rPr>
        <w:t>.</w:t>
      </w:r>
    </w:p>
    <w:p w14:paraId="7A274EB2" w14:textId="13C2DCE6" w:rsidR="00310BB9" w:rsidRPr="00EF200E" w:rsidRDefault="0085232A" w:rsidP="00294A30">
      <w:pPr>
        <w:pStyle w:val="rove2"/>
        <w:widowControl w:val="0"/>
        <w:spacing w:before="120"/>
        <w:ind w:left="567"/>
        <w:rPr>
          <w:b/>
          <w:bCs/>
          <w:sz w:val="22"/>
          <w:szCs w:val="22"/>
        </w:rPr>
      </w:pPr>
      <w:r w:rsidRPr="00EF200E">
        <w:rPr>
          <w:sz w:val="22"/>
          <w:szCs w:val="22"/>
        </w:rPr>
        <w:t>Smluvní strany dále v této souvislosti konstatují, že výše uvedený termín pro Převzetí Systému vychází z </w:t>
      </w:r>
      <w:r w:rsidR="00297E4A" w:rsidRPr="00EF200E">
        <w:rPr>
          <w:sz w:val="22"/>
          <w:szCs w:val="22"/>
        </w:rPr>
        <w:t>předpokladu</w:t>
      </w:r>
      <w:r w:rsidRPr="00EF200E">
        <w:rPr>
          <w:sz w:val="22"/>
          <w:szCs w:val="22"/>
        </w:rPr>
        <w:t xml:space="preserve">, že dle rozhodnutí Drážního úřadu </w:t>
      </w:r>
      <w:r w:rsidR="004745C6" w:rsidRPr="00EF200E">
        <w:rPr>
          <w:sz w:val="22"/>
          <w:szCs w:val="22"/>
        </w:rPr>
        <w:t>ne</w:t>
      </w:r>
      <w:r w:rsidRPr="00EF200E">
        <w:rPr>
          <w:sz w:val="22"/>
          <w:szCs w:val="22"/>
        </w:rPr>
        <w:t xml:space="preserve">bude stanoven zkušební provoz </w:t>
      </w:r>
      <w:r w:rsidR="001F5C43" w:rsidRPr="00EF200E">
        <w:rPr>
          <w:sz w:val="22"/>
          <w:szCs w:val="22"/>
        </w:rPr>
        <w:t xml:space="preserve">v rámci schvalování </w:t>
      </w:r>
      <w:r w:rsidR="0006697A" w:rsidRPr="00EF200E">
        <w:rPr>
          <w:sz w:val="22"/>
          <w:szCs w:val="22"/>
        </w:rPr>
        <w:t xml:space="preserve">Zařízení v </w:t>
      </w:r>
      <w:r w:rsidR="000872CA" w:rsidRPr="00EF200E">
        <w:rPr>
          <w:sz w:val="22"/>
          <w:szCs w:val="22"/>
        </w:rPr>
        <w:t>S</w:t>
      </w:r>
      <w:r w:rsidR="000048E3" w:rsidRPr="00EF200E">
        <w:rPr>
          <w:sz w:val="22"/>
          <w:szCs w:val="22"/>
        </w:rPr>
        <w:t>ystému</w:t>
      </w:r>
      <w:r w:rsidR="000872CA" w:rsidRPr="00EF200E">
        <w:rPr>
          <w:sz w:val="22"/>
          <w:szCs w:val="22"/>
        </w:rPr>
        <w:t xml:space="preserve"> </w:t>
      </w:r>
      <w:r w:rsidR="000048E3" w:rsidRPr="00EF200E">
        <w:rPr>
          <w:sz w:val="22"/>
          <w:szCs w:val="22"/>
        </w:rPr>
        <w:t xml:space="preserve">či </w:t>
      </w:r>
      <w:r w:rsidR="001F5C43" w:rsidRPr="00EF200E">
        <w:rPr>
          <w:sz w:val="22"/>
          <w:szCs w:val="22"/>
        </w:rPr>
        <w:t>změny na příslušných drážních</w:t>
      </w:r>
      <w:r w:rsidRPr="00EF200E">
        <w:rPr>
          <w:sz w:val="22"/>
          <w:szCs w:val="22"/>
        </w:rPr>
        <w:t xml:space="preserve"> vozidlech</w:t>
      </w:r>
      <w:r w:rsidR="001F5C43" w:rsidRPr="00EF200E">
        <w:rPr>
          <w:sz w:val="22"/>
          <w:szCs w:val="22"/>
        </w:rPr>
        <w:t xml:space="preserve"> </w:t>
      </w:r>
      <w:r w:rsidRPr="00EF200E">
        <w:rPr>
          <w:sz w:val="22"/>
          <w:szCs w:val="22"/>
        </w:rPr>
        <w:t>v</w:t>
      </w:r>
      <w:r w:rsidR="004745C6" w:rsidRPr="00EF200E">
        <w:rPr>
          <w:sz w:val="22"/>
          <w:szCs w:val="22"/>
        </w:rPr>
        <w:t> </w:t>
      </w:r>
      <w:r w:rsidRPr="00EF200E">
        <w:rPr>
          <w:sz w:val="22"/>
          <w:szCs w:val="22"/>
        </w:rPr>
        <w:t>délce</w:t>
      </w:r>
      <w:r w:rsidR="004745C6" w:rsidRPr="00EF200E">
        <w:rPr>
          <w:sz w:val="22"/>
          <w:szCs w:val="22"/>
        </w:rPr>
        <w:t xml:space="preserve"> </w:t>
      </w:r>
      <w:r w:rsidR="00297E4A" w:rsidRPr="00EF200E">
        <w:rPr>
          <w:sz w:val="22"/>
          <w:szCs w:val="22"/>
        </w:rPr>
        <w:t>přesahující</w:t>
      </w:r>
      <w:r w:rsidRPr="00EF200E">
        <w:rPr>
          <w:sz w:val="22"/>
          <w:szCs w:val="22"/>
        </w:rPr>
        <w:t xml:space="preserve"> </w:t>
      </w:r>
      <w:r w:rsidR="004F539D" w:rsidRPr="00EF200E">
        <w:rPr>
          <w:sz w:val="22"/>
          <w:szCs w:val="22"/>
        </w:rPr>
        <w:t>3</w:t>
      </w:r>
      <w:r w:rsidR="004773A5" w:rsidRPr="00EF200E">
        <w:rPr>
          <w:sz w:val="22"/>
          <w:szCs w:val="22"/>
        </w:rPr>
        <w:t xml:space="preserve"> kalendářní měsíce</w:t>
      </w:r>
      <w:r w:rsidRPr="00EF200E">
        <w:rPr>
          <w:sz w:val="22"/>
          <w:szCs w:val="22"/>
        </w:rPr>
        <w:t>. V případě, že bude Drážním úřadem stanoven zkušební provoz delší</w:t>
      </w:r>
      <w:r w:rsidR="004745C6" w:rsidRPr="00EF200E">
        <w:rPr>
          <w:sz w:val="22"/>
          <w:szCs w:val="22"/>
        </w:rPr>
        <w:t xml:space="preserve"> než</w:t>
      </w:r>
      <w:r w:rsidR="00256636" w:rsidRPr="00EF200E">
        <w:rPr>
          <w:sz w:val="22"/>
          <w:szCs w:val="22"/>
        </w:rPr>
        <w:t xml:space="preserve"> 3 </w:t>
      </w:r>
      <w:r w:rsidR="003315AC" w:rsidRPr="00EF200E">
        <w:rPr>
          <w:sz w:val="22"/>
          <w:szCs w:val="22"/>
        </w:rPr>
        <w:t xml:space="preserve">kalendářní </w:t>
      </w:r>
      <w:r w:rsidR="004745C6" w:rsidRPr="00EF200E">
        <w:rPr>
          <w:sz w:val="22"/>
          <w:szCs w:val="22"/>
        </w:rPr>
        <w:t>měsíc</w:t>
      </w:r>
      <w:r w:rsidR="00256636" w:rsidRPr="00EF200E">
        <w:rPr>
          <w:sz w:val="22"/>
          <w:szCs w:val="22"/>
        </w:rPr>
        <w:t>e</w:t>
      </w:r>
      <w:r w:rsidRPr="00EF200E">
        <w:rPr>
          <w:sz w:val="22"/>
          <w:szCs w:val="22"/>
        </w:rPr>
        <w:t xml:space="preserve"> (z objektivních důvodů, tedy bez toho, aby toto zapříčinil </w:t>
      </w:r>
      <w:r w:rsidR="0044021B" w:rsidRPr="00EF200E">
        <w:rPr>
          <w:sz w:val="22"/>
          <w:szCs w:val="22"/>
        </w:rPr>
        <w:t xml:space="preserve">svým pochybením </w:t>
      </w:r>
      <w:r w:rsidRPr="00EF200E">
        <w:rPr>
          <w:sz w:val="22"/>
          <w:szCs w:val="22"/>
        </w:rPr>
        <w:t>Zhotovitel), bude výše uvedený smluvní termín prodloužen dodatkem, a to o počet</w:t>
      </w:r>
      <w:r w:rsidR="003315AC" w:rsidRPr="00EF200E">
        <w:rPr>
          <w:sz w:val="22"/>
          <w:szCs w:val="22"/>
        </w:rPr>
        <w:t xml:space="preserve"> kalen</w:t>
      </w:r>
      <w:r w:rsidR="005B4837" w:rsidRPr="00EF200E">
        <w:rPr>
          <w:sz w:val="22"/>
          <w:szCs w:val="22"/>
        </w:rPr>
        <w:t>dářních</w:t>
      </w:r>
      <w:r w:rsidRPr="00EF200E">
        <w:rPr>
          <w:sz w:val="22"/>
          <w:szCs w:val="22"/>
        </w:rPr>
        <w:t xml:space="preserve"> dnů</w:t>
      </w:r>
      <w:r w:rsidR="005B4837" w:rsidRPr="00EF200E">
        <w:rPr>
          <w:sz w:val="22"/>
          <w:szCs w:val="22"/>
        </w:rPr>
        <w:t>,</w:t>
      </w:r>
      <w:r w:rsidRPr="00EF200E">
        <w:rPr>
          <w:sz w:val="22"/>
          <w:szCs w:val="22"/>
        </w:rPr>
        <w:t xml:space="preserve"> o který bude zkušební provoz Drážním úřadem stanoven v delším rozsahu než předpokládané </w:t>
      </w:r>
      <w:r w:rsidR="00256636" w:rsidRPr="00EF200E">
        <w:rPr>
          <w:sz w:val="22"/>
          <w:szCs w:val="22"/>
        </w:rPr>
        <w:t xml:space="preserve">3 </w:t>
      </w:r>
      <w:r w:rsidRPr="00EF200E">
        <w:rPr>
          <w:sz w:val="22"/>
          <w:szCs w:val="22"/>
        </w:rPr>
        <w:t xml:space="preserve">měsíce. </w:t>
      </w:r>
      <w:r w:rsidR="004745C6" w:rsidRPr="00EF200E">
        <w:rPr>
          <w:sz w:val="22"/>
          <w:szCs w:val="22"/>
        </w:rPr>
        <w:t xml:space="preserve">Jinak je odpovědnost za zajištění veškerých </w:t>
      </w:r>
      <w:r w:rsidR="00737BFE" w:rsidRPr="00EF200E">
        <w:rPr>
          <w:sz w:val="22"/>
          <w:szCs w:val="22"/>
        </w:rPr>
        <w:t xml:space="preserve">zkoušek, </w:t>
      </w:r>
      <w:r w:rsidR="004745C6" w:rsidRPr="00EF200E">
        <w:rPr>
          <w:sz w:val="22"/>
          <w:szCs w:val="22"/>
        </w:rPr>
        <w:t>povolení a</w:t>
      </w:r>
      <w:r w:rsidR="00737BFE" w:rsidRPr="00EF200E">
        <w:rPr>
          <w:sz w:val="22"/>
          <w:szCs w:val="22"/>
        </w:rPr>
        <w:t>td.</w:t>
      </w:r>
      <w:r w:rsidR="004745C6" w:rsidRPr="00EF200E">
        <w:rPr>
          <w:sz w:val="22"/>
          <w:szCs w:val="22"/>
        </w:rPr>
        <w:t xml:space="preserve"> dle odst. 2.3. této Smlouvy</w:t>
      </w:r>
      <w:r w:rsidR="00737BFE" w:rsidRPr="00EF200E">
        <w:rPr>
          <w:sz w:val="22"/>
          <w:szCs w:val="22"/>
        </w:rPr>
        <w:t>,</w:t>
      </w:r>
      <w:r w:rsidR="004745C6" w:rsidRPr="00EF200E">
        <w:rPr>
          <w:sz w:val="22"/>
          <w:szCs w:val="22"/>
        </w:rPr>
        <w:t xml:space="preserve"> tak aby nedošlo k posunu termínu Převzetí Systému </w:t>
      </w:r>
      <w:r w:rsidR="001F5C43" w:rsidRPr="00EF200E">
        <w:rPr>
          <w:sz w:val="22"/>
          <w:szCs w:val="22"/>
        </w:rPr>
        <w:t>(včetně schválení Zařízení pro použ</w:t>
      </w:r>
      <w:r w:rsidR="004208D2" w:rsidRPr="00EF200E">
        <w:rPr>
          <w:sz w:val="22"/>
          <w:szCs w:val="22"/>
        </w:rPr>
        <w:t>i</w:t>
      </w:r>
      <w:r w:rsidR="001F5C43" w:rsidRPr="00EF200E">
        <w:rPr>
          <w:sz w:val="22"/>
          <w:szCs w:val="22"/>
        </w:rPr>
        <w:t>tí ve vozidlech Objednatele dle této Smlouvy)</w:t>
      </w:r>
      <w:r w:rsidR="004745C6" w:rsidRPr="00EF200E">
        <w:rPr>
          <w:sz w:val="22"/>
          <w:szCs w:val="22"/>
        </w:rPr>
        <w:t xml:space="preserve">, </w:t>
      </w:r>
      <w:r w:rsidR="00B21EA7" w:rsidRPr="00EF200E">
        <w:rPr>
          <w:sz w:val="22"/>
          <w:szCs w:val="22"/>
        </w:rPr>
        <w:t xml:space="preserve">plně </w:t>
      </w:r>
      <w:r w:rsidR="00297E4A" w:rsidRPr="00EF200E">
        <w:rPr>
          <w:sz w:val="22"/>
          <w:szCs w:val="22"/>
        </w:rPr>
        <w:t>na Zhotoviteli</w:t>
      </w:r>
      <w:r w:rsidR="004745C6" w:rsidRPr="00EF200E">
        <w:rPr>
          <w:sz w:val="22"/>
          <w:szCs w:val="22"/>
        </w:rPr>
        <w:t xml:space="preserve">. </w:t>
      </w:r>
    </w:p>
    <w:p w14:paraId="67C7B6EF" w14:textId="3477FCBB" w:rsidR="00BC1FC1" w:rsidRPr="00EF200E" w:rsidRDefault="00BC1FC1" w:rsidP="00294A30">
      <w:pPr>
        <w:pStyle w:val="Odstavecseseznamem"/>
        <w:numPr>
          <w:ilvl w:val="1"/>
          <w:numId w:val="18"/>
        </w:numPr>
        <w:spacing w:before="120" w:after="120"/>
        <w:ind w:left="567" w:hanging="567"/>
        <w:rPr>
          <w:b/>
          <w:bCs/>
          <w:sz w:val="22"/>
          <w:szCs w:val="22"/>
        </w:rPr>
      </w:pPr>
      <w:r w:rsidRPr="00EF200E">
        <w:rPr>
          <w:b/>
          <w:bCs/>
          <w:sz w:val="22"/>
          <w:szCs w:val="22"/>
        </w:rPr>
        <w:t>Školení.</w:t>
      </w:r>
    </w:p>
    <w:p w14:paraId="73C1EEF3" w14:textId="468B6BB0" w:rsidR="00624E23" w:rsidRPr="00EF200E" w:rsidRDefault="00624E23" w:rsidP="00294A30">
      <w:pPr>
        <w:pStyle w:val="Odstavecseseznamem"/>
        <w:spacing w:before="120" w:after="120"/>
        <w:ind w:left="567"/>
        <w:jc w:val="both"/>
        <w:rPr>
          <w:sz w:val="22"/>
          <w:szCs w:val="22"/>
        </w:rPr>
      </w:pPr>
      <w:r w:rsidRPr="00EF200E">
        <w:rPr>
          <w:sz w:val="22"/>
          <w:szCs w:val="22"/>
        </w:rPr>
        <w:t>Školení dle odst. 2.4 písm. a) této Smlouvy bude provedeno při</w:t>
      </w:r>
      <w:r w:rsidR="00DF44B1" w:rsidRPr="00EF200E">
        <w:rPr>
          <w:sz w:val="22"/>
          <w:szCs w:val="22"/>
        </w:rPr>
        <w:t xml:space="preserve"> podpisu</w:t>
      </w:r>
      <w:r w:rsidRPr="00EF200E">
        <w:rPr>
          <w:sz w:val="22"/>
          <w:szCs w:val="22"/>
        </w:rPr>
        <w:t xml:space="preserve"> </w:t>
      </w:r>
      <w:r w:rsidR="002F057D" w:rsidRPr="00EF200E">
        <w:rPr>
          <w:sz w:val="22"/>
          <w:szCs w:val="22"/>
        </w:rPr>
        <w:t>akcepta</w:t>
      </w:r>
      <w:r w:rsidR="00DF44B1" w:rsidRPr="00EF200E">
        <w:rPr>
          <w:sz w:val="22"/>
          <w:szCs w:val="22"/>
        </w:rPr>
        <w:t>čního protokolu ohledně</w:t>
      </w:r>
      <w:r w:rsidR="002F057D" w:rsidRPr="00EF200E">
        <w:rPr>
          <w:sz w:val="22"/>
          <w:szCs w:val="22"/>
        </w:rPr>
        <w:t xml:space="preserve"> </w:t>
      </w:r>
      <w:r w:rsidR="00257BDE" w:rsidRPr="00EF200E">
        <w:rPr>
          <w:sz w:val="22"/>
          <w:szCs w:val="22"/>
        </w:rPr>
        <w:t>BackOffice</w:t>
      </w:r>
      <w:r w:rsidR="002F057D" w:rsidRPr="00EF200E">
        <w:rPr>
          <w:sz w:val="22"/>
          <w:szCs w:val="22"/>
        </w:rPr>
        <w:t xml:space="preserve"> a připojení prvního vozidla k </w:t>
      </w:r>
      <w:r w:rsidR="00257BDE" w:rsidRPr="00EF200E">
        <w:rPr>
          <w:sz w:val="22"/>
          <w:szCs w:val="22"/>
        </w:rPr>
        <w:t>BackOffice</w:t>
      </w:r>
      <w:r w:rsidRPr="00EF200E">
        <w:rPr>
          <w:sz w:val="22"/>
          <w:szCs w:val="22"/>
        </w:rPr>
        <w:t>.</w:t>
      </w:r>
    </w:p>
    <w:p w14:paraId="71F8D157" w14:textId="2EF77C85" w:rsidR="001354F8" w:rsidRPr="00EF200E" w:rsidRDefault="00F56EBA" w:rsidP="00294A30">
      <w:pPr>
        <w:spacing w:before="120" w:after="120"/>
        <w:ind w:left="567"/>
        <w:jc w:val="both"/>
        <w:rPr>
          <w:sz w:val="22"/>
          <w:szCs w:val="22"/>
        </w:rPr>
      </w:pPr>
      <w:r w:rsidRPr="00EF200E">
        <w:rPr>
          <w:sz w:val="22"/>
          <w:szCs w:val="22"/>
        </w:rPr>
        <w:t xml:space="preserve">Školení dle odst. 2.4 písm. </w:t>
      </w:r>
      <w:r w:rsidR="00624E23" w:rsidRPr="00EF200E">
        <w:rPr>
          <w:sz w:val="22"/>
          <w:szCs w:val="22"/>
        </w:rPr>
        <w:t>b</w:t>
      </w:r>
      <w:r w:rsidRPr="00EF200E">
        <w:rPr>
          <w:sz w:val="22"/>
          <w:szCs w:val="22"/>
        </w:rPr>
        <w:t>)</w:t>
      </w:r>
      <w:r w:rsidR="00D31532" w:rsidRPr="00EF200E">
        <w:rPr>
          <w:sz w:val="22"/>
          <w:szCs w:val="22"/>
        </w:rPr>
        <w:t xml:space="preserve">, c), d), e) </w:t>
      </w:r>
      <w:r w:rsidRPr="00EF200E">
        <w:rPr>
          <w:sz w:val="22"/>
          <w:szCs w:val="22"/>
        </w:rPr>
        <w:t xml:space="preserve"> této Smlouvy budou probíhat </w:t>
      </w:r>
      <w:r w:rsidR="007C71AD" w:rsidRPr="00EF200E">
        <w:rPr>
          <w:sz w:val="22"/>
          <w:szCs w:val="22"/>
        </w:rPr>
        <w:t xml:space="preserve">opakovaně </w:t>
      </w:r>
      <w:r w:rsidRPr="00EF200E">
        <w:rPr>
          <w:sz w:val="22"/>
          <w:szCs w:val="22"/>
        </w:rPr>
        <w:t>v čase určeném Objednatelem nejméně 5</w:t>
      </w:r>
      <w:r w:rsidR="005D2AA2" w:rsidRPr="00EF200E">
        <w:rPr>
          <w:sz w:val="22"/>
          <w:szCs w:val="22"/>
        </w:rPr>
        <w:t xml:space="preserve"> (pět)</w:t>
      </w:r>
      <w:r w:rsidRPr="00EF200E">
        <w:rPr>
          <w:sz w:val="22"/>
          <w:szCs w:val="22"/>
        </w:rPr>
        <w:t> pracovních dnů předem</w:t>
      </w:r>
      <w:r w:rsidR="007C71AD" w:rsidRPr="00EF200E">
        <w:rPr>
          <w:sz w:val="22"/>
          <w:szCs w:val="22"/>
        </w:rPr>
        <w:t xml:space="preserve"> (či po dohodě smluvních stran)</w:t>
      </w:r>
      <w:r w:rsidRPr="00EF200E">
        <w:rPr>
          <w:sz w:val="22"/>
          <w:szCs w:val="22"/>
        </w:rPr>
        <w:t>, a to</w:t>
      </w:r>
      <w:r w:rsidR="001354F8" w:rsidRPr="00EF200E">
        <w:rPr>
          <w:sz w:val="22"/>
          <w:szCs w:val="22"/>
        </w:rPr>
        <w:t xml:space="preserve"> (i) po </w:t>
      </w:r>
      <w:r w:rsidR="001354F8" w:rsidRPr="00EF200E">
        <w:rPr>
          <w:sz w:val="22"/>
          <w:szCs w:val="22"/>
        </w:rPr>
        <w:lastRenderedPageBreak/>
        <w:t>Instalaci Zařízení do prvního drážního vozidla, (ii) po Instalaci Zařízení do prvního silničního vozidla a po (iii) po Převzetí Systému jako celku.</w:t>
      </w:r>
    </w:p>
    <w:p w14:paraId="7183FA8D" w14:textId="735A23CC" w:rsidR="00BC1FC1" w:rsidRPr="00EF200E" w:rsidRDefault="00BC1FC1" w:rsidP="00294A30">
      <w:pPr>
        <w:pStyle w:val="rove2"/>
        <w:widowControl w:val="0"/>
        <w:numPr>
          <w:ilvl w:val="1"/>
          <w:numId w:val="18"/>
        </w:numPr>
        <w:tabs>
          <w:tab w:val="num" w:pos="709"/>
        </w:tabs>
        <w:spacing w:before="120"/>
        <w:ind w:left="567" w:hanging="567"/>
        <w:rPr>
          <w:sz w:val="22"/>
          <w:szCs w:val="22"/>
        </w:rPr>
      </w:pPr>
      <w:r w:rsidRPr="00EF200E">
        <w:rPr>
          <w:b/>
          <w:bCs/>
          <w:sz w:val="22"/>
          <w:szCs w:val="22"/>
        </w:rPr>
        <w:t>Provozní služby</w:t>
      </w:r>
      <w:r w:rsidR="00BA69B1" w:rsidRPr="00EF200E">
        <w:rPr>
          <w:b/>
          <w:bCs/>
          <w:sz w:val="22"/>
          <w:szCs w:val="22"/>
        </w:rPr>
        <w:t xml:space="preserve"> (SLA)</w:t>
      </w:r>
      <w:r w:rsidRPr="00EF200E">
        <w:rPr>
          <w:b/>
          <w:bCs/>
          <w:sz w:val="22"/>
          <w:szCs w:val="22"/>
        </w:rPr>
        <w:t>.</w:t>
      </w:r>
    </w:p>
    <w:p w14:paraId="6F2FEE7A" w14:textId="01B7431D" w:rsidR="008A6852" w:rsidRPr="00EF200E" w:rsidRDefault="008A6852" w:rsidP="00294A30">
      <w:pPr>
        <w:spacing w:before="120" w:after="120"/>
        <w:ind w:left="567"/>
        <w:jc w:val="both"/>
        <w:rPr>
          <w:sz w:val="22"/>
          <w:szCs w:val="22"/>
        </w:rPr>
      </w:pPr>
      <w:r w:rsidRPr="00EF200E">
        <w:rPr>
          <w:sz w:val="22"/>
          <w:szCs w:val="22"/>
        </w:rPr>
        <w:t xml:space="preserve">Provozní služby </w:t>
      </w:r>
      <w:r w:rsidR="006F360D" w:rsidRPr="00EF200E">
        <w:rPr>
          <w:sz w:val="22"/>
          <w:szCs w:val="22"/>
        </w:rPr>
        <w:t xml:space="preserve">(SLA) </w:t>
      </w:r>
      <w:r w:rsidRPr="00EF200E">
        <w:rPr>
          <w:sz w:val="22"/>
          <w:szCs w:val="22"/>
        </w:rPr>
        <w:t xml:space="preserve">budou poskytovány </w:t>
      </w:r>
      <w:r w:rsidR="00737BFE" w:rsidRPr="00EF200E">
        <w:rPr>
          <w:sz w:val="22"/>
          <w:szCs w:val="22"/>
        </w:rPr>
        <w:t xml:space="preserve">na kontinuální bázi </w:t>
      </w:r>
      <w:r w:rsidRPr="00EF200E">
        <w:rPr>
          <w:sz w:val="22"/>
          <w:szCs w:val="22"/>
        </w:rPr>
        <w:t xml:space="preserve">od okamžiku zprovoznění </w:t>
      </w:r>
      <w:r w:rsidR="00257BDE" w:rsidRPr="00EF200E">
        <w:rPr>
          <w:sz w:val="22"/>
          <w:szCs w:val="22"/>
        </w:rPr>
        <w:t>BackOffice</w:t>
      </w:r>
      <w:r w:rsidRPr="00EF200E">
        <w:rPr>
          <w:sz w:val="22"/>
          <w:szCs w:val="22"/>
        </w:rPr>
        <w:t xml:space="preserve"> a připojení prvního vozidla na </w:t>
      </w:r>
      <w:r w:rsidR="00257BDE" w:rsidRPr="00EF200E">
        <w:rPr>
          <w:sz w:val="22"/>
          <w:szCs w:val="22"/>
        </w:rPr>
        <w:t>BackOffice</w:t>
      </w:r>
      <w:r w:rsidRPr="00EF200E">
        <w:rPr>
          <w:sz w:val="22"/>
          <w:szCs w:val="22"/>
        </w:rPr>
        <w:t xml:space="preserve">, nicméně až do okamžiku Převzetí Systému budou Provozní služby poskytovány v testovacím režimu (a Objednatelem tedy budou hrazeny až od okamžiku Převzetí Systému </w:t>
      </w:r>
      <w:r w:rsidR="00B21EA7" w:rsidRPr="00EF200E">
        <w:rPr>
          <w:sz w:val="22"/>
          <w:szCs w:val="22"/>
        </w:rPr>
        <w:t>jako celku</w:t>
      </w:r>
      <w:r w:rsidRPr="00EF200E">
        <w:rPr>
          <w:sz w:val="22"/>
          <w:szCs w:val="22"/>
        </w:rPr>
        <w:t>).</w:t>
      </w:r>
      <w:r w:rsidR="00E2640D" w:rsidRPr="00EF200E">
        <w:rPr>
          <w:sz w:val="22"/>
          <w:szCs w:val="22"/>
        </w:rPr>
        <w:t xml:space="preserve"> Provozní služby se Zhotovitel zavazuje </w:t>
      </w:r>
      <w:r w:rsidR="00CF2A20" w:rsidRPr="00EF200E">
        <w:rPr>
          <w:color w:val="000000"/>
          <w:sz w:val="22"/>
          <w:szCs w:val="22"/>
          <w:lang w:bidi="cs-CZ"/>
        </w:rPr>
        <w:t>poskytovat</w:t>
      </w:r>
      <w:r w:rsidR="00E2640D" w:rsidRPr="00EF200E">
        <w:rPr>
          <w:color w:val="000000"/>
          <w:sz w:val="22"/>
          <w:szCs w:val="22"/>
          <w:lang w:bidi="cs-CZ"/>
        </w:rPr>
        <w:t xml:space="preserve"> po dobu</w:t>
      </w:r>
      <w:r w:rsidR="00CF2A20" w:rsidRPr="00EF200E">
        <w:rPr>
          <w:color w:val="000000"/>
          <w:sz w:val="22"/>
          <w:szCs w:val="22"/>
          <w:lang w:bidi="cs-CZ"/>
        </w:rPr>
        <w:t xml:space="preserve"> </w:t>
      </w:r>
      <w:r w:rsidR="000834F0" w:rsidRPr="00EF200E">
        <w:rPr>
          <w:color w:val="000000"/>
          <w:sz w:val="22"/>
          <w:szCs w:val="22"/>
          <w:lang w:bidi="cs-CZ"/>
        </w:rPr>
        <w:t>Garantované životnosti</w:t>
      </w:r>
      <w:r w:rsidR="00E2640D" w:rsidRPr="00EF200E">
        <w:rPr>
          <w:color w:val="000000"/>
          <w:sz w:val="22"/>
          <w:szCs w:val="22"/>
          <w:lang w:bidi="cs-CZ"/>
        </w:rPr>
        <w:t>.</w:t>
      </w:r>
    </w:p>
    <w:p w14:paraId="1CDCB6E2" w14:textId="77777777" w:rsidR="00BC1FC1" w:rsidRPr="00EF200E" w:rsidRDefault="00BC1FC1" w:rsidP="00294A30">
      <w:pPr>
        <w:pStyle w:val="rove2"/>
        <w:widowControl w:val="0"/>
        <w:numPr>
          <w:ilvl w:val="1"/>
          <w:numId w:val="18"/>
        </w:numPr>
        <w:spacing w:before="120"/>
        <w:ind w:left="567" w:hanging="567"/>
        <w:rPr>
          <w:b/>
          <w:bCs/>
          <w:sz w:val="22"/>
          <w:szCs w:val="22"/>
        </w:rPr>
      </w:pPr>
      <w:r w:rsidRPr="00EF200E">
        <w:rPr>
          <w:b/>
          <w:bCs/>
          <w:sz w:val="22"/>
          <w:szCs w:val="22"/>
        </w:rPr>
        <w:t xml:space="preserve">Odinstalace, Dodatečná dodávka Zařízení a </w:t>
      </w:r>
      <w:proofErr w:type="spellStart"/>
      <w:r w:rsidRPr="00EF200E">
        <w:rPr>
          <w:b/>
          <w:bCs/>
          <w:sz w:val="22"/>
          <w:szCs w:val="22"/>
        </w:rPr>
        <w:t>Doinstalace</w:t>
      </w:r>
      <w:proofErr w:type="spellEnd"/>
      <w:r w:rsidRPr="00EF200E">
        <w:rPr>
          <w:b/>
          <w:bCs/>
          <w:sz w:val="22"/>
          <w:szCs w:val="22"/>
        </w:rPr>
        <w:t xml:space="preserve">. </w:t>
      </w:r>
    </w:p>
    <w:p w14:paraId="5A60B99E" w14:textId="77777777" w:rsidR="000971D5" w:rsidRPr="00EF200E" w:rsidRDefault="00206923" w:rsidP="00294A30">
      <w:pPr>
        <w:pStyle w:val="rove2"/>
        <w:widowControl w:val="0"/>
        <w:spacing w:before="120"/>
        <w:ind w:left="567"/>
        <w:rPr>
          <w:sz w:val="22"/>
          <w:szCs w:val="22"/>
        </w:rPr>
      </w:pPr>
      <w:r w:rsidRPr="00EF200E">
        <w:rPr>
          <w:sz w:val="22"/>
          <w:szCs w:val="22"/>
        </w:rPr>
        <w:t>Zhotovitel je povinen</w:t>
      </w:r>
      <w:r w:rsidR="000971D5" w:rsidRPr="00EF200E">
        <w:rPr>
          <w:sz w:val="22"/>
          <w:szCs w:val="22"/>
        </w:rPr>
        <w:t xml:space="preserve"> provést:</w:t>
      </w:r>
    </w:p>
    <w:p w14:paraId="4BBDC11B" w14:textId="3F198BDA" w:rsidR="000971D5" w:rsidRPr="00EF200E" w:rsidRDefault="000971D5" w:rsidP="00294A30">
      <w:pPr>
        <w:pStyle w:val="rove2"/>
        <w:widowControl w:val="0"/>
        <w:numPr>
          <w:ilvl w:val="2"/>
          <w:numId w:val="18"/>
        </w:numPr>
        <w:spacing w:before="120"/>
        <w:ind w:left="1134" w:hanging="567"/>
        <w:rPr>
          <w:rStyle w:val="TextkomenteChar"/>
          <w:sz w:val="22"/>
          <w:szCs w:val="22"/>
          <w:lang w:val="cs-CZ"/>
        </w:rPr>
      </w:pPr>
      <w:r w:rsidRPr="00EF200E">
        <w:rPr>
          <w:sz w:val="22"/>
          <w:szCs w:val="22"/>
        </w:rPr>
        <w:t xml:space="preserve">Odinstalaci Zařízení </w:t>
      </w:r>
      <w:r w:rsidRPr="00EF200E">
        <w:rPr>
          <w:rStyle w:val="TextkomenteChar"/>
          <w:sz w:val="22"/>
          <w:szCs w:val="22"/>
          <w:lang w:val="cs-CZ"/>
        </w:rPr>
        <w:t xml:space="preserve">do </w:t>
      </w:r>
      <w:r w:rsidR="008A6852" w:rsidRPr="00EF200E">
        <w:rPr>
          <w:rStyle w:val="TextkomenteChar"/>
          <w:sz w:val="22"/>
          <w:szCs w:val="22"/>
          <w:lang w:val="cs-CZ"/>
        </w:rPr>
        <w:t>30</w:t>
      </w:r>
      <w:r w:rsidR="005D2AA2" w:rsidRPr="00EF200E">
        <w:rPr>
          <w:rStyle w:val="TextkomenteChar"/>
          <w:sz w:val="22"/>
          <w:szCs w:val="22"/>
          <w:lang w:val="cs-CZ"/>
        </w:rPr>
        <w:t xml:space="preserve"> (třiceti)</w:t>
      </w:r>
      <w:r w:rsidRPr="00EF200E">
        <w:rPr>
          <w:rStyle w:val="TextkomenteChar"/>
          <w:sz w:val="22"/>
          <w:szCs w:val="22"/>
          <w:lang w:val="cs-CZ"/>
        </w:rPr>
        <w:t xml:space="preserve"> kalendářních dnů od doručení písemného požadavku </w:t>
      </w:r>
      <w:r w:rsidR="009B2FC4" w:rsidRPr="00EF200E">
        <w:rPr>
          <w:rStyle w:val="TextkomenteChar"/>
          <w:sz w:val="22"/>
          <w:szCs w:val="22"/>
          <w:lang w:val="cs-CZ"/>
        </w:rPr>
        <w:t xml:space="preserve">(výzvy k plnění) </w:t>
      </w:r>
      <w:r w:rsidRPr="00EF200E">
        <w:rPr>
          <w:rStyle w:val="TextkomenteChar"/>
          <w:sz w:val="22"/>
          <w:szCs w:val="22"/>
          <w:lang w:val="cs-CZ"/>
        </w:rPr>
        <w:t>Objednatele, nestanoví-li Objednatel lhůtu delší,</w:t>
      </w:r>
    </w:p>
    <w:p w14:paraId="49A6196D" w14:textId="53ECFCA1" w:rsidR="00BC1FC1" w:rsidRPr="00EF200E" w:rsidRDefault="000971D5" w:rsidP="00294A30">
      <w:pPr>
        <w:pStyle w:val="rove2"/>
        <w:widowControl w:val="0"/>
        <w:numPr>
          <w:ilvl w:val="2"/>
          <w:numId w:val="18"/>
        </w:numPr>
        <w:spacing w:before="120"/>
        <w:ind w:left="1134" w:hanging="567"/>
        <w:rPr>
          <w:sz w:val="22"/>
          <w:szCs w:val="22"/>
        </w:rPr>
      </w:pPr>
      <w:r w:rsidRPr="00EF200E">
        <w:rPr>
          <w:rStyle w:val="TextkomenteChar"/>
          <w:sz w:val="22"/>
          <w:szCs w:val="22"/>
          <w:lang w:val="cs-CZ"/>
        </w:rPr>
        <w:t xml:space="preserve">Zajistit Dodatečnou dodávku Zařízení a </w:t>
      </w:r>
      <w:proofErr w:type="spellStart"/>
      <w:r w:rsidRPr="00EF200E">
        <w:rPr>
          <w:rStyle w:val="TextkomenteChar"/>
          <w:sz w:val="22"/>
          <w:szCs w:val="22"/>
          <w:lang w:val="cs-CZ"/>
        </w:rPr>
        <w:t>Doinstalaci</w:t>
      </w:r>
      <w:proofErr w:type="spellEnd"/>
      <w:r w:rsidRPr="00EF200E">
        <w:rPr>
          <w:rStyle w:val="TextkomenteChar"/>
          <w:sz w:val="22"/>
          <w:szCs w:val="22"/>
          <w:lang w:val="cs-CZ"/>
        </w:rPr>
        <w:t xml:space="preserve"> do </w:t>
      </w:r>
      <w:r w:rsidR="008A6852" w:rsidRPr="00EF200E">
        <w:rPr>
          <w:rStyle w:val="TextkomenteChar"/>
          <w:sz w:val="22"/>
          <w:szCs w:val="22"/>
          <w:lang w:val="cs-CZ"/>
        </w:rPr>
        <w:t>30</w:t>
      </w:r>
      <w:r w:rsidRPr="00EF200E">
        <w:rPr>
          <w:rStyle w:val="TextkomenteChar"/>
          <w:sz w:val="22"/>
          <w:szCs w:val="22"/>
          <w:lang w:val="cs-CZ"/>
        </w:rPr>
        <w:t xml:space="preserve"> </w:t>
      </w:r>
      <w:r w:rsidR="005D2AA2" w:rsidRPr="00EF200E">
        <w:rPr>
          <w:rStyle w:val="TextkomenteChar"/>
          <w:sz w:val="22"/>
          <w:szCs w:val="22"/>
          <w:lang w:val="cs-CZ"/>
        </w:rPr>
        <w:t xml:space="preserve">(třiceti) </w:t>
      </w:r>
      <w:r w:rsidRPr="00EF200E">
        <w:rPr>
          <w:rStyle w:val="TextkomenteChar"/>
          <w:sz w:val="22"/>
          <w:szCs w:val="22"/>
          <w:lang w:val="cs-CZ"/>
        </w:rPr>
        <w:t>kalendářních dnů od doručení písemného požadavku</w:t>
      </w:r>
      <w:r w:rsidR="009B2FC4" w:rsidRPr="00EF200E">
        <w:rPr>
          <w:rStyle w:val="TextkomenteChar"/>
          <w:sz w:val="22"/>
          <w:szCs w:val="22"/>
          <w:lang w:val="cs-CZ"/>
        </w:rPr>
        <w:t xml:space="preserve"> (výzvy k plnění)</w:t>
      </w:r>
      <w:r w:rsidRPr="00EF200E">
        <w:rPr>
          <w:rStyle w:val="TextkomenteChar"/>
          <w:sz w:val="22"/>
          <w:szCs w:val="22"/>
          <w:lang w:val="cs-CZ"/>
        </w:rPr>
        <w:t xml:space="preserve"> Objednatele, nestanoví-li Objednatel lhůtu delší.</w:t>
      </w:r>
    </w:p>
    <w:p w14:paraId="042A44AA" w14:textId="77777777" w:rsidR="00BC1FC1" w:rsidRPr="00EF200E" w:rsidRDefault="00BC1FC1" w:rsidP="00294A30">
      <w:pPr>
        <w:pStyle w:val="rove2"/>
        <w:widowControl w:val="0"/>
        <w:numPr>
          <w:ilvl w:val="1"/>
          <w:numId w:val="18"/>
        </w:numPr>
        <w:spacing w:before="120"/>
        <w:ind w:left="567" w:hanging="567"/>
        <w:rPr>
          <w:b/>
          <w:bCs/>
          <w:sz w:val="22"/>
          <w:szCs w:val="22"/>
        </w:rPr>
      </w:pPr>
      <w:r w:rsidRPr="00EF200E">
        <w:rPr>
          <w:b/>
          <w:bCs/>
          <w:sz w:val="22"/>
          <w:szCs w:val="22"/>
        </w:rPr>
        <w:t>Mimozáruční servis.</w:t>
      </w:r>
    </w:p>
    <w:p w14:paraId="6498EDF8" w14:textId="4E5ED336" w:rsidR="00BC1FC1" w:rsidRPr="00EF200E" w:rsidRDefault="00BC1FC1" w:rsidP="00294A30">
      <w:pPr>
        <w:pStyle w:val="Odstavecseseznamem"/>
        <w:spacing w:before="120" w:after="120"/>
        <w:ind w:left="567"/>
        <w:jc w:val="both"/>
        <w:rPr>
          <w:color w:val="000000"/>
          <w:sz w:val="22"/>
          <w:szCs w:val="22"/>
          <w:lang w:bidi="cs-CZ"/>
        </w:rPr>
      </w:pPr>
      <w:r w:rsidRPr="00EF200E">
        <w:rPr>
          <w:bCs/>
          <w:sz w:val="22"/>
          <w:szCs w:val="22"/>
        </w:rPr>
        <w:t>Mimozáruční</w:t>
      </w:r>
      <w:r w:rsidR="000971D5" w:rsidRPr="00EF200E">
        <w:rPr>
          <w:bCs/>
          <w:sz w:val="22"/>
          <w:szCs w:val="22"/>
        </w:rPr>
        <w:t xml:space="preserve"> servis bude realizován </w:t>
      </w:r>
      <w:r w:rsidR="000971D5" w:rsidRPr="00EF200E">
        <w:rPr>
          <w:sz w:val="22"/>
          <w:szCs w:val="22"/>
        </w:rPr>
        <w:t>na kontinuální bázi</w:t>
      </w:r>
      <w:r w:rsidR="00D042E0" w:rsidRPr="00EF200E">
        <w:rPr>
          <w:sz w:val="22"/>
          <w:szCs w:val="22"/>
        </w:rPr>
        <w:t xml:space="preserve"> dle potřeby</w:t>
      </w:r>
      <w:r w:rsidR="000971D5" w:rsidRPr="00EF200E">
        <w:rPr>
          <w:sz w:val="22"/>
          <w:szCs w:val="22"/>
        </w:rPr>
        <w:t xml:space="preserve">, a to od okamžiku </w:t>
      </w:r>
      <w:r w:rsidR="00D042E0" w:rsidRPr="00EF200E">
        <w:rPr>
          <w:sz w:val="22"/>
          <w:szCs w:val="22"/>
        </w:rPr>
        <w:t>Instalace Zařízení do prvního vozidla</w:t>
      </w:r>
      <w:r w:rsidR="00344A00" w:rsidRPr="00EF200E">
        <w:rPr>
          <w:sz w:val="22"/>
          <w:szCs w:val="22"/>
        </w:rPr>
        <w:t xml:space="preserve"> s tím, že servisní zásah v rámci Mimozáručního servisu (oprava vady) bud</w:t>
      </w:r>
      <w:r w:rsidR="00CC36A2" w:rsidRPr="00EF200E">
        <w:rPr>
          <w:sz w:val="22"/>
          <w:szCs w:val="22"/>
        </w:rPr>
        <w:t>e</w:t>
      </w:r>
      <w:r w:rsidR="00344A00" w:rsidRPr="00EF200E">
        <w:rPr>
          <w:sz w:val="22"/>
          <w:szCs w:val="22"/>
        </w:rPr>
        <w:t xml:space="preserve"> vždy proveden nejpozději do </w:t>
      </w:r>
      <w:r w:rsidR="004F539D" w:rsidRPr="00EF200E">
        <w:rPr>
          <w:sz w:val="22"/>
          <w:szCs w:val="22"/>
        </w:rPr>
        <w:t>15</w:t>
      </w:r>
      <w:r w:rsidR="00011AA1" w:rsidRPr="00EF200E">
        <w:rPr>
          <w:sz w:val="22"/>
          <w:szCs w:val="22"/>
        </w:rPr>
        <w:t xml:space="preserve"> </w:t>
      </w:r>
      <w:r w:rsidR="0074720E" w:rsidRPr="00EF200E">
        <w:rPr>
          <w:sz w:val="22"/>
          <w:szCs w:val="22"/>
        </w:rPr>
        <w:t xml:space="preserve">kalendářních </w:t>
      </w:r>
      <w:r w:rsidR="00344A00" w:rsidRPr="00EF200E">
        <w:rPr>
          <w:sz w:val="22"/>
          <w:szCs w:val="22"/>
        </w:rPr>
        <w:t xml:space="preserve">dnů od nahlášení vady, </w:t>
      </w:r>
      <w:r w:rsidR="004F539D" w:rsidRPr="00EF200E">
        <w:rPr>
          <w:sz w:val="22"/>
          <w:szCs w:val="22"/>
        </w:rPr>
        <w:t xml:space="preserve">pokud nebude předem stanoveno jinak, </w:t>
      </w:r>
      <w:r w:rsidR="00344A00" w:rsidRPr="00EF200E">
        <w:rPr>
          <w:sz w:val="22"/>
          <w:szCs w:val="22"/>
        </w:rPr>
        <w:t>resp. zjištění vady ze strany Zhotovitele</w:t>
      </w:r>
      <w:r w:rsidR="000971D5" w:rsidRPr="00EF200E">
        <w:rPr>
          <w:sz w:val="22"/>
          <w:szCs w:val="22"/>
        </w:rPr>
        <w:t>.</w:t>
      </w:r>
      <w:r w:rsidR="00284159" w:rsidRPr="00EF200E">
        <w:rPr>
          <w:sz w:val="22"/>
          <w:szCs w:val="22"/>
        </w:rPr>
        <w:t xml:space="preserve"> </w:t>
      </w:r>
      <w:r w:rsidR="00047308" w:rsidRPr="00EF200E">
        <w:rPr>
          <w:sz w:val="22"/>
          <w:szCs w:val="22"/>
        </w:rPr>
        <w:t>Mimozáruční</w:t>
      </w:r>
      <w:r w:rsidR="00284159" w:rsidRPr="00EF200E">
        <w:rPr>
          <w:sz w:val="22"/>
          <w:szCs w:val="22"/>
        </w:rPr>
        <w:t xml:space="preserve"> servis se Zhotovitel zavazuje </w:t>
      </w:r>
      <w:r w:rsidR="00284159" w:rsidRPr="00EF200E">
        <w:rPr>
          <w:color w:val="000000"/>
          <w:sz w:val="22"/>
          <w:szCs w:val="22"/>
          <w:lang w:bidi="cs-CZ"/>
        </w:rPr>
        <w:t xml:space="preserve">poskytovat po dobu </w:t>
      </w:r>
      <w:r w:rsidR="001176EF" w:rsidRPr="00EF200E">
        <w:rPr>
          <w:color w:val="000000"/>
          <w:sz w:val="22"/>
          <w:szCs w:val="22"/>
          <w:lang w:bidi="cs-CZ"/>
        </w:rPr>
        <w:t>záruční doby dle této S</w:t>
      </w:r>
      <w:r w:rsidR="00C43FD3" w:rsidRPr="00EF200E">
        <w:rPr>
          <w:color w:val="000000"/>
          <w:sz w:val="22"/>
          <w:szCs w:val="22"/>
          <w:lang w:bidi="cs-CZ"/>
        </w:rPr>
        <w:t>m</w:t>
      </w:r>
      <w:r w:rsidR="001176EF" w:rsidRPr="00EF200E">
        <w:rPr>
          <w:color w:val="000000"/>
          <w:sz w:val="22"/>
          <w:szCs w:val="22"/>
          <w:lang w:bidi="cs-CZ"/>
        </w:rPr>
        <w:t>louvy</w:t>
      </w:r>
      <w:r w:rsidR="00284159" w:rsidRPr="00EF200E">
        <w:rPr>
          <w:color w:val="000000"/>
          <w:sz w:val="22"/>
          <w:szCs w:val="22"/>
          <w:lang w:bidi="cs-CZ"/>
        </w:rPr>
        <w:t>.</w:t>
      </w:r>
    </w:p>
    <w:p w14:paraId="550B3F60" w14:textId="68B119C7" w:rsidR="007B210F" w:rsidRPr="00EF200E" w:rsidRDefault="007B210F" w:rsidP="00294A30">
      <w:pPr>
        <w:pStyle w:val="rove2"/>
        <w:widowControl w:val="0"/>
        <w:numPr>
          <w:ilvl w:val="1"/>
          <w:numId w:val="18"/>
        </w:numPr>
        <w:spacing w:before="120"/>
        <w:ind w:left="567" w:hanging="567"/>
        <w:rPr>
          <w:b/>
          <w:bCs/>
          <w:sz w:val="22"/>
          <w:szCs w:val="22"/>
        </w:rPr>
      </w:pPr>
      <w:r w:rsidRPr="00EF200E">
        <w:rPr>
          <w:b/>
          <w:bCs/>
          <w:sz w:val="22"/>
          <w:szCs w:val="22"/>
        </w:rPr>
        <w:t>Pozáruční servis.</w:t>
      </w:r>
    </w:p>
    <w:p w14:paraId="7CB9154B" w14:textId="7C342E0F" w:rsidR="007B210F" w:rsidRPr="00EF200E" w:rsidRDefault="001176EF" w:rsidP="00294A30">
      <w:pPr>
        <w:pStyle w:val="Odstavecseseznamem"/>
        <w:spacing w:before="120" w:after="120"/>
        <w:ind w:left="567"/>
        <w:jc w:val="both"/>
        <w:rPr>
          <w:bCs/>
          <w:sz w:val="22"/>
          <w:szCs w:val="22"/>
        </w:rPr>
      </w:pPr>
      <w:r w:rsidRPr="00EF200E">
        <w:rPr>
          <w:bCs/>
          <w:sz w:val="22"/>
          <w:szCs w:val="22"/>
        </w:rPr>
        <w:t>Po</w:t>
      </w:r>
      <w:r w:rsidR="007B210F" w:rsidRPr="00EF200E">
        <w:rPr>
          <w:bCs/>
          <w:sz w:val="22"/>
          <w:szCs w:val="22"/>
        </w:rPr>
        <w:t xml:space="preserve">záruční servis bude realizován </w:t>
      </w:r>
      <w:r w:rsidR="007B210F" w:rsidRPr="00EF200E">
        <w:rPr>
          <w:sz w:val="22"/>
          <w:szCs w:val="22"/>
        </w:rPr>
        <w:t>na kontinuální bázi dle potřeby</w:t>
      </w:r>
      <w:r w:rsidR="00C43FD3" w:rsidRPr="00EF200E">
        <w:rPr>
          <w:sz w:val="22"/>
          <w:szCs w:val="22"/>
        </w:rPr>
        <w:t xml:space="preserve"> </w:t>
      </w:r>
      <w:r w:rsidR="007B210F" w:rsidRPr="00EF200E">
        <w:rPr>
          <w:sz w:val="22"/>
          <w:szCs w:val="22"/>
        </w:rPr>
        <w:t xml:space="preserve">s tím, že servisní zásah v rámci </w:t>
      </w:r>
      <w:r w:rsidR="00C43FD3" w:rsidRPr="00EF200E">
        <w:rPr>
          <w:sz w:val="22"/>
          <w:szCs w:val="22"/>
        </w:rPr>
        <w:t>Po</w:t>
      </w:r>
      <w:r w:rsidR="007B210F" w:rsidRPr="00EF200E">
        <w:rPr>
          <w:sz w:val="22"/>
          <w:szCs w:val="22"/>
        </w:rPr>
        <w:t xml:space="preserve">záručního servisu (oprava vady) bude vždy proveden nejpozději do </w:t>
      </w:r>
      <w:r w:rsidR="004F539D" w:rsidRPr="00EF200E">
        <w:rPr>
          <w:sz w:val="22"/>
          <w:szCs w:val="22"/>
        </w:rPr>
        <w:t>15</w:t>
      </w:r>
      <w:r w:rsidR="007B210F" w:rsidRPr="00EF200E">
        <w:rPr>
          <w:sz w:val="22"/>
          <w:szCs w:val="22"/>
        </w:rPr>
        <w:t xml:space="preserve"> kalendářních dnů od nahlášení vady, </w:t>
      </w:r>
      <w:r w:rsidR="004F539D" w:rsidRPr="00EF200E">
        <w:rPr>
          <w:sz w:val="22"/>
          <w:szCs w:val="22"/>
        </w:rPr>
        <w:t xml:space="preserve">pokud nebude předem stanoveno jinak, </w:t>
      </w:r>
      <w:r w:rsidR="007B210F" w:rsidRPr="00EF200E">
        <w:rPr>
          <w:sz w:val="22"/>
          <w:szCs w:val="22"/>
        </w:rPr>
        <w:t xml:space="preserve">resp. zjištění vady ze strany Zhotovitele. </w:t>
      </w:r>
      <w:r w:rsidR="00C43FD3" w:rsidRPr="00EF200E">
        <w:rPr>
          <w:sz w:val="22"/>
          <w:szCs w:val="22"/>
        </w:rPr>
        <w:t>Po</w:t>
      </w:r>
      <w:r w:rsidR="007B210F" w:rsidRPr="00EF200E">
        <w:rPr>
          <w:sz w:val="22"/>
          <w:szCs w:val="22"/>
        </w:rPr>
        <w:t xml:space="preserve">záruční servis se Zhotovitel zavazuje </w:t>
      </w:r>
      <w:r w:rsidR="007B210F" w:rsidRPr="00EF200E">
        <w:rPr>
          <w:color w:val="000000"/>
          <w:sz w:val="22"/>
          <w:szCs w:val="22"/>
          <w:lang w:bidi="cs-CZ"/>
        </w:rPr>
        <w:t xml:space="preserve">poskytovat </w:t>
      </w:r>
      <w:r w:rsidR="00C43FD3" w:rsidRPr="00EF200E">
        <w:rPr>
          <w:sz w:val="22"/>
          <w:szCs w:val="22"/>
        </w:rPr>
        <w:t>od okamžiku uplynutí záruční doby Zařízení</w:t>
      </w:r>
      <w:r w:rsidR="00042DB0" w:rsidRPr="00EF200E">
        <w:rPr>
          <w:sz w:val="22"/>
          <w:szCs w:val="22"/>
        </w:rPr>
        <w:t xml:space="preserve"> až</w:t>
      </w:r>
      <w:r w:rsidR="00C43FD3" w:rsidRPr="00EF200E">
        <w:rPr>
          <w:color w:val="000000"/>
          <w:sz w:val="22"/>
          <w:szCs w:val="22"/>
          <w:lang w:bidi="cs-CZ"/>
        </w:rPr>
        <w:t xml:space="preserve"> </w:t>
      </w:r>
      <w:r w:rsidR="00042DB0" w:rsidRPr="00EF200E">
        <w:rPr>
          <w:color w:val="000000"/>
          <w:sz w:val="22"/>
          <w:szCs w:val="22"/>
          <w:lang w:bidi="cs-CZ"/>
        </w:rPr>
        <w:t>do konce doby</w:t>
      </w:r>
      <w:r w:rsidR="007B210F" w:rsidRPr="00EF200E">
        <w:rPr>
          <w:color w:val="000000"/>
          <w:sz w:val="22"/>
          <w:szCs w:val="22"/>
          <w:lang w:bidi="cs-CZ"/>
        </w:rPr>
        <w:t xml:space="preserve"> Garantované životnosti.</w:t>
      </w:r>
    </w:p>
    <w:p w14:paraId="59EE367B" w14:textId="77777777" w:rsidR="00BC1FC1" w:rsidRPr="00EF200E" w:rsidRDefault="00BC1FC1" w:rsidP="00294A30">
      <w:pPr>
        <w:pStyle w:val="rove2"/>
        <w:widowControl w:val="0"/>
        <w:numPr>
          <w:ilvl w:val="1"/>
          <w:numId w:val="18"/>
        </w:numPr>
        <w:spacing w:before="120"/>
        <w:ind w:left="567" w:hanging="567"/>
        <w:rPr>
          <w:b/>
          <w:bCs/>
          <w:sz w:val="22"/>
          <w:szCs w:val="22"/>
        </w:rPr>
      </w:pPr>
      <w:r w:rsidRPr="00EF200E">
        <w:rPr>
          <w:b/>
          <w:bCs/>
          <w:sz w:val="22"/>
          <w:szCs w:val="22"/>
        </w:rPr>
        <w:t>Služby rozvoje.</w:t>
      </w:r>
    </w:p>
    <w:p w14:paraId="22AD0266" w14:textId="2C17A068" w:rsidR="000971D5" w:rsidRPr="00EF200E" w:rsidRDefault="000971D5" w:rsidP="00294A30">
      <w:pPr>
        <w:pStyle w:val="Odstavecseseznamem"/>
        <w:spacing w:before="120" w:after="120"/>
        <w:ind w:left="567"/>
        <w:jc w:val="both"/>
        <w:rPr>
          <w:bCs/>
          <w:sz w:val="22"/>
          <w:szCs w:val="22"/>
        </w:rPr>
      </w:pPr>
      <w:r w:rsidRPr="00EF200E">
        <w:rPr>
          <w:bCs/>
          <w:sz w:val="22"/>
          <w:szCs w:val="22"/>
        </w:rPr>
        <w:t xml:space="preserve">Služby rozvoje budou realizovány </w:t>
      </w:r>
      <w:r w:rsidR="00D042E0" w:rsidRPr="00EF200E">
        <w:rPr>
          <w:sz w:val="22"/>
          <w:szCs w:val="22"/>
        </w:rPr>
        <w:t>dle potřeby na základě požadavku Objednatele a</w:t>
      </w:r>
      <w:r w:rsidR="00BC0D41" w:rsidRPr="00EF200E">
        <w:rPr>
          <w:sz w:val="22"/>
          <w:szCs w:val="22"/>
        </w:rPr>
        <w:t xml:space="preserve"> v</w:t>
      </w:r>
      <w:r w:rsidR="00D042E0" w:rsidRPr="00EF200E">
        <w:rPr>
          <w:sz w:val="22"/>
          <w:szCs w:val="22"/>
        </w:rPr>
        <w:t xml:space="preserve"> termínech </w:t>
      </w:r>
      <w:r w:rsidR="00174EF6" w:rsidRPr="00EF200E">
        <w:rPr>
          <w:sz w:val="22"/>
          <w:szCs w:val="22"/>
        </w:rPr>
        <w:t>uvedených v</w:t>
      </w:r>
      <w:r w:rsidR="00BF0E6A" w:rsidRPr="00EF200E">
        <w:rPr>
          <w:sz w:val="22"/>
          <w:szCs w:val="22"/>
        </w:rPr>
        <w:t> </w:t>
      </w:r>
      <w:r w:rsidR="007242B1" w:rsidRPr="00EF200E">
        <w:rPr>
          <w:sz w:val="22"/>
          <w:szCs w:val="22"/>
        </w:rPr>
        <w:t xml:space="preserve">odst. </w:t>
      </w:r>
      <w:r w:rsidR="00BF0E6A" w:rsidRPr="00EF200E">
        <w:rPr>
          <w:sz w:val="22"/>
          <w:szCs w:val="22"/>
        </w:rPr>
        <w:t>2.9.</w:t>
      </w:r>
      <w:r w:rsidR="00D042E0" w:rsidRPr="00EF200E">
        <w:rPr>
          <w:sz w:val="22"/>
          <w:szCs w:val="22"/>
        </w:rPr>
        <w:t xml:space="preserve"> této Smlouvy</w:t>
      </w:r>
      <w:r w:rsidRPr="00EF200E">
        <w:rPr>
          <w:sz w:val="22"/>
          <w:szCs w:val="22"/>
        </w:rPr>
        <w:t>.</w:t>
      </w:r>
      <w:r w:rsidR="00284159" w:rsidRPr="00EF200E">
        <w:rPr>
          <w:sz w:val="22"/>
          <w:szCs w:val="22"/>
        </w:rPr>
        <w:t xml:space="preserve"> Služby rozvoje se Zhotovitel zavazuje </w:t>
      </w:r>
      <w:r w:rsidR="00284159" w:rsidRPr="00EF200E">
        <w:rPr>
          <w:color w:val="000000"/>
          <w:sz w:val="22"/>
          <w:szCs w:val="22"/>
          <w:lang w:bidi="cs-CZ"/>
        </w:rPr>
        <w:t xml:space="preserve">poskytovat po dobu </w:t>
      </w:r>
      <w:r w:rsidR="00A569BD" w:rsidRPr="00EF200E">
        <w:rPr>
          <w:color w:val="000000"/>
          <w:sz w:val="22"/>
          <w:szCs w:val="22"/>
          <w:lang w:bidi="cs-CZ"/>
        </w:rPr>
        <w:t>Garantované životnosti</w:t>
      </w:r>
      <w:r w:rsidR="00284159" w:rsidRPr="00EF200E">
        <w:rPr>
          <w:color w:val="000000"/>
          <w:sz w:val="22"/>
          <w:szCs w:val="22"/>
          <w:lang w:bidi="cs-CZ"/>
        </w:rPr>
        <w:t>.</w:t>
      </w:r>
    </w:p>
    <w:p w14:paraId="6241C43E" w14:textId="77777777" w:rsidR="00A875F0" w:rsidRPr="00EF200E" w:rsidRDefault="00A875F0" w:rsidP="00294A30">
      <w:pPr>
        <w:pStyle w:val="rove2"/>
        <w:widowControl w:val="0"/>
        <w:numPr>
          <w:ilvl w:val="1"/>
          <w:numId w:val="18"/>
        </w:numPr>
        <w:spacing w:before="120"/>
        <w:ind w:left="567" w:hanging="567"/>
        <w:rPr>
          <w:b/>
          <w:bCs/>
          <w:sz w:val="22"/>
          <w:szCs w:val="22"/>
        </w:rPr>
      </w:pPr>
      <w:r w:rsidRPr="00EF200E">
        <w:rPr>
          <w:b/>
          <w:bCs/>
          <w:sz w:val="22"/>
          <w:szCs w:val="22"/>
        </w:rPr>
        <w:t>Odinstalace ze Stávající flotily</w:t>
      </w:r>
    </w:p>
    <w:p w14:paraId="1012596A" w14:textId="0616339D" w:rsidR="00A875F0" w:rsidRPr="00EF200E" w:rsidRDefault="0032517D" w:rsidP="00294A30">
      <w:pPr>
        <w:pStyle w:val="rove2"/>
        <w:widowControl w:val="0"/>
        <w:spacing w:before="120"/>
        <w:ind w:left="567"/>
        <w:rPr>
          <w:sz w:val="22"/>
          <w:szCs w:val="22"/>
        </w:rPr>
      </w:pPr>
      <w:r w:rsidRPr="00EF200E">
        <w:rPr>
          <w:sz w:val="22"/>
          <w:szCs w:val="22"/>
        </w:rPr>
        <w:t xml:space="preserve">Odinstalace ze Stávající flotily bude u vozidel </w:t>
      </w:r>
      <w:r w:rsidRPr="00E245E1">
        <w:rPr>
          <w:sz w:val="22"/>
          <w:szCs w:val="22"/>
        </w:rPr>
        <w:t xml:space="preserve">uvedených </w:t>
      </w:r>
      <w:r w:rsidRPr="00294A30">
        <w:rPr>
          <w:sz w:val="22"/>
          <w:szCs w:val="22"/>
        </w:rPr>
        <w:t>v příloze č. 2</w:t>
      </w:r>
      <w:r w:rsidRPr="00E245E1">
        <w:rPr>
          <w:sz w:val="22"/>
          <w:szCs w:val="22"/>
        </w:rPr>
        <w:t xml:space="preserve"> této</w:t>
      </w:r>
      <w:r w:rsidRPr="00EF200E">
        <w:rPr>
          <w:sz w:val="22"/>
          <w:szCs w:val="22"/>
        </w:rPr>
        <w:t xml:space="preserve"> Smlouvy provedena</w:t>
      </w:r>
      <w:r w:rsidRPr="00EF200E">
        <w:rPr>
          <w:bCs/>
          <w:sz w:val="22"/>
          <w:szCs w:val="22"/>
        </w:rPr>
        <w:t xml:space="preserve"> vždy bezprostředně před Instalací Zařízení do vozidla, ve kterém je osazeno dříve </w:t>
      </w:r>
      <w:r w:rsidR="00011E58" w:rsidRPr="00EF200E">
        <w:rPr>
          <w:bCs/>
          <w:sz w:val="22"/>
          <w:szCs w:val="22"/>
        </w:rPr>
        <w:t>dodanými HW komponenty</w:t>
      </w:r>
    </w:p>
    <w:p w14:paraId="3DE6EF44" w14:textId="09F0D253" w:rsidR="00957870" w:rsidRPr="00EF200E" w:rsidRDefault="00957870" w:rsidP="00294A30">
      <w:pPr>
        <w:pStyle w:val="rove2"/>
        <w:widowControl w:val="0"/>
        <w:numPr>
          <w:ilvl w:val="1"/>
          <w:numId w:val="18"/>
        </w:numPr>
        <w:spacing w:before="120"/>
        <w:ind w:left="567" w:hanging="567"/>
        <w:rPr>
          <w:b/>
          <w:bCs/>
          <w:sz w:val="22"/>
          <w:szCs w:val="22"/>
        </w:rPr>
      </w:pPr>
      <w:r w:rsidRPr="00EF200E">
        <w:rPr>
          <w:b/>
          <w:bCs/>
          <w:sz w:val="22"/>
          <w:szCs w:val="22"/>
        </w:rPr>
        <w:t xml:space="preserve">Certifikace </w:t>
      </w:r>
      <w:r w:rsidR="006A5E54" w:rsidRPr="00EF200E">
        <w:rPr>
          <w:b/>
          <w:bCs/>
          <w:sz w:val="22"/>
          <w:szCs w:val="22"/>
        </w:rPr>
        <w:t>S</w:t>
      </w:r>
      <w:r w:rsidR="0098249E" w:rsidRPr="00EF200E">
        <w:rPr>
          <w:b/>
          <w:bCs/>
          <w:sz w:val="22"/>
          <w:szCs w:val="22"/>
        </w:rPr>
        <w:t>W</w:t>
      </w:r>
      <w:r w:rsidRPr="00EF200E">
        <w:rPr>
          <w:b/>
          <w:bCs/>
          <w:sz w:val="22"/>
          <w:szCs w:val="22"/>
        </w:rPr>
        <w:t xml:space="preserve"> dle standardu IT&amp;PT</w:t>
      </w:r>
    </w:p>
    <w:p w14:paraId="0D160EAC" w14:textId="77777777" w:rsidR="00A965F7" w:rsidRDefault="00957870" w:rsidP="00294A30">
      <w:pPr>
        <w:pStyle w:val="rove2"/>
        <w:widowControl w:val="0"/>
        <w:spacing w:before="120"/>
        <w:ind w:left="567"/>
        <w:rPr>
          <w:ins w:id="10" w:author="Autor"/>
          <w:sz w:val="22"/>
          <w:szCs w:val="22"/>
        </w:rPr>
      </w:pPr>
      <w:r w:rsidRPr="00EF200E">
        <w:rPr>
          <w:sz w:val="22"/>
          <w:szCs w:val="22"/>
        </w:rPr>
        <w:t xml:space="preserve">Zhotovitel zajistí certifikaci </w:t>
      </w:r>
      <w:r w:rsidR="0098249E" w:rsidRPr="00EF200E">
        <w:rPr>
          <w:sz w:val="22"/>
          <w:szCs w:val="22"/>
        </w:rPr>
        <w:t xml:space="preserve">SW </w:t>
      </w:r>
      <w:r w:rsidRPr="00EF200E">
        <w:rPr>
          <w:sz w:val="22"/>
          <w:szCs w:val="22"/>
        </w:rPr>
        <w:t xml:space="preserve">dle standardu IT&amp;PT v rozsahu dle </w:t>
      </w:r>
      <w:r w:rsidR="0098249E" w:rsidRPr="00EF200E">
        <w:rPr>
          <w:sz w:val="22"/>
          <w:szCs w:val="22"/>
        </w:rPr>
        <w:t>odst. 7.</w:t>
      </w:r>
      <w:r w:rsidR="005F56FB" w:rsidRPr="00EF200E">
        <w:rPr>
          <w:sz w:val="22"/>
          <w:szCs w:val="22"/>
        </w:rPr>
        <w:t>5</w:t>
      </w:r>
      <w:r w:rsidR="0098249E" w:rsidRPr="00EF200E">
        <w:rPr>
          <w:sz w:val="22"/>
          <w:szCs w:val="22"/>
        </w:rPr>
        <w:t>. této Smlouvy</w:t>
      </w:r>
      <w:r w:rsidRPr="00EF200E">
        <w:rPr>
          <w:sz w:val="22"/>
          <w:szCs w:val="22"/>
        </w:rPr>
        <w:t xml:space="preserve">, a to nejpozději do </w:t>
      </w:r>
      <w:r w:rsidR="00EB4417" w:rsidRPr="00EF200E">
        <w:rPr>
          <w:sz w:val="22"/>
          <w:szCs w:val="22"/>
        </w:rPr>
        <w:t xml:space="preserve">3 (tří) let od okamžiku </w:t>
      </w:r>
      <w:r w:rsidR="004C7C99" w:rsidRPr="00EF200E">
        <w:rPr>
          <w:sz w:val="22"/>
          <w:szCs w:val="22"/>
        </w:rPr>
        <w:t>nabytí účinnosti této Smlouvy</w:t>
      </w:r>
      <w:r w:rsidR="00C744E9" w:rsidRPr="00EF200E">
        <w:rPr>
          <w:sz w:val="22"/>
          <w:szCs w:val="22"/>
        </w:rPr>
        <w:t>.</w:t>
      </w:r>
      <w:ins w:id="11" w:author="Autor">
        <w:r w:rsidR="00653106" w:rsidRPr="00653106">
          <w:rPr>
            <w:sz w:val="22"/>
            <w:szCs w:val="22"/>
          </w:rPr>
          <w:t xml:space="preserve"> </w:t>
        </w:r>
      </w:ins>
    </w:p>
    <w:p w14:paraId="083B15B1" w14:textId="5CD7B4CB" w:rsidR="00957870" w:rsidRPr="00EF200E" w:rsidRDefault="00653106" w:rsidP="00294A30">
      <w:pPr>
        <w:pStyle w:val="rove2"/>
        <w:widowControl w:val="0"/>
        <w:spacing w:before="120"/>
        <w:ind w:left="567"/>
        <w:rPr>
          <w:sz w:val="22"/>
          <w:szCs w:val="22"/>
        </w:rPr>
      </w:pPr>
      <w:ins w:id="12" w:author="Autor">
        <w:r>
          <w:rPr>
            <w:sz w:val="22"/>
            <w:szCs w:val="22"/>
          </w:rPr>
          <w:t xml:space="preserve">Smluvní strany </w:t>
        </w:r>
        <w:r w:rsidRPr="00D663D7">
          <w:rPr>
            <w:sz w:val="22"/>
            <w:szCs w:val="22"/>
          </w:rPr>
          <w:t>výslovně sjednávají, že Zhotovitel je povinen podat žádost o certifikaci k certifikační autoritě ke každému</w:t>
        </w:r>
        <w:r w:rsidR="00774A44" w:rsidRPr="00D663D7">
          <w:rPr>
            <w:sz w:val="22"/>
            <w:szCs w:val="22"/>
            <w:rPrChange w:id="13" w:author="Radek Miclík" w:date="2026-01-23T12:03:00Z" w16du:dateUtc="2026-01-23T11:03:00Z">
              <w:rPr>
                <w:sz w:val="22"/>
                <w:szCs w:val="22"/>
                <w:highlight w:val="yellow"/>
              </w:rPr>
            </w:rPrChange>
          </w:rPr>
          <w:t xml:space="preserve"> dodávanému</w:t>
        </w:r>
        <w:r w:rsidRPr="00D663D7">
          <w:rPr>
            <w:sz w:val="22"/>
            <w:szCs w:val="22"/>
          </w:rPr>
          <w:t xml:space="preserve"> SW</w:t>
        </w:r>
        <w:r w:rsidR="006804A6" w:rsidRPr="00D663D7">
          <w:rPr>
            <w:sz w:val="22"/>
            <w:szCs w:val="22"/>
          </w:rPr>
          <w:t xml:space="preserve"> podléhajícímu certifikaci IT</w:t>
        </w:r>
        <w:r w:rsidR="00BF552A" w:rsidRPr="00D663D7">
          <w:rPr>
            <w:sz w:val="22"/>
            <w:szCs w:val="22"/>
          </w:rPr>
          <w:t>&amp;PT</w:t>
        </w:r>
        <w:r w:rsidRPr="00D663D7">
          <w:rPr>
            <w:sz w:val="22"/>
            <w:szCs w:val="22"/>
          </w:rPr>
          <w:t xml:space="preserve"> do 30 kalendářních dnů</w:t>
        </w:r>
        <w:r w:rsidR="00977D09" w:rsidRPr="00D663D7">
          <w:rPr>
            <w:sz w:val="22"/>
            <w:szCs w:val="22"/>
          </w:rPr>
          <w:t xml:space="preserve"> od protokolárního </w:t>
        </w:r>
      </w:ins>
      <w:ins w:id="14" w:author="Radek Miclík" w:date="2026-01-23T12:00:00Z" w16du:dateUtc="2026-01-23T11:00:00Z">
        <w:r w:rsidR="001961F4" w:rsidRPr="00D663D7">
          <w:rPr>
            <w:sz w:val="22"/>
            <w:szCs w:val="22"/>
          </w:rPr>
          <w:t>P</w:t>
        </w:r>
      </w:ins>
      <w:ins w:id="15" w:author="Autor">
        <w:r w:rsidR="00977D09" w:rsidRPr="00D663D7">
          <w:rPr>
            <w:sz w:val="22"/>
            <w:szCs w:val="22"/>
          </w:rPr>
          <w:t>ředání Systému</w:t>
        </w:r>
      </w:ins>
      <w:ins w:id="16" w:author="Radek Miclík" w:date="2026-01-23T12:00:00Z" w16du:dateUtc="2026-01-23T11:00:00Z">
        <w:r w:rsidR="001961F4" w:rsidRPr="00D663D7">
          <w:rPr>
            <w:sz w:val="22"/>
            <w:szCs w:val="22"/>
          </w:rPr>
          <w:t xml:space="preserve"> jako celku</w:t>
        </w:r>
      </w:ins>
      <w:ins w:id="17" w:author="Autor">
        <w:r w:rsidR="00B8469D" w:rsidRPr="00D663D7">
          <w:rPr>
            <w:sz w:val="22"/>
            <w:szCs w:val="22"/>
          </w:rPr>
          <w:t xml:space="preserve"> Objednateli</w:t>
        </w:r>
        <w:r w:rsidR="000B663C" w:rsidRPr="00D663D7">
          <w:rPr>
            <w:sz w:val="22"/>
            <w:szCs w:val="22"/>
          </w:rPr>
          <w:t>, nejpozději však do 1 (jednoho</w:t>
        </w:r>
        <w:r w:rsidR="005B04E5" w:rsidRPr="00D663D7">
          <w:rPr>
            <w:sz w:val="22"/>
            <w:szCs w:val="22"/>
          </w:rPr>
          <w:t>)</w:t>
        </w:r>
        <w:r w:rsidR="000B663C" w:rsidRPr="00D663D7">
          <w:rPr>
            <w:sz w:val="22"/>
            <w:szCs w:val="22"/>
          </w:rPr>
          <w:t xml:space="preserve"> roku od okamžiku nabytí účinnosti této Smlouvy, podle toho, který okamžik nastane dříve</w:t>
        </w:r>
        <w:r w:rsidR="00B8469D" w:rsidRPr="00D663D7">
          <w:rPr>
            <w:sz w:val="22"/>
            <w:szCs w:val="22"/>
          </w:rPr>
          <w:t>.</w:t>
        </w:r>
      </w:ins>
    </w:p>
    <w:p w14:paraId="07DC1AFA" w14:textId="77777777" w:rsidR="0044678D" w:rsidRDefault="003152C2" w:rsidP="00294A30">
      <w:pPr>
        <w:pStyle w:val="rove2"/>
        <w:widowControl w:val="0"/>
        <w:numPr>
          <w:ilvl w:val="1"/>
          <w:numId w:val="18"/>
        </w:numPr>
        <w:spacing w:before="120"/>
        <w:ind w:left="567" w:hanging="567"/>
        <w:rPr>
          <w:ins w:id="18" w:author="Autor"/>
          <w:sz w:val="22"/>
          <w:szCs w:val="22"/>
        </w:rPr>
      </w:pPr>
      <w:r w:rsidRPr="00EF200E">
        <w:rPr>
          <w:sz w:val="22"/>
          <w:szCs w:val="22"/>
        </w:rPr>
        <w:t xml:space="preserve">V případě, že </w:t>
      </w:r>
    </w:p>
    <w:p w14:paraId="3E5071CD" w14:textId="2DAAADD9" w:rsidR="00E93214" w:rsidRDefault="003152C2" w:rsidP="0044678D">
      <w:pPr>
        <w:pStyle w:val="rove2"/>
        <w:widowControl w:val="0"/>
        <w:numPr>
          <w:ilvl w:val="2"/>
          <w:numId w:val="18"/>
        </w:numPr>
        <w:spacing w:before="120"/>
        <w:rPr>
          <w:ins w:id="19" w:author="Autor"/>
          <w:sz w:val="22"/>
          <w:szCs w:val="22"/>
        </w:rPr>
      </w:pPr>
      <w:r w:rsidRPr="00EF200E">
        <w:rPr>
          <w:sz w:val="22"/>
          <w:szCs w:val="22"/>
        </w:rPr>
        <w:lastRenderedPageBreak/>
        <w:t xml:space="preserve">neposkytnutí sjednané součinnosti ze strany </w:t>
      </w:r>
      <w:r w:rsidR="00DD0F47" w:rsidRPr="00EF200E">
        <w:rPr>
          <w:sz w:val="22"/>
          <w:szCs w:val="22"/>
        </w:rPr>
        <w:t>O</w:t>
      </w:r>
      <w:r w:rsidRPr="00EF200E">
        <w:rPr>
          <w:sz w:val="22"/>
          <w:szCs w:val="22"/>
        </w:rPr>
        <w:t xml:space="preserve">bjednatele bude bránit plnění </w:t>
      </w:r>
      <w:r w:rsidR="00737BFE" w:rsidRPr="00EF200E">
        <w:rPr>
          <w:sz w:val="22"/>
          <w:szCs w:val="22"/>
        </w:rPr>
        <w:t xml:space="preserve">ze strany </w:t>
      </w:r>
      <w:r w:rsidR="00DD0F47" w:rsidRPr="00EF200E">
        <w:rPr>
          <w:sz w:val="22"/>
          <w:szCs w:val="22"/>
        </w:rPr>
        <w:t>Z</w:t>
      </w:r>
      <w:r w:rsidRPr="00EF200E">
        <w:rPr>
          <w:sz w:val="22"/>
          <w:szCs w:val="22"/>
        </w:rPr>
        <w:t xml:space="preserve">hotovitele, budou příslušné termíny plnění přiměřeně prodlouženy o dobu, po kterou </w:t>
      </w:r>
      <w:r w:rsidR="00DD0F47" w:rsidRPr="00EF200E">
        <w:rPr>
          <w:sz w:val="22"/>
          <w:szCs w:val="22"/>
        </w:rPr>
        <w:t>O</w:t>
      </w:r>
      <w:r w:rsidRPr="00EF200E">
        <w:rPr>
          <w:sz w:val="22"/>
          <w:szCs w:val="22"/>
        </w:rPr>
        <w:t xml:space="preserve">bjednatel prokazatelně neposkytoval potřebnou součinnost v souladu s touto </w:t>
      </w:r>
      <w:r w:rsidR="00DD0F47" w:rsidRPr="00EF200E">
        <w:rPr>
          <w:sz w:val="22"/>
          <w:szCs w:val="22"/>
        </w:rPr>
        <w:t>S</w:t>
      </w:r>
      <w:r w:rsidRPr="00EF200E">
        <w:rPr>
          <w:sz w:val="22"/>
          <w:szCs w:val="22"/>
        </w:rPr>
        <w:t xml:space="preserve">mlouvou. Neposkytnutí součinnosti musí být dokladováno písemným oznámením </w:t>
      </w:r>
      <w:r w:rsidR="00DD0F47" w:rsidRPr="00EF200E">
        <w:rPr>
          <w:sz w:val="22"/>
          <w:szCs w:val="22"/>
        </w:rPr>
        <w:t>Z</w:t>
      </w:r>
      <w:r w:rsidRPr="00EF200E">
        <w:rPr>
          <w:sz w:val="22"/>
          <w:szCs w:val="22"/>
        </w:rPr>
        <w:t xml:space="preserve">hotovitele doručeným </w:t>
      </w:r>
      <w:r w:rsidR="00DD0F47" w:rsidRPr="00EF200E">
        <w:rPr>
          <w:sz w:val="22"/>
          <w:szCs w:val="22"/>
        </w:rPr>
        <w:t>O</w:t>
      </w:r>
      <w:r w:rsidRPr="00EF200E">
        <w:rPr>
          <w:sz w:val="22"/>
          <w:szCs w:val="22"/>
        </w:rPr>
        <w:t xml:space="preserve">bjednateli, které musí přesně popsat součinnost, které se </w:t>
      </w:r>
      <w:r w:rsidR="00DD0F47" w:rsidRPr="00EF200E">
        <w:rPr>
          <w:sz w:val="22"/>
          <w:szCs w:val="22"/>
        </w:rPr>
        <w:t>Z</w:t>
      </w:r>
      <w:r w:rsidRPr="00EF200E">
        <w:rPr>
          <w:sz w:val="22"/>
          <w:szCs w:val="22"/>
        </w:rPr>
        <w:t xml:space="preserve">hotovitel domáhá, a zdůvodnit, proč </w:t>
      </w:r>
      <w:r w:rsidR="00737BFE" w:rsidRPr="00EF200E">
        <w:rPr>
          <w:sz w:val="22"/>
          <w:szCs w:val="22"/>
        </w:rPr>
        <w:t xml:space="preserve">její neposkytnutí </w:t>
      </w:r>
      <w:r w:rsidRPr="00EF200E">
        <w:rPr>
          <w:sz w:val="22"/>
          <w:szCs w:val="22"/>
        </w:rPr>
        <w:t xml:space="preserve">brání dalšímu plnění </w:t>
      </w:r>
      <w:r w:rsidR="00DD0F47" w:rsidRPr="00EF200E">
        <w:rPr>
          <w:sz w:val="22"/>
          <w:szCs w:val="22"/>
        </w:rPr>
        <w:t>Z</w:t>
      </w:r>
      <w:r w:rsidRPr="00EF200E">
        <w:rPr>
          <w:sz w:val="22"/>
          <w:szCs w:val="22"/>
        </w:rPr>
        <w:t xml:space="preserve">hotovitele. Pro vyloučení pochybností smluvní strany uvádí, že za neposkytnutí součinnosti se nepovažuje odmítnutí návrhu </w:t>
      </w:r>
      <w:r w:rsidR="00DD0F47" w:rsidRPr="00EF200E">
        <w:rPr>
          <w:sz w:val="22"/>
          <w:szCs w:val="22"/>
        </w:rPr>
        <w:t>Z</w:t>
      </w:r>
      <w:r w:rsidRPr="00EF200E">
        <w:rPr>
          <w:sz w:val="22"/>
          <w:szCs w:val="22"/>
        </w:rPr>
        <w:t xml:space="preserve">hotovitele na </w:t>
      </w:r>
      <w:r w:rsidR="00481780" w:rsidRPr="00EF200E">
        <w:rPr>
          <w:sz w:val="22"/>
          <w:szCs w:val="22"/>
        </w:rPr>
        <w:t xml:space="preserve">umístění </w:t>
      </w:r>
      <w:r w:rsidR="00DD142C" w:rsidRPr="00EF200E">
        <w:rPr>
          <w:sz w:val="22"/>
          <w:szCs w:val="22"/>
        </w:rPr>
        <w:t xml:space="preserve">Zařízení a </w:t>
      </w:r>
      <w:r w:rsidRPr="00EF200E">
        <w:rPr>
          <w:sz w:val="22"/>
          <w:szCs w:val="22"/>
        </w:rPr>
        <w:t xml:space="preserve">vedení kabeláže postupem dle </w:t>
      </w:r>
      <w:r w:rsidR="00DD0F47" w:rsidRPr="00EF200E">
        <w:rPr>
          <w:sz w:val="22"/>
          <w:szCs w:val="22"/>
        </w:rPr>
        <w:t xml:space="preserve">odst. </w:t>
      </w:r>
      <w:r w:rsidR="00542AF2" w:rsidRPr="00EF200E">
        <w:rPr>
          <w:sz w:val="22"/>
          <w:szCs w:val="22"/>
        </w:rPr>
        <w:t>7.</w:t>
      </w:r>
      <w:r w:rsidR="008315C8" w:rsidRPr="00EF200E">
        <w:rPr>
          <w:sz w:val="22"/>
          <w:szCs w:val="22"/>
        </w:rPr>
        <w:t>10</w:t>
      </w:r>
      <w:r w:rsidR="00542AF2" w:rsidRPr="00EF200E">
        <w:rPr>
          <w:sz w:val="22"/>
          <w:szCs w:val="22"/>
        </w:rPr>
        <w:t>.</w:t>
      </w:r>
      <w:r w:rsidRPr="00EF200E">
        <w:rPr>
          <w:sz w:val="22"/>
          <w:szCs w:val="22"/>
        </w:rPr>
        <w:t xml:space="preserve"> této </w:t>
      </w:r>
      <w:r w:rsidR="00DD0F47" w:rsidRPr="00EF200E">
        <w:rPr>
          <w:sz w:val="22"/>
          <w:szCs w:val="22"/>
        </w:rPr>
        <w:t>S</w:t>
      </w:r>
      <w:r w:rsidRPr="00EF200E">
        <w:rPr>
          <w:sz w:val="22"/>
          <w:szCs w:val="22"/>
        </w:rPr>
        <w:t>mlouvy.</w:t>
      </w:r>
    </w:p>
    <w:p w14:paraId="728262ED" w14:textId="7EE43D6D" w:rsidR="0044678D" w:rsidRPr="00EF200E" w:rsidRDefault="00A645D9">
      <w:pPr>
        <w:pStyle w:val="rove2"/>
        <w:widowControl w:val="0"/>
        <w:numPr>
          <w:ilvl w:val="2"/>
          <w:numId w:val="18"/>
        </w:numPr>
        <w:spacing w:before="120"/>
        <w:rPr>
          <w:sz w:val="22"/>
          <w:szCs w:val="22"/>
        </w:rPr>
        <w:pPrChange w:id="20" w:author="Autor">
          <w:pPr>
            <w:pStyle w:val="rove2"/>
            <w:widowControl w:val="0"/>
            <w:numPr>
              <w:ilvl w:val="1"/>
              <w:numId w:val="18"/>
            </w:numPr>
            <w:tabs>
              <w:tab w:val="num" w:pos="574"/>
            </w:tabs>
            <w:spacing w:before="120"/>
            <w:ind w:left="567" w:hanging="567"/>
          </w:pPr>
        </w:pPrChange>
      </w:pPr>
      <w:ins w:id="21" w:author="Autor">
        <w:r w:rsidRPr="00A645D9">
          <w:rPr>
            <w:sz w:val="22"/>
            <w:szCs w:val="22"/>
          </w:rPr>
          <w:t xml:space="preserve">nedojde k dokončení certifikace </w:t>
        </w:r>
        <w:r w:rsidR="0060468E">
          <w:rPr>
            <w:sz w:val="22"/>
            <w:szCs w:val="22"/>
          </w:rPr>
          <w:t>ve smyslu</w:t>
        </w:r>
        <w:r w:rsidRPr="00A645D9">
          <w:rPr>
            <w:sz w:val="22"/>
            <w:szCs w:val="22"/>
          </w:rPr>
          <w:t xml:space="preserve"> čl. 7.5 </w:t>
        </w:r>
        <w:r w:rsidR="00414A35">
          <w:rPr>
            <w:sz w:val="22"/>
            <w:szCs w:val="22"/>
          </w:rPr>
          <w:t xml:space="preserve">Smlouvy </w:t>
        </w:r>
        <w:r w:rsidRPr="00A645D9">
          <w:rPr>
            <w:sz w:val="22"/>
            <w:szCs w:val="22"/>
          </w:rPr>
          <w:t xml:space="preserve">ve lhůtě </w:t>
        </w:r>
        <w:r w:rsidR="00A965F7">
          <w:rPr>
            <w:sz w:val="22"/>
            <w:szCs w:val="22"/>
          </w:rPr>
          <w:t>3 (tří) let od naby</w:t>
        </w:r>
        <w:r w:rsidR="00CE26F0">
          <w:rPr>
            <w:sz w:val="22"/>
            <w:szCs w:val="22"/>
          </w:rPr>
          <w:t xml:space="preserve">tí účinnosti této Smlouvy </w:t>
        </w:r>
        <w:r w:rsidRPr="00A645D9">
          <w:rPr>
            <w:sz w:val="22"/>
            <w:szCs w:val="22"/>
          </w:rPr>
          <w:t xml:space="preserve">dle čl. 3.11 </w:t>
        </w:r>
        <w:r>
          <w:rPr>
            <w:sz w:val="22"/>
            <w:szCs w:val="22"/>
          </w:rPr>
          <w:t xml:space="preserve">Smlouvy </w:t>
        </w:r>
        <w:r w:rsidRPr="00A645D9">
          <w:rPr>
            <w:sz w:val="22"/>
            <w:szCs w:val="22"/>
          </w:rPr>
          <w:t>z důvodů na straně certifikační autority IT</w:t>
        </w:r>
        <w:r w:rsidR="00881D9F" w:rsidRPr="00881D9F">
          <w:rPr>
            <w:sz w:val="22"/>
            <w:szCs w:val="22"/>
          </w:rPr>
          <w:t>&amp;</w:t>
        </w:r>
        <w:r w:rsidRPr="00A645D9">
          <w:rPr>
            <w:sz w:val="22"/>
            <w:szCs w:val="22"/>
          </w:rPr>
          <w:t>PT (</w:t>
        </w:r>
        <w:proofErr w:type="spellStart"/>
        <w:r w:rsidRPr="00A645D9">
          <w:rPr>
            <w:sz w:val="22"/>
            <w:szCs w:val="22"/>
          </w:rPr>
          <w:t>Information</w:t>
        </w:r>
        <w:proofErr w:type="spellEnd"/>
        <w:r w:rsidRPr="00A645D9">
          <w:rPr>
            <w:sz w:val="22"/>
            <w:szCs w:val="22"/>
          </w:rPr>
          <w:t xml:space="preserve"> Technology </w:t>
        </w:r>
        <w:proofErr w:type="spellStart"/>
        <w:r w:rsidRPr="00A645D9">
          <w:rPr>
            <w:sz w:val="22"/>
            <w:szCs w:val="22"/>
          </w:rPr>
          <w:t>for</w:t>
        </w:r>
        <w:proofErr w:type="spellEnd"/>
        <w:r w:rsidRPr="00A645D9">
          <w:rPr>
            <w:sz w:val="22"/>
            <w:szCs w:val="22"/>
          </w:rPr>
          <w:t xml:space="preserve"> Public Transport </w:t>
        </w:r>
        <w:proofErr w:type="spellStart"/>
        <w:r w:rsidRPr="00A645D9">
          <w:rPr>
            <w:sz w:val="22"/>
            <w:szCs w:val="22"/>
          </w:rPr>
          <w:t>a.i.s.b.l</w:t>
        </w:r>
        <w:proofErr w:type="spellEnd"/>
        <w:r w:rsidRPr="00A645D9">
          <w:rPr>
            <w:sz w:val="22"/>
            <w:szCs w:val="22"/>
          </w:rPr>
          <w:t>.), které Zhotovitel nemohl objektivně ovlivnit ani jim zabránit, neposuzuje se takové prodlení jako porušení povinností Zhotovitele, vadné plnění ani nedodělek dle této Smlouvy. Smluvní termín dle čl. 3.11 se v takovém případě automaticky prodlužuje o dobu prokazatelného prodlení certifikační autority</w:t>
        </w:r>
        <w:r w:rsidR="002D691F">
          <w:rPr>
            <w:sz w:val="22"/>
            <w:szCs w:val="22"/>
          </w:rPr>
          <w:t xml:space="preserve">. Smluvní strany </w:t>
        </w:r>
        <w:r w:rsidR="00ED3BB6">
          <w:rPr>
            <w:sz w:val="22"/>
            <w:szCs w:val="22"/>
          </w:rPr>
          <w:t xml:space="preserve">výslovně </w:t>
        </w:r>
        <w:r w:rsidR="002D691F">
          <w:rPr>
            <w:sz w:val="22"/>
            <w:szCs w:val="22"/>
          </w:rPr>
          <w:t xml:space="preserve">sjednávají, že </w:t>
        </w:r>
        <w:r w:rsidR="00ED3BB6">
          <w:rPr>
            <w:sz w:val="22"/>
            <w:szCs w:val="22"/>
          </w:rPr>
          <w:t xml:space="preserve">pravidla dle věty první a druhé tohoto odstavce </w:t>
        </w:r>
        <w:r w:rsidR="00D54CBE">
          <w:rPr>
            <w:sz w:val="22"/>
            <w:szCs w:val="22"/>
          </w:rPr>
          <w:t xml:space="preserve">se </w:t>
        </w:r>
        <w:r w:rsidR="00ED3BB6">
          <w:rPr>
            <w:sz w:val="22"/>
            <w:szCs w:val="22"/>
          </w:rPr>
          <w:t>neuplatní</w:t>
        </w:r>
        <w:r w:rsidR="008307A8">
          <w:rPr>
            <w:sz w:val="22"/>
            <w:szCs w:val="22"/>
          </w:rPr>
          <w:t>, pokud Zhotovitel nedodrží podmínku podání žádosti o certifikaci k certifikační autoritě dle čl. 3.11.</w:t>
        </w:r>
        <w:r w:rsidR="00EC15D7">
          <w:rPr>
            <w:sz w:val="22"/>
            <w:szCs w:val="22"/>
          </w:rPr>
          <w:t>,</w:t>
        </w:r>
        <w:r w:rsidR="008307A8">
          <w:rPr>
            <w:sz w:val="22"/>
            <w:szCs w:val="22"/>
          </w:rPr>
          <w:t xml:space="preserve"> odst</w:t>
        </w:r>
        <w:r w:rsidR="00D54CBE">
          <w:rPr>
            <w:sz w:val="22"/>
            <w:szCs w:val="22"/>
          </w:rPr>
          <w:t>avec dr</w:t>
        </w:r>
        <w:r w:rsidR="00EC15D7">
          <w:rPr>
            <w:sz w:val="22"/>
            <w:szCs w:val="22"/>
          </w:rPr>
          <w:t>uhý,</w:t>
        </w:r>
        <w:r w:rsidR="006B03AF">
          <w:rPr>
            <w:sz w:val="22"/>
            <w:szCs w:val="22"/>
          </w:rPr>
          <w:t xml:space="preserve"> této Smlouvy</w:t>
        </w:r>
        <w:r w:rsidR="00ED3BB6">
          <w:rPr>
            <w:sz w:val="22"/>
            <w:szCs w:val="22"/>
          </w:rPr>
          <w:t>.</w:t>
        </w:r>
      </w:ins>
    </w:p>
    <w:p w14:paraId="5A650041" w14:textId="70B85A18" w:rsidR="00952D5E" w:rsidRPr="00EF200E" w:rsidRDefault="00862E12" w:rsidP="00294A30">
      <w:pPr>
        <w:pStyle w:val="Odstavecseseznamem"/>
        <w:numPr>
          <w:ilvl w:val="0"/>
          <w:numId w:val="18"/>
        </w:numPr>
        <w:tabs>
          <w:tab w:val="clear" w:pos="360"/>
        </w:tabs>
        <w:spacing w:before="360" w:after="120"/>
        <w:ind w:left="567" w:hanging="567"/>
        <w:jc w:val="both"/>
        <w:rPr>
          <w:b/>
          <w:bCs/>
          <w:sz w:val="22"/>
          <w:szCs w:val="22"/>
        </w:rPr>
      </w:pPr>
      <w:r w:rsidRPr="00EF200E">
        <w:rPr>
          <w:b/>
          <w:bCs/>
          <w:sz w:val="22"/>
          <w:szCs w:val="22"/>
        </w:rPr>
        <w:t>Místo plnění</w:t>
      </w:r>
      <w:r w:rsidR="008A67C3" w:rsidRPr="00EF200E">
        <w:rPr>
          <w:b/>
          <w:bCs/>
          <w:sz w:val="22"/>
          <w:szCs w:val="22"/>
        </w:rPr>
        <w:t xml:space="preserve"> </w:t>
      </w:r>
    </w:p>
    <w:p w14:paraId="6FC7A4C9" w14:textId="585E29C3" w:rsidR="00C3241B" w:rsidRPr="00EF200E" w:rsidRDefault="001A6C2F" w:rsidP="00294A30">
      <w:pPr>
        <w:pStyle w:val="rove2"/>
        <w:widowControl w:val="0"/>
        <w:numPr>
          <w:ilvl w:val="1"/>
          <w:numId w:val="18"/>
        </w:numPr>
        <w:spacing w:before="120"/>
        <w:ind w:left="567" w:hanging="567"/>
        <w:rPr>
          <w:sz w:val="22"/>
          <w:szCs w:val="22"/>
        </w:rPr>
      </w:pPr>
      <w:r w:rsidRPr="00EF200E">
        <w:rPr>
          <w:sz w:val="22"/>
          <w:szCs w:val="22"/>
        </w:rPr>
        <w:t xml:space="preserve">Místem plnění pro </w:t>
      </w:r>
      <w:r w:rsidR="003C6076" w:rsidRPr="00EF200E">
        <w:rPr>
          <w:sz w:val="22"/>
          <w:szCs w:val="22"/>
        </w:rPr>
        <w:t>prov</w:t>
      </w:r>
      <w:r w:rsidR="000A0F53" w:rsidRPr="00EF200E">
        <w:rPr>
          <w:sz w:val="22"/>
          <w:szCs w:val="22"/>
        </w:rPr>
        <w:t xml:space="preserve">edení implementace a zprovoznění BackOffice, provádění </w:t>
      </w:r>
      <w:r w:rsidR="00F70182" w:rsidRPr="00EF200E">
        <w:rPr>
          <w:sz w:val="22"/>
          <w:szCs w:val="22"/>
        </w:rPr>
        <w:t>jednotlivých</w:t>
      </w:r>
      <w:r w:rsidR="002B6B5E" w:rsidRPr="00EF200E">
        <w:rPr>
          <w:sz w:val="22"/>
          <w:szCs w:val="22"/>
        </w:rPr>
        <w:t xml:space="preserve"> </w:t>
      </w:r>
      <w:r w:rsidR="003C6076" w:rsidRPr="00EF200E">
        <w:rPr>
          <w:sz w:val="22"/>
          <w:szCs w:val="22"/>
        </w:rPr>
        <w:t>Instalac</w:t>
      </w:r>
      <w:r w:rsidR="00F70182" w:rsidRPr="00EF200E">
        <w:rPr>
          <w:sz w:val="22"/>
          <w:szCs w:val="22"/>
        </w:rPr>
        <w:t>í</w:t>
      </w:r>
      <w:r w:rsidR="00E607A0" w:rsidRPr="00EF200E">
        <w:rPr>
          <w:sz w:val="22"/>
          <w:szCs w:val="22"/>
        </w:rPr>
        <w:t xml:space="preserve"> Zařízení</w:t>
      </w:r>
      <w:r w:rsidR="00892F48" w:rsidRPr="00EF200E">
        <w:rPr>
          <w:sz w:val="22"/>
          <w:szCs w:val="22"/>
        </w:rPr>
        <w:t>,</w:t>
      </w:r>
      <w:r w:rsidRPr="00EF200E">
        <w:rPr>
          <w:sz w:val="22"/>
          <w:szCs w:val="22"/>
        </w:rPr>
        <w:t xml:space="preserve"> </w:t>
      </w:r>
      <w:r w:rsidR="00E607A0" w:rsidRPr="00EF200E">
        <w:rPr>
          <w:sz w:val="22"/>
          <w:szCs w:val="22"/>
        </w:rPr>
        <w:t>Od</w:t>
      </w:r>
      <w:r w:rsidR="0082791A" w:rsidRPr="00EF200E">
        <w:rPr>
          <w:sz w:val="22"/>
          <w:szCs w:val="22"/>
        </w:rPr>
        <w:t>instalací</w:t>
      </w:r>
      <w:r w:rsidR="00A875F0" w:rsidRPr="00EF200E">
        <w:rPr>
          <w:sz w:val="22"/>
          <w:szCs w:val="22"/>
        </w:rPr>
        <w:t>,</w:t>
      </w:r>
      <w:r w:rsidR="00B1360A" w:rsidRPr="00EF200E">
        <w:rPr>
          <w:sz w:val="22"/>
          <w:szCs w:val="22"/>
        </w:rPr>
        <w:t xml:space="preserve"> </w:t>
      </w:r>
      <w:r w:rsidR="00A875F0" w:rsidRPr="00EF200E">
        <w:rPr>
          <w:sz w:val="22"/>
          <w:szCs w:val="22"/>
        </w:rPr>
        <w:t>a Odinstalací ze Stávající flotily</w:t>
      </w:r>
      <w:r w:rsidR="0082791A" w:rsidRPr="00EF200E">
        <w:rPr>
          <w:sz w:val="22"/>
          <w:szCs w:val="22"/>
        </w:rPr>
        <w:t xml:space="preserve"> na </w:t>
      </w:r>
      <w:r w:rsidR="003C6076" w:rsidRPr="00EF200E">
        <w:rPr>
          <w:sz w:val="22"/>
          <w:szCs w:val="22"/>
        </w:rPr>
        <w:t>jednotlivých vozidl</w:t>
      </w:r>
      <w:r w:rsidR="0082791A" w:rsidRPr="00EF200E">
        <w:rPr>
          <w:sz w:val="22"/>
          <w:szCs w:val="22"/>
        </w:rPr>
        <w:t>ech</w:t>
      </w:r>
      <w:r w:rsidR="00892F48" w:rsidRPr="00EF200E">
        <w:rPr>
          <w:sz w:val="22"/>
          <w:szCs w:val="22"/>
        </w:rPr>
        <w:t xml:space="preserve"> (dále souhrnně jako „</w:t>
      </w:r>
      <w:r w:rsidR="00E607A0" w:rsidRPr="00EF200E">
        <w:rPr>
          <w:b/>
          <w:i/>
          <w:sz w:val="22"/>
          <w:szCs w:val="22"/>
        </w:rPr>
        <w:t>M</w:t>
      </w:r>
      <w:r w:rsidR="00892F48" w:rsidRPr="00EF200E">
        <w:rPr>
          <w:b/>
          <w:i/>
          <w:sz w:val="22"/>
          <w:szCs w:val="22"/>
        </w:rPr>
        <w:t>ontáž</w:t>
      </w:r>
      <w:r w:rsidR="00892F48" w:rsidRPr="00EF200E">
        <w:rPr>
          <w:sz w:val="22"/>
          <w:szCs w:val="22"/>
        </w:rPr>
        <w:t>“)</w:t>
      </w:r>
      <w:r w:rsidR="00D631BD" w:rsidRPr="00EF200E">
        <w:rPr>
          <w:sz w:val="22"/>
          <w:szCs w:val="22"/>
        </w:rPr>
        <w:t xml:space="preserve"> a pro provádění Mimozáručního servisu</w:t>
      </w:r>
      <w:r w:rsidR="00733A03" w:rsidRPr="00EF200E">
        <w:rPr>
          <w:sz w:val="22"/>
          <w:szCs w:val="22"/>
        </w:rPr>
        <w:t xml:space="preserve"> a Pozáručního servisu</w:t>
      </w:r>
      <w:r w:rsidR="0082791A" w:rsidRPr="00EF200E">
        <w:rPr>
          <w:sz w:val="22"/>
          <w:szCs w:val="22"/>
        </w:rPr>
        <w:t>,</w:t>
      </w:r>
      <w:r w:rsidR="003C6076" w:rsidRPr="00EF200E">
        <w:rPr>
          <w:sz w:val="22"/>
          <w:szCs w:val="22"/>
        </w:rPr>
        <w:t xml:space="preserve"> </w:t>
      </w:r>
      <w:r w:rsidRPr="00EF200E">
        <w:rPr>
          <w:sz w:val="22"/>
          <w:szCs w:val="22"/>
        </w:rPr>
        <w:t xml:space="preserve">jsou provozovny </w:t>
      </w:r>
      <w:r w:rsidR="002F0A77" w:rsidRPr="00EF200E">
        <w:rPr>
          <w:sz w:val="22"/>
          <w:szCs w:val="22"/>
        </w:rPr>
        <w:t xml:space="preserve">(střediska) </w:t>
      </w:r>
      <w:r w:rsidR="00E607A0" w:rsidRPr="00EF200E">
        <w:rPr>
          <w:sz w:val="22"/>
          <w:szCs w:val="22"/>
        </w:rPr>
        <w:t>O</w:t>
      </w:r>
      <w:r w:rsidR="008F414A" w:rsidRPr="00EF200E">
        <w:rPr>
          <w:sz w:val="22"/>
          <w:szCs w:val="22"/>
        </w:rPr>
        <w:t xml:space="preserve">bjednatele </w:t>
      </w:r>
      <w:r w:rsidRPr="00EF200E">
        <w:rPr>
          <w:sz w:val="22"/>
          <w:szCs w:val="22"/>
        </w:rPr>
        <w:t>na adresách:</w:t>
      </w:r>
    </w:p>
    <w:p w14:paraId="63B15FFB" w14:textId="77777777" w:rsidR="000A0F53" w:rsidRPr="00EF200E" w:rsidRDefault="000A0F53" w:rsidP="00294A30">
      <w:pPr>
        <w:pStyle w:val="rove2"/>
        <w:widowControl w:val="0"/>
        <w:numPr>
          <w:ilvl w:val="0"/>
          <w:numId w:val="69"/>
        </w:numPr>
        <w:spacing w:before="120"/>
        <w:rPr>
          <w:b/>
          <w:sz w:val="22"/>
          <w:szCs w:val="22"/>
          <w:u w:val="single"/>
        </w:rPr>
      </w:pPr>
      <w:r w:rsidRPr="00EF200E">
        <w:rPr>
          <w:b/>
          <w:sz w:val="22"/>
          <w:szCs w:val="22"/>
          <w:u w:val="single"/>
        </w:rPr>
        <w:t>Areál ul. Vítkovická</w:t>
      </w:r>
    </w:p>
    <w:p w14:paraId="4FE26B4C" w14:textId="7F0FC1A0" w:rsidR="000A0F53" w:rsidRPr="00EF200E" w:rsidRDefault="000A0F53" w:rsidP="00294A30">
      <w:pPr>
        <w:pStyle w:val="rove2"/>
        <w:widowControl w:val="0"/>
        <w:spacing w:before="120"/>
        <w:ind w:left="709" w:firstLine="360"/>
        <w:rPr>
          <w:sz w:val="22"/>
          <w:szCs w:val="22"/>
        </w:rPr>
      </w:pPr>
      <w:r w:rsidRPr="00EF200E">
        <w:rPr>
          <w:sz w:val="22"/>
          <w:szCs w:val="22"/>
        </w:rPr>
        <w:t>ul. Vítkovická č. p. 3133/5, Ostrava – Moravská Ostrava</w:t>
      </w:r>
    </w:p>
    <w:p w14:paraId="1A8410E3" w14:textId="33003038" w:rsidR="000A0F53" w:rsidRPr="00EF200E" w:rsidRDefault="000A0F53" w:rsidP="00294A30">
      <w:pPr>
        <w:pStyle w:val="rove2"/>
        <w:widowControl w:val="0"/>
        <w:spacing w:before="120"/>
        <w:ind w:left="709" w:firstLine="360"/>
        <w:rPr>
          <w:b/>
          <w:sz w:val="22"/>
          <w:szCs w:val="22"/>
          <w:u w:val="single"/>
        </w:rPr>
      </w:pPr>
      <w:r w:rsidRPr="00EF200E">
        <w:rPr>
          <w:sz w:val="22"/>
          <w:szCs w:val="22"/>
        </w:rPr>
        <w:t xml:space="preserve">Kontaktní osoby: </w:t>
      </w:r>
      <w:r w:rsidR="007A1282">
        <w:rPr>
          <w:sz w:val="22"/>
          <w:szCs w:val="22"/>
        </w:rPr>
        <w:t xml:space="preserve">Andrea </w:t>
      </w:r>
      <w:proofErr w:type="spellStart"/>
      <w:r w:rsidR="007A1282">
        <w:rPr>
          <w:sz w:val="22"/>
          <w:szCs w:val="22"/>
        </w:rPr>
        <w:t>Videnková</w:t>
      </w:r>
      <w:proofErr w:type="spellEnd"/>
      <w:r w:rsidR="007A1282">
        <w:rPr>
          <w:sz w:val="22"/>
          <w:szCs w:val="22"/>
        </w:rPr>
        <w:t>, tel. 602 638 174</w:t>
      </w:r>
    </w:p>
    <w:p w14:paraId="5909B7CB" w14:textId="3C923405"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trolejbusy Ostrava (3140)</w:t>
      </w:r>
    </w:p>
    <w:p w14:paraId="64DCBB7D" w14:textId="77777777" w:rsidR="00E459A9" w:rsidRPr="00EF200E" w:rsidRDefault="00E459A9" w:rsidP="00363386">
      <w:pPr>
        <w:pStyle w:val="rove2"/>
        <w:widowControl w:val="0"/>
        <w:spacing w:before="120"/>
        <w:ind w:left="709" w:firstLine="360"/>
        <w:rPr>
          <w:sz w:val="22"/>
          <w:szCs w:val="22"/>
        </w:rPr>
      </w:pPr>
      <w:r w:rsidRPr="00EF200E">
        <w:rPr>
          <w:sz w:val="22"/>
          <w:szCs w:val="22"/>
        </w:rPr>
        <w:t>Sokolská 3243/64, 702 00 Ostrava – Moravská Ostrava</w:t>
      </w:r>
    </w:p>
    <w:p w14:paraId="031194F6" w14:textId="777777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Ing. Jaroslav Jelínek, tel. 702 210 679</w:t>
      </w:r>
    </w:p>
    <w:p w14:paraId="548C6015" w14:textId="77777777"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tramvaje Poruba (3220)</w:t>
      </w:r>
    </w:p>
    <w:p w14:paraId="284EE0BF" w14:textId="77777777" w:rsidR="00E459A9" w:rsidRPr="00EF200E" w:rsidRDefault="00E459A9" w:rsidP="00363386">
      <w:pPr>
        <w:pStyle w:val="rove2"/>
        <w:widowControl w:val="0"/>
        <w:spacing w:before="120"/>
        <w:ind w:left="709" w:firstLine="360"/>
        <w:rPr>
          <w:sz w:val="22"/>
          <w:szCs w:val="22"/>
        </w:rPr>
      </w:pPr>
      <w:r w:rsidRPr="00EF200E">
        <w:rPr>
          <w:sz w:val="22"/>
          <w:szCs w:val="22"/>
        </w:rPr>
        <w:t>U vozovny 1115/3, 708 00 Ostrava – Poruba</w:t>
      </w:r>
    </w:p>
    <w:p w14:paraId="7510C511" w14:textId="777777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Libor Dvořáček, tel.:</w:t>
      </w:r>
      <w:r w:rsidRPr="00363386">
        <w:rPr>
          <w:sz w:val="22"/>
          <w:szCs w:val="22"/>
        </w:rPr>
        <w:t xml:space="preserve"> </w:t>
      </w:r>
      <w:r w:rsidRPr="00EF200E">
        <w:rPr>
          <w:sz w:val="22"/>
          <w:szCs w:val="22"/>
        </w:rPr>
        <w:t>602 768 159</w:t>
      </w:r>
    </w:p>
    <w:p w14:paraId="1F651A88" w14:textId="77777777"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tramvaje Moravská Ostrava (3210)</w:t>
      </w:r>
    </w:p>
    <w:p w14:paraId="04B7A8E7" w14:textId="77777777" w:rsidR="00E459A9" w:rsidRPr="00EF200E" w:rsidRDefault="00E459A9" w:rsidP="00363386">
      <w:pPr>
        <w:pStyle w:val="rove2"/>
        <w:widowControl w:val="0"/>
        <w:spacing w:before="120"/>
        <w:ind w:left="709" w:firstLine="360"/>
        <w:rPr>
          <w:sz w:val="22"/>
          <w:szCs w:val="22"/>
        </w:rPr>
      </w:pPr>
      <w:r w:rsidRPr="00EF200E">
        <w:rPr>
          <w:sz w:val="22"/>
          <w:szCs w:val="22"/>
        </w:rPr>
        <w:t>Plynární 3345/20, 702 00 Ostrava – Moravská Ostrava</w:t>
      </w:r>
    </w:p>
    <w:p w14:paraId="14D76310" w14:textId="777777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Radek Koráb, tel.: 702 018 289</w:t>
      </w:r>
    </w:p>
    <w:p w14:paraId="260018AF" w14:textId="77777777" w:rsidR="00E459A9" w:rsidRPr="00EF200E" w:rsidRDefault="00E459A9" w:rsidP="00363386">
      <w:pPr>
        <w:pStyle w:val="rove2"/>
        <w:widowControl w:val="0"/>
        <w:spacing w:before="120"/>
        <w:ind w:left="709" w:firstLine="360"/>
        <w:rPr>
          <w:sz w:val="22"/>
          <w:szCs w:val="22"/>
        </w:rPr>
      </w:pPr>
      <w:r w:rsidRPr="00EF200E">
        <w:rPr>
          <w:sz w:val="22"/>
          <w:szCs w:val="22"/>
        </w:rPr>
        <w:tab/>
      </w:r>
      <w:r w:rsidRPr="00EF200E">
        <w:rPr>
          <w:sz w:val="22"/>
          <w:szCs w:val="22"/>
        </w:rPr>
        <w:tab/>
      </w:r>
      <w:r w:rsidRPr="00EF200E">
        <w:rPr>
          <w:sz w:val="22"/>
          <w:szCs w:val="22"/>
        </w:rPr>
        <w:tab/>
        <w:t>Jiří Veselý, tel.: 724 935 903</w:t>
      </w:r>
    </w:p>
    <w:p w14:paraId="6CBFAA11" w14:textId="77777777"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autobusy Hranečník (3120)</w:t>
      </w:r>
    </w:p>
    <w:p w14:paraId="0FEC4CBC" w14:textId="77777777" w:rsidR="00E459A9" w:rsidRPr="00EF200E" w:rsidRDefault="00E459A9" w:rsidP="00363386">
      <w:pPr>
        <w:pStyle w:val="rove2"/>
        <w:widowControl w:val="0"/>
        <w:spacing w:before="120"/>
        <w:ind w:left="709" w:firstLine="360"/>
        <w:rPr>
          <w:sz w:val="22"/>
          <w:szCs w:val="22"/>
        </w:rPr>
      </w:pPr>
      <w:r w:rsidRPr="00EF200E">
        <w:rPr>
          <w:sz w:val="22"/>
          <w:szCs w:val="22"/>
        </w:rPr>
        <w:t>Počáteční 1962/36, 710 00 Ostrava – Slezská Ostrava</w:t>
      </w:r>
    </w:p>
    <w:p w14:paraId="774873D4" w14:textId="777777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Ing. Jiří Osmančík, tel.: 724 068 307</w:t>
      </w:r>
    </w:p>
    <w:p w14:paraId="31907A50" w14:textId="77777777"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autobusy Poruba (3130)</w:t>
      </w:r>
    </w:p>
    <w:p w14:paraId="0EB110EE" w14:textId="77777777" w:rsidR="00E459A9" w:rsidRPr="00EF200E" w:rsidRDefault="00E459A9" w:rsidP="00363386">
      <w:pPr>
        <w:pStyle w:val="rove2"/>
        <w:widowControl w:val="0"/>
        <w:spacing w:before="120"/>
        <w:ind w:left="709" w:firstLine="360"/>
        <w:rPr>
          <w:sz w:val="22"/>
          <w:szCs w:val="22"/>
        </w:rPr>
      </w:pPr>
      <w:r w:rsidRPr="00EF200E">
        <w:rPr>
          <w:sz w:val="22"/>
          <w:szCs w:val="22"/>
        </w:rPr>
        <w:t>Slavíkova 6229/27A, 708 00 Ostrava – Poruba</w:t>
      </w:r>
    </w:p>
    <w:p w14:paraId="39E320FA" w14:textId="147B42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Václav Kupka, tel.: 725 572</w:t>
      </w:r>
      <w:r w:rsidR="000A0F53" w:rsidRPr="00EF200E">
        <w:rPr>
          <w:sz w:val="22"/>
          <w:szCs w:val="22"/>
        </w:rPr>
        <w:t> </w:t>
      </w:r>
      <w:r w:rsidRPr="00EF200E">
        <w:rPr>
          <w:sz w:val="22"/>
          <w:szCs w:val="22"/>
        </w:rPr>
        <w:t>964</w:t>
      </w:r>
    </w:p>
    <w:p w14:paraId="17D14431" w14:textId="5CA0D0F9" w:rsidR="000A0F53" w:rsidRPr="00EF200E" w:rsidRDefault="004F539D" w:rsidP="00363386">
      <w:pPr>
        <w:pStyle w:val="rove2"/>
        <w:widowControl w:val="0"/>
        <w:numPr>
          <w:ilvl w:val="0"/>
          <w:numId w:val="69"/>
        </w:numPr>
        <w:spacing w:before="120"/>
        <w:rPr>
          <w:sz w:val="22"/>
          <w:szCs w:val="22"/>
        </w:rPr>
      </w:pPr>
      <w:r w:rsidRPr="00EF200E">
        <w:rPr>
          <w:b/>
          <w:sz w:val="22"/>
          <w:szCs w:val="22"/>
          <w:u w:val="single"/>
        </w:rPr>
        <w:lastRenderedPageBreak/>
        <w:t xml:space="preserve">Síť provozu MHD na území města Ostravy. </w:t>
      </w:r>
    </w:p>
    <w:p w14:paraId="5974D83B" w14:textId="77777777" w:rsidR="003C6076" w:rsidRPr="00EF200E" w:rsidRDefault="003C6076" w:rsidP="00363386">
      <w:pPr>
        <w:pStyle w:val="rove2"/>
        <w:widowControl w:val="0"/>
        <w:numPr>
          <w:ilvl w:val="1"/>
          <w:numId w:val="18"/>
        </w:numPr>
        <w:spacing w:before="120"/>
        <w:ind w:left="567" w:hanging="567"/>
        <w:rPr>
          <w:sz w:val="22"/>
          <w:szCs w:val="22"/>
        </w:rPr>
      </w:pPr>
      <w:r w:rsidRPr="00EF200E">
        <w:rPr>
          <w:sz w:val="22"/>
          <w:szCs w:val="22"/>
        </w:rPr>
        <w:t xml:space="preserve">Místem plnění pro </w:t>
      </w:r>
      <w:r w:rsidR="00D631BD" w:rsidRPr="00EF200E">
        <w:rPr>
          <w:sz w:val="22"/>
          <w:szCs w:val="22"/>
        </w:rPr>
        <w:t>provedení Školení</w:t>
      </w:r>
      <w:r w:rsidRPr="00EF200E">
        <w:rPr>
          <w:sz w:val="22"/>
          <w:szCs w:val="22"/>
        </w:rPr>
        <w:t xml:space="preserve"> je sídlo </w:t>
      </w:r>
      <w:r w:rsidR="00D631BD" w:rsidRPr="00EF200E">
        <w:rPr>
          <w:sz w:val="22"/>
          <w:szCs w:val="22"/>
        </w:rPr>
        <w:t>O</w:t>
      </w:r>
      <w:r w:rsidRPr="00EF200E">
        <w:rPr>
          <w:sz w:val="22"/>
          <w:szCs w:val="22"/>
        </w:rPr>
        <w:t>bjednatele</w:t>
      </w:r>
      <w:r w:rsidR="002262B4" w:rsidRPr="00EF200E">
        <w:rPr>
          <w:sz w:val="22"/>
          <w:szCs w:val="22"/>
        </w:rPr>
        <w:t xml:space="preserve"> či výše uvedené areály Objednatele dle rozhodnutí Objednatele</w:t>
      </w:r>
      <w:r w:rsidRPr="00EF200E">
        <w:rPr>
          <w:sz w:val="22"/>
          <w:szCs w:val="22"/>
        </w:rPr>
        <w:t xml:space="preserve">, neurčí-li </w:t>
      </w:r>
      <w:r w:rsidR="00D631BD" w:rsidRPr="00EF200E">
        <w:rPr>
          <w:sz w:val="22"/>
          <w:szCs w:val="22"/>
        </w:rPr>
        <w:t>O</w:t>
      </w:r>
      <w:r w:rsidRPr="00EF200E">
        <w:rPr>
          <w:sz w:val="22"/>
          <w:szCs w:val="22"/>
        </w:rPr>
        <w:t>bjednatel jinak.</w:t>
      </w:r>
    </w:p>
    <w:p w14:paraId="72983F39" w14:textId="77777777" w:rsidR="00B82F8B" w:rsidRPr="00EF200E" w:rsidRDefault="00B82F8B" w:rsidP="00363386">
      <w:pPr>
        <w:pStyle w:val="rove2"/>
        <w:widowControl w:val="0"/>
        <w:numPr>
          <w:ilvl w:val="1"/>
          <w:numId w:val="18"/>
        </w:numPr>
        <w:spacing w:before="120"/>
        <w:ind w:left="567" w:hanging="567"/>
        <w:rPr>
          <w:sz w:val="22"/>
          <w:szCs w:val="22"/>
        </w:rPr>
      </w:pPr>
      <w:r w:rsidRPr="00EF200E">
        <w:rPr>
          <w:sz w:val="22"/>
          <w:szCs w:val="22"/>
        </w:rPr>
        <w:t xml:space="preserve">Pokud to povaha plnění této </w:t>
      </w:r>
      <w:r w:rsidR="00D631BD" w:rsidRPr="00EF200E">
        <w:rPr>
          <w:sz w:val="22"/>
          <w:szCs w:val="22"/>
        </w:rPr>
        <w:t>S</w:t>
      </w:r>
      <w:r w:rsidRPr="00EF200E">
        <w:rPr>
          <w:sz w:val="22"/>
          <w:szCs w:val="22"/>
        </w:rPr>
        <w:t xml:space="preserve">mlouvy umožňuje a </w:t>
      </w:r>
      <w:r w:rsidR="00D631BD" w:rsidRPr="00EF200E">
        <w:rPr>
          <w:sz w:val="22"/>
          <w:szCs w:val="22"/>
        </w:rPr>
        <w:t>O</w:t>
      </w:r>
      <w:r w:rsidRPr="00EF200E">
        <w:rPr>
          <w:sz w:val="22"/>
          <w:szCs w:val="22"/>
        </w:rPr>
        <w:t>bjednatel vůči tomu nemá</w:t>
      </w:r>
      <w:r w:rsidR="00CF742C" w:rsidRPr="00EF200E">
        <w:rPr>
          <w:sz w:val="22"/>
          <w:szCs w:val="22"/>
        </w:rPr>
        <w:t xml:space="preserve"> důvodné</w:t>
      </w:r>
      <w:r w:rsidRPr="00EF200E">
        <w:rPr>
          <w:sz w:val="22"/>
          <w:szCs w:val="22"/>
        </w:rPr>
        <w:t xml:space="preserve"> výhrady, je </w:t>
      </w:r>
      <w:r w:rsidR="00D631BD" w:rsidRPr="00EF200E">
        <w:rPr>
          <w:sz w:val="22"/>
          <w:szCs w:val="22"/>
        </w:rPr>
        <w:t>Z</w:t>
      </w:r>
      <w:r w:rsidRPr="00EF200E">
        <w:rPr>
          <w:sz w:val="22"/>
          <w:szCs w:val="22"/>
        </w:rPr>
        <w:t xml:space="preserve">hotovitel oprávněn provádět </w:t>
      </w:r>
      <w:r w:rsidR="00D631BD" w:rsidRPr="00EF200E">
        <w:rPr>
          <w:sz w:val="22"/>
          <w:szCs w:val="22"/>
        </w:rPr>
        <w:t xml:space="preserve">Plnění </w:t>
      </w:r>
      <w:r w:rsidR="00A079CB" w:rsidRPr="00EF200E">
        <w:rPr>
          <w:sz w:val="22"/>
          <w:szCs w:val="22"/>
        </w:rPr>
        <w:t>Zhotovitele</w:t>
      </w:r>
      <w:r w:rsidRPr="00EF200E">
        <w:rPr>
          <w:sz w:val="22"/>
          <w:szCs w:val="22"/>
        </w:rPr>
        <w:t xml:space="preserve"> také vzdáleným přístupem.</w:t>
      </w:r>
    </w:p>
    <w:p w14:paraId="0596D4E1" w14:textId="77777777" w:rsidR="00C3241B" w:rsidRPr="00EF200E" w:rsidRDefault="001A0970" w:rsidP="00363386">
      <w:pPr>
        <w:widowControl w:val="0"/>
        <w:numPr>
          <w:ilvl w:val="0"/>
          <w:numId w:val="18"/>
        </w:numPr>
        <w:tabs>
          <w:tab w:val="clear" w:pos="360"/>
          <w:tab w:val="left" w:pos="0"/>
        </w:tabs>
        <w:spacing w:before="360" w:after="120"/>
        <w:ind w:left="567" w:hanging="567"/>
        <w:rPr>
          <w:b/>
          <w:sz w:val="22"/>
          <w:szCs w:val="22"/>
        </w:rPr>
      </w:pPr>
      <w:r w:rsidRPr="00EF200E">
        <w:rPr>
          <w:b/>
          <w:sz w:val="22"/>
          <w:szCs w:val="22"/>
        </w:rPr>
        <w:t xml:space="preserve">Cena </w:t>
      </w:r>
    </w:p>
    <w:p w14:paraId="474613DA" w14:textId="2B82F704" w:rsidR="00D631BD" w:rsidRPr="00EF200E" w:rsidRDefault="007179C0" w:rsidP="00363386">
      <w:pPr>
        <w:pStyle w:val="rove2"/>
        <w:widowControl w:val="0"/>
        <w:numPr>
          <w:ilvl w:val="1"/>
          <w:numId w:val="18"/>
        </w:numPr>
        <w:spacing w:before="120"/>
        <w:ind w:left="567" w:hanging="567"/>
        <w:rPr>
          <w:i/>
          <w:sz w:val="22"/>
          <w:szCs w:val="22"/>
        </w:rPr>
      </w:pPr>
      <w:r w:rsidRPr="00EF200E">
        <w:rPr>
          <w:sz w:val="22"/>
          <w:szCs w:val="22"/>
        </w:rPr>
        <w:t xml:space="preserve">Smluvní strany se dohodly na </w:t>
      </w:r>
      <w:r w:rsidR="00D631BD" w:rsidRPr="00EF200E">
        <w:rPr>
          <w:sz w:val="22"/>
          <w:szCs w:val="22"/>
        </w:rPr>
        <w:t>následujících cenových podmínkách za</w:t>
      </w:r>
      <w:r w:rsidR="00612F97" w:rsidRPr="00EF200E">
        <w:rPr>
          <w:sz w:val="22"/>
          <w:szCs w:val="22"/>
        </w:rPr>
        <w:t xml:space="preserve"> plnění</w:t>
      </w:r>
      <w:r w:rsidR="00D631BD" w:rsidRPr="00EF200E">
        <w:rPr>
          <w:sz w:val="22"/>
          <w:szCs w:val="22"/>
        </w:rPr>
        <w:t xml:space="preserve"> </w:t>
      </w:r>
      <w:r w:rsidR="00A079CB" w:rsidRPr="00EF200E">
        <w:rPr>
          <w:sz w:val="22"/>
          <w:szCs w:val="22"/>
        </w:rPr>
        <w:t>Předmět</w:t>
      </w:r>
      <w:r w:rsidR="00612F97" w:rsidRPr="00EF200E">
        <w:rPr>
          <w:sz w:val="22"/>
          <w:szCs w:val="22"/>
        </w:rPr>
        <w:t>u</w:t>
      </w:r>
      <w:r w:rsidR="00D631BD" w:rsidRPr="00EF200E">
        <w:rPr>
          <w:sz w:val="22"/>
          <w:szCs w:val="22"/>
        </w:rPr>
        <w:t xml:space="preserve"> </w:t>
      </w:r>
      <w:r w:rsidR="00C35FA9" w:rsidRPr="00EF200E">
        <w:rPr>
          <w:sz w:val="22"/>
          <w:szCs w:val="22"/>
        </w:rPr>
        <w:t>Smlouvy</w:t>
      </w:r>
      <w:r w:rsidR="00D631BD" w:rsidRPr="00EF200E">
        <w:rPr>
          <w:sz w:val="22"/>
          <w:szCs w:val="22"/>
        </w:rPr>
        <w:t xml:space="preserve">: </w:t>
      </w:r>
    </w:p>
    <w:p w14:paraId="2560DCFE" w14:textId="5139F564" w:rsidR="00732DD0" w:rsidRPr="00EF200E" w:rsidRDefault="00732DD0" w:rsidP="00363386">
      <w:pPr>
        <w:pStyle w:val="Odstavecseseznamem"/>
        <w:numPr>
          <w:ilvl w:val="2"/>
          <w:numId w:val="18"/>
        </w:numPr>
        <w:tabs>
          <w:tab w:val="clear" w:pos="730"/>
        </w:tabs>
        <w:spacing w:before="120" w:after="120"/>
        <w:ind w:left="1134" w:hanging="425"/>
        <w:jc w:val="both"/>
        <w:rPr>
          <w:b/>
          <w:bCs/>
          <w:sz w:val="22"/>
          <w:szCs w:val="22"/>
        </w:rPr>
      </w:pPr>
      <w:r w:rsidRPr="00EF200E">
        <w:rPr>
          <w:b/>
          <w:bCs/>
          <w:sz w:val="22"/>
          <w:szCs w:val="22"/>
        </w:rPr>
        <w:t xml:space="preserve">Dodávka </w:t>
      </w:r>
      <w:r w:rsidR="00257BDE" w:rsidRPr="00EF200E">
        <w:rPr>
          <w:b/>
          <w:bCs/>
          <w:sz w:val="22"/>
          <w:szCs w:val="22"/>
        </w:rPr>
        <w:t>BackOffice</w:t>
      </w:r>
      <w:r w:rsidR="00F53C82" w:rsidRPr="00EF200E">
        <w:rPr>
          <w:b/>
          <w:bCs/>
          <w:sz w:val="22"/>
          <w:szCs w:val="22"/>
        </w:rPr>
        <w:t xml:space="preserve"> </w:t>
      </w:r>
    </w:p>
    <w:p w14:paraId="05776676" w14:textId="41506972" w:rsidR="00F53C82" w:rsidRPr="00E245E1" w:rsidRDefault="00732DD0" w:rsidP="00363386">
      <w:pPr>
        <w:pStyle w:val="Odstavecseseznamem"/>
        <w:spacing w:before="120" w:after="120"/>
        <w:ind w:left="1134"/>
        <w:jc w:val="both"/>
        <w:rPr>
          <w:sz w:val="22"/>
          <w:szCs w:val="22"/>
        </w:rPr>
      </w:pPr>
      <w:r w:rsidRPr="00EF200E">
        <w:rPr>
          <w:sz w:val="22"/>
          <w:szCs w:val="22"/>
        </w:rPr>
        <w:t xml:space="preserve">Cena za dodávku </w:t>
      </w:r>
      <w:r w:rsidR="00257BDE" w:rsidRPr="00EF200E">
        <w:rPr>
          <w:sz w:val="22"/>
          <w:szCs w:val="22"/>
        </w:rPr>
        <w:t>BackOffice</w:t>
      </w:r>
      <w:r w:rsidRPr="00EF200E">
        <w:rPr>
          <w:sz w:val="22"/>
          <w:szCs w:val="22"/>
        </w:rPr>
        <w:t xml:space="preserve"> je </w:t>
      </w:r>
      <w:r w:rsidRPr="00E245E1">
        <w:rPr>
          <w:sz w:val="22"/>
          <w:szCs w:val="22"/>
        </w:rPr>
        <w:t xml:space="preserve">stanovena </w:t>
      </w:r>
      <w:r w:rsidR="00BA69B1" w:rsidRPr="00E245E1">
        <w:rPr>
          <w:sz w:val="22"/>
          <w:szCs w:val="22"/>
        </w:rPr>
        <w:t>dle přílohy</w:t>
      </w:r>
      <w:r w:rsidRPr="00363386">
        <w:rPr>
          <w:sz w:val="22"/>
          <w:szCs w:val="22"/>
        </w:rPr>
        <w:t xml:space="preserve"> č. 3 této Smlouvy</w:t>
      </w:r>
      <w:r w:rsidR="00F53C82" w:rsidRPr="00E245E1">
        <w:rPr>
          <w:sz w:val="22"/>
          <w:szCs w:val="22"/>
        </w:rPr>
        <w:t>.</w:t>
      </w:r>
    </w:p>
    <w:p w14:paraId="66747699" w14:textId="3B359F94" w:rsidR="00D631BD" w:rsidRPr="00E245E1" w:rsidRDefault="00D631BD" w:rsidP="00363386">
      <w:pPr>
        <w:pStyle w:val="rove2"/>
        <w:widowControl w:val="0"/>
        <w:numPr>
          <w:ilvl w:val="2"/>
          <w:numId w:val="18"/>
        </w:numPr>
        <w:tabs>
          <w:tab w:val="clear" w:pos="730"/>
        </w:tabs>
        <w:spacing w:before="120"/>
        <w:ind w:left="1134" w:hanging="425"/>
        <w:rPr>
          <w:b/>
          <w:bCs/>
          <w:sz w:val="22"/>
          <w:szCs w:val="22"/>
        </w:rPr>
      </w:pPr>
      <w:r w:rsidRPr="00E245E1">
        <w:rPr>
          <w:b/>
          <w:bCs/>
          <w:sz w:val="22"/>
          <w:szCs w:val="22"/>
        </w:rPr>
        <w:t>Dodávka</w:t>
      </w:r>
      <w:r w:rsidR="00011E58" w:rsidRPr="00363386">
        <w:rPr>
          <w:sz w:val="22"/>
          <w:szCs w:val="22"/>
        </w:rPr>
        <w:t xml:space="preserve"> </w:t>
      </w:r>
      <w:r w:rsidR="00011E58" w:rsidRPr="00E245E1">
        <w:rPr>
          <w:b/>
          <w:bCs/>
          <w:sz w:val="22"/>
          <w:szCs w:val="22"/>
        </w:rPr>
        <w:t xml:space="preserve">včetně Instalace Zařízení a </w:t>
      </w:r>
      <w:r w:rsidR="000151E6" w:rsidRPr="00E245E1">
        <w:rPr>
          <w:b/>
          <w:bCs/>
          <w:sz w:val="22"/>
          <w:szCs w:val="22"/>
        </w:rPr>
        <w:t>O</w:t>
      </w:r>
      <w:r w:rsidR="00011E58" w:rsidRPr="00E245E1">
        <w:rPr>
          <w:b/>
          <w:bCs/>
          <w:sz w:val="22"/>
          <w:szCs w:val="22"/>
        </w:rPr>
        <w:t>dinstalace</w:t>
      </w:r>
      <w:r w:rsidR="007177E5" w:rsidRPr="00E245E1">
        <w:rPr>
          <w:b/>
          <w:bCs/>
          <w:sz w:val="22"/>
          <w:szCs w:val="22"/>
        </w:rPr>
        <w:t xml:space="preserve"> ze</w:t>
      </w:r>
      <w:r w:rsidR="00011E58" w:rsidRPr="00E245E1">
        <w:rPr>
          <w:b/>
          <w:bCs/>
          <w:sz w:val="22"/>
          <w:szCs w:val="22"/>
        </w:rPr>
        <w:t xml:space="preserve"> </w:t>
      </w:r>
      <w:r w:rsidR="007177E5" w:rsidRPr="00E245E1">
        <w:rPr>
          <w:b/>
          <w:bCs/>
          <w:sz w:val="22"/>
          <w:szCs w:val="22"/>
        </w:rPr>
        <w:t>S</w:t>
      </w:r>
      <w:r w:rsidR="00011E58" w:rsidRPr="00E245E1">
        <w:rPr>
          <w:b/>
          <w:bCs/>
          <w:sz w:val="22"/>
          <w:szCs w:val="22"/>
        </w:rPr>
        <w:t>távající</w:t>
      </w:r>
      <w:r w:rsidR="007177E5" w:rsidRPr="00E245E1">
        <w:rPr>
          <w:b/>
          <w:bCs/>
          <w:sz w:val="22"/>
          <w:szCs w:val="22"/>
        </w:rPr>
        <w:t xml:space="preserve"> flotily</w:t>
      </w:r>
      <w:r w:rsidR="00786FB6" w:rsidRPr="00E245E1">
        <w:rPr>
          <w:b/>
          <w:bCs/>
          <w:sz w:val="22"/>
          <w:szCs w:val="22"/>
        </w:rPr>
        <w:t xml:space="preserve"> </w:t>
      </w:r>
    </w:p>
    <w:p w14:paraId="1CF6B4B5" w14:textId="10B94E8D" w:rsidR="00D631BD" w:rsidRPr="00E245E1" w:rsidRDefault="00D631BD" w:rsidP="00363386">
      <w:pPr>
        <w:pStyle w:val="Odstavecseseznamem"/>
        <w:spacing w:before="120" w:after="120"/>
        <w:ind w:left="1134"/>
        <w:jc w:val="both"/>
        <w:rPr>
          <w:sz w:val="22"/>
          <w:szCs w:val="22"/>
        </w:rPr>
      </w:pPr>
      <w:r w:rsidRPr="00E245E1">
        <w:rPr>
          <w:sz w:val="22"/>
          <w:szCs w:val="22"/>
        </w:rPr>
        <w:t xml:space="preserve">Cena za Dodávku </w:t>
      </w:r>
      <w:bookmarkStart w:id="22" w:name="_Hlk189579240"/>
      <w:r w:rsidR="00011E58" w:rsidRPr="00E245E1">
        <w:rPr>
          <w:sz w:val="22"/>
          <w:szCs w:val="22"/>
        </w:rPr>
        <w:t xml:space="preserve">včetně Instalace </w:t>
      </w:r>
      <w:r w:rsidRPr="00E245E1">
        <w:rPr>
          <w:sz w:val="22"/>
          <w:szCs w:val="22"/>
        </w:rPr>
        <w:t>Zařízení</w:t>
      </w:r>
      <w:r w:rsidR="00011E58" w:rsidRPr="00E245E1">
        <w:rPr>
          <w:sz w:val="22"/>
          <w:szCs w:val="22"/>
        </w:rPr>
        <w:t xml:space="preserve"> a </w:t>
      </w:r>
      <w:r w:rsidR="001A6B56" w:rsidRPr="00E245E1">
        <w:rPr>
          <w:sz w:val="22"/>
          <w:szCs w:val="22"/>
        </w:rPr>
        <w:t>O</w:t>
      </w:r>
      <w:r w:rsidR="00011E58" w:rsidRPr="00E245E1">
        <w:rPr>
          <w:sz w:val="22"/>
          <w:szCs w:val="22"/>
        </w:rPr>
        <w:t xml:space="preserve">dinstalace </w:t>
      </w:r>
      <w:r w:rsidR="001A6B56" w:rsidRPr="00E245E1">
        <w:rPr>
          <w:sz w:val="22"/>
          <w:szCs w:val="22"/>
        </w:rPr>
        <w:t>S</w:t>
      </w:r>
      <w:r w:rsidR="00011E58" w:rsidRPr="00E245E1">
        <w:rPr>
          <w:sz w:val="22"/>
          <w:szCs w:val="22"/>
        </w:rPr>
        <w:t>távající</w:t>
      </w:r>
      <w:bookmarkEnd w:id="22"/>
      <w:r w:rsidR="002D2FB9" w:rsidRPr="00E245E1">
        <w:rPr>
          <w:sz w:val="22"/>
          <w:szCs w:val="22"/>
        </w:rPr>
        <w:t xml:space="preserve"> flotily</w:t>
      </w:r>
      <w:r w:rsidRPr="00E245E1">
        <w:rPr>
          <w:sz w:val="22"/>
          <w:szCs w:val="22"/>
        </w:rPr>
        <w:t xml:space="preserve"> je</w:t>
      </w:r>
      <w:r w:rsidR="000C220E" w:rsidRPr="00E245E1">
        <w:rPr>
          <w:sz w:val="22"/>
          <w:szCs w:val="22"/>
        </w:rPr>
        <w:t xml:space="preserve"> stanovena </w:t>
      </w:r>
      <w:r w:rsidR="00BA69B1" w:rsidRPr="00E245E1">
        <w:rPr>
          <w:sz w:val="22"/>
          <w:szCs w:val="22"/>
        </w:rPr>
        <w:t>dle</w:t>
      </w:r>
      <w:r w:rsidRPr="00E245E1">
        <w:rPr>
          <w:sz w:val="22"/>
          <w:szCs w:val="22"/>
        </w:rPr>
        <w:t> </w:t>
      </w:r>
      <w:r w:rsidR="00361463" w:rsidRPr="00363386">
        <w:rPr>
          <w:sz w:val="22"/>
          <w:szCs w:val="22"/>
        </w:rPr>
        <w:t xml:space="preserve">přílohy </w:t>
      </w:r>
      <w:r w:rsidRPr="00363386">
        <w:rPr>
          <w:sz w:val="22"/>
          <w:szCs w:val="22"/>
        </w:rPr>
        <w:t xml:space="preserve">č. </w:t>
      </w:r>
      <w:r w:rsidR="001E27C5" w:rsidRPr="00363386">
        <w:rPr>
          <w:sz w:val="22"/>
          <w:szCs w:val="22"/>
        </w:rPr>
        <w:t xml:space="preserve">3 </w:t>
      </w:r>
      <w:r w:rsidRPr="00363386">
        <w:rPr>
          <w:sz w:val="22"/>
          <w:szCs w:val="22"/>
        </w:rPr>
        <w:t>této Smlouvy</w:t>
      </w:r>
      <w:r w:rsidRPr="00E245E1">
        <w:rPr>
          <w:sz w:val="22"/>
          <w:szCs w:val="22"/>
        </w:rPr>
        <w:t xml:space="preserve">. </w:t>
      </w:r>
    </w:p>
    <w:p w14:paraId="4D0F79EB" w14:textId="63E4F270" w:rsidR="00361463" w:rsidRPr="00E245E1" w:rsidRDefault="00361463" w:rsidP="00363386">
      <w:pPr>
        <w:pStyle w:val="Odstavecseseznamem"/>
        <w:numPr>
          <w:ilvl w:val="2"/>
          <w:numId w:val="18"/>
        </w:numPr>
        <w:tabs>
          <w:tab w:val="clear" w:pos="730"/>
        </w:tabs>
        <w:spacing w:before="120" w:after="120"/>
        <w:ind w:left="1134" w:hanging="425"/>
        <w:jc w:val="both"/>
        <w:rPr>
          <w:b/>
          <w:bCs/>
          <w:sz w:val="22"/>
          <w:szCs w:val="22"/>
        </w:rPr>
      </w:pPr>
      <w:r w:rsidRPr="00E245E1">
        <w:rPr>
          <w:b/>
          <w:bCs/>
          <w:sz w:val="22"/>
          <w:szCs w:val="22"/>
        </w:rPr>
        <w:t>Školení</w:t>
      </w:r>
    </w:p>
    <w:p w14:paraId="3740395B" w14:textId="6DD97BB9" w:rsidR="00361463" w:rsidRPr="00363386" w:rsidRDefault="00361463" w:rsidP="00363386">
      <w:pPr>
        <w:pStyle w:val="Odstavecseseznamem"/>
        <w:spacing w:before="120" w:after="120"/>
        <w:ind w:left="1134"/>
        <w:jc w:val="both"/>
        <w:rPr>
          <w:sz w:val="22"/>
          <w:szCs w:val="22"/>
        </w:rPr>
      </w:pPr>
      <w:r w:rsidRPr="00E245E1">
        <w:rPr>
          <w:sz w:val="22"/>
          <w:szCs w:val="22"/>
        </w:rPr>
        <w:t>Cena za Školení je stanovena dle </w:t>
      </w:r>
      <w:r w:rsidRPr="00363386">
        <w:rPr>
          <w:sz w:val="22"/>
          <w:szCs w:val="22"/>
        </w:rPr>
        <w:t>přílohy č. 3 této Smlouvy</w:t>
      </w:r>
      <w:r w:rsidRPr="00E245E1">
        <w:rPr>
          <w:sz w:val="22"/>
          <w:szCs w:val="22"/>
        </w:rPr>
        <w:t xml:space="preserve">. </w:t>
      </w:r>
    </w:p>
    <w:p w14:paraId="5C13BAE7" w14:textId="27468A5C" w:rsidR="00D631BD" w:rsidRPr="00E245E1" w:rsidRDefault="00D631BD" w:rsidP="00363386">
      <w:pPr>
        <w:pStyle w:val="rove2"/>
        <w:widowControl w:val="0"/>
        <w:numPr>
          <w:ilvl w:val="2"/>
          <w:numId w:val="18"/>
        </w:numPr>
        <w:spacing w:before="120"/>
        <w:ind w:left="1134" w:hanging="425"/>
        <w:rPr>
          <w:sz w:val="22"/>
          <w:szCs w:val="22"/>
        </w:rPr>
      </w:pPr>
      <w:r w:rsidRPr="00E245E1">
        <w:rPr>
          <w:b/>
          <w:bCs/>
          <w:sz w:val="22"/>
          <w:szCs w:val="22"/>
        </w:rPr>
        <w:t>Provozní služby</w:t>
      </w:r>
      <w:r w:rsidR="00BA69B1" w:rsidRPr="00E245E1">
        <w:rPr>
          <w:b/>
          <w:bCs/>
          <w:sz w:val="22"/>
          <w:szCs w:val="22"/>
        </w:rPr>
        <w:t xml:space="preserve"> (SLA)</w:t>
      </w:r>
    </w:p>
    <w:p w14:paraId="75A56BFB" w14:textId="0E9B236A" w:rsidR="002A115F" w:rsidRPr="00EF200E" w:rsidRDefault="00594CF6" w:rsidP="00363386">
      <w:pPr>
        <w:pStyle w:val="Odstavecseseznamem"/>
        <w:widowControl w:val="0"/>
        <w:spacing w:before="120" w:after="120"/>
        <w:ind w:left="1134"/>
        <w:jc w:val="both"/>
        <w:rPr>
          <w:sz w:val="22"/>
          <w:szCs w:val="22"/>
        </w:rPr>
      </w:pPr>
      <w:r w:rsidRPr="00E245E1">
        <w:rPr>
          <w:sz w:val="22"/>
          <w:szCs w:val="22"/>
        </w:rPr>
        <w:t>Cena za Provozní služby je stanovena jako paušální platba za jednotlivé měsíce poskytování těchto služeb</w:t>
      </w:r>
      <w:r w:rsidR="00147DF9" w:rsidRPr="00E245E1">
        <w:rPr>
          <w:sz w:val="22"/>
          <w:szCs w:val="22"/>
        </w:rPr>
        <w:t xml:space="preserve"> (</w:t>
      </w:r>
      <w:r w:rsidR="00843666" w:rsidRPr="00E245E1">
        <w:rPr>
          <w:sz w:val="22"/>
          <w:szCs w:val="22"/>
        </w:rPr>
        <w:t xml:space="preserve">a bude </w:t>
      </w:r>
      <w:r w:rsidR="00147DF9" w:rsidRPr="00E245E1">
        <w:rPr>
          <w:sz w:val="22"/>
          <w:szCs w:val="22"/>
        </w:rPr>
        <w:t>placena bez ohledu na faktický objem činností v daném měsíci)</w:t>
      </w:r>
      <w:r w:rsidRPr="00E245E1">
        <w:rPr>
          <w:sz w:val="22"/>
          <w:szCs w:val="22"/>
        </w:rPr>
        <w:t xml:space="preserve"> a je uvedena </w:t>
      </w:r>
      <w:r w:rsidRPr="00363386">
        <w:rPr>
          <w:sz w:val="22"/>
          <w:szCs w:val="22"/>
        </w:rPr>
        <w:t xml:space="preserve">v příloze č. </w:t>
      </w:r>
      <w:r w:rsidR="001E27C5" w:rsidRPr="00363386">
        <w:rPr>
          <w:sz w:val="22"/>
          <w:szCs w:val="22"/>
        </w:rPr>
        <w:t xml:space="preserve">3 </w:t>
      </w:r>
      <w:r w:rsidRPr="00363386">
        <w:rPr>
          <w:sz w:val="22"/>
          <w:szCs w:val="22"/>
        </w:rPr>
        <w:t>této Smlouvy</w:t>
      </w:r>
      <w:r w:rsidRPr="00E245E1">
        <w:rPr>
          <w:sz w:val="22"/>
          <w:szCs w:val="22"/>
        </w:rPr>
        <w:t xml:space="preserve"> </w:t>
      </w:r>
      <w:r w:rsidRPr="00E245E1">
        <w:rPr>
          <w:i/>
          <w:iCs/>
          <w:sz w:val="22"/>
          <w:szCs w:val="22"/>
        </w:rPr>
        <w:t>(pozn.: indexace viz dále)</w:t>
      </w:r>
      <w:r w:rsidRPr="00E245E1">
        <w:rPr>
          <w:sz w:val="22"/>
          <w:szCs w:val="22"/>
        </w:rPr>
        <w:t>.</w:t>
      </w:r>
      <w:r w:rsidR="0039548B" w:rsidRPr="00E245E1">
        <w:rPr>
          <w:sz w:val="22"/>
          <w:szCs w:val="22"/>
        </w:rPr>
        <w:t xml:space="preserve"> V případě, že Provozní služby nebyly poskytovány po celý kalendářní měsíc,</w:t>
      </w:r>
      <w:r w:rsidR="0039548B" w:rsidRPr="00EF200E">
        <w:rPr>
          <w:sz w:val="22"/>
          <w:szCs w:val="22"/>
        </w:rPr>
        <w:t xml:space="preserve"> náleží Zhotoviteli alikvotní část měsíční ceny.</w:t>
      </w:r>
      <w:r w:rsidR="0071754F" w:rsidRPr="00EF200E">
        <w:rPr>
          <w:sz w:val="22"/>
          <w:szCs w:val="22"/>
        </w:rPr>
        <w:t xml:space="preserve"> </w:t>
      </w:r>
    </w:p>
    <w:p w14:paraId="10902B66" w14:textId="2A1AA0A4" w:rsidR="00594CF6" w:rsidRPr="00EF200E" w:rsidRDefault="00D631BD" w:rsidP="00363386">
      <w:pPr>
        <w:pStyle w:val="rove2"/>
        <w:widowControl w:val="0"/>
        <w:numPr>
          <w:ilvl w:val="2"/>
          <w:numId w:val="18"/>
        </w:numPr>
        <w:tabs>
          <w:tab w:val="clear" w:pos="730"/>
        </w:tabs>
        <w:spacing w:before="120"/>
        <w:ind w:left="1134" w:hanging="425"/>
        <w:rPr>
          <w:b/>
          <w:bCs/>
          <w:sz w:val="22"/>
          <w:szCs w:val="22"/>
        </w:rPr>
      </w:pPr>
      <w:r w:rsidRPr="00EF200E">
        <w:rPr>
          <w:b/>
          <w:bCs/>
          <w:sz w:val="22"/>
          <w:szCs w:val="22"/>
        </w:rPr>
        <w:t xml:space="preserve">Dodatečná dodávka </w:t>
      </w:r>
      <w:r w:rsidR="00011E58" w:rsidRPr="00EF200E">
        <w:rPr>
          <w:b/>
          <w:bCs/>
          <w:sz w:val="22"/>
          <w:szCs w:val="22"/>
        </w:rPr>
        <w:t xml:space="preserve">včetně </w:t>
      </w:r>
      <w:proofErr w:type="spellStart"/>
      <w:r w:rsidR="00931CCF" w:rsidRPr="00EF200E">
        <w:rPr>
          <w:b/>
          <w:bCs/>
          <w:sz w:val="22"/>
          <w:szCs w:val="22"/>
        </w:rPr>
        <w:t>Doi</w:t>
      </w:r>
      <w:r w:rsidR="00011E58" w:rsidRPr="00EF200E">
        <w:rPr>
          <w:b/>
          <w:bCs/>
          <w:sz w:val="22"/>
          <w:szCs w:val="22"/>
        </w:rPr>
        <w:t>nstalace</w:t>
      </w:r>
      <w:proofErr w:type="spellEnd"/>
      <w:r w:rsidR="00011E58" w:rsidRPr="00EF200E">
        <w:rPr>
          <w:b/>
          <w:bCs/>
          <w:sz w:val="22"/>
          <w:szCs w:val="22"/>
        </w:rPr>
        <w:t xml:space="preserve"> Zařízení a odinstalace stávajících </w:t>
      </w:r>
      <w:r w:rsidRPr="00EF200E">
        <w:rPr>
          <w:b/>
          <w:bCs/>
          <w:sz w:val="22"/>
          <w:szCs w:val="22"/>
        </w:rPr>
        <w:t>Zařízení</w:t>
      </w:r>
    </w:p>
    <w:p w14:paraId="05DD9564" w14:textId="310FAA0E" w:rsidR="00594CF6" w:rsidRPr="00EF200E" w:rsidRDefault="00594CF6" w:rsidP="00363386">
      <w:pPr>
        <w:pStyle w:val="rove2"/>
        <w:widowControl w:val="0"/>
        <w:spacing w:before="120"/>
        <w:ind w:left="1134"/>
        <w:rPr>
          <w:sz w:val="22"/>
          <w:szCs w:val="22"/>
        </w:rPr>
      </w:pPr>
      <w:r w:rsidRPr="00EF200E">
        <w:rPr>
          <w:sz w:val="22"/>
          <w:szCs w:val="22"/>
        </w:rPr>
        <w:t>Cena za Dodatečnou dodávku Zařízení je stanovena jako jednorázová platba za</w:t>
      </w:r>
      <w:r w:rsidR="00A44B41" w:rsidRPr="00EF200E">
        <w:rPr>
          <w:sz w:val="22"/>
          <w:szCs w:val="22"/>
        </w:rPr>
        <w:t xml:space="preserve"> dodaná</w:t>
      </w:r>
      <w:r w:rsidRPr="00EF200E">
        <w:rPr>
          <w:sz w:val="22"/>
          <w:szCs w:val="22"/>
        </w:rPr>
        <w:t xml:space="preserve"> Zařízení pro jednotlivá vozidla a bude odpovídat cenám za Dodávku Zařízení dle písm. </w:t>
      </w:r>
      <w:r w:rsidR="007B1756" w:rsidRPr="00EF200E">
        <w:rPr>
          <w:sz w:val="22"/>
          <w:szCs w:val="22"/>
        </w:rPr>
        <w:t>b</w:t>
      </w:r>
      <w:r w:rsidRPr="00EF200E">
        <w:rPr>
          <w:sz w:val="22"/>
          <w:szCs w:val="22"/>
        </w:rPr>
        <w:t>) výše</w:t>
      </w:r>
      <w:r w:rsidR="00A44B41" w:rsidRPr="00EF200E">
        <w:rPr>
          <w:sz w:val="22"/>
          <w:szCs w:val="22"/>
        </w:rPr>
        <w:t xml:space="preserve"> pro jednotlivé typy vozidel</w:t>
      </w:r>
      <w:r w:rsidRPr="00EF200E">
        <w:rPr>
          <w:sz w:val="22"/>
          <w:szCs w:val="22"/>
        </w:rPr>
        <w:t xml:space="preserve"> </w:t>
      </w:r>
      <w:r w:rsidRPr="00EF200E">
        <w:rPr>
          <w:i/>
          <w:iCs/>
          <w:sz w:val="22"/>
          <w:szCs w:val="22"/>
        </w:rPr>
        <w:t>(pozn.: indexace viz dále)</w:t>
      </w:r>
      <w:r w:rsidRPr="00EF200E">
        <w:rPr>
          <w:sz w:val="22"/>
          <w:szCs w:val="22"/>
        </w:rPr>
        <w:t>.</w:t>
      </w:r>
      <w:r w:rsidR="005C30BD" w:rsidRPr="00EF200E">
        <w:rPr>
          <w:sz w:val="22"/>
          <w:szCs w:val="22"/>
        </w:rPr>
        <w:t xml:space="preserve"> Cena za Dodatečnou dodávku Zařízení bude vždy účtována dle fakticky provedeného počtu dodaných Zařízení.</w:t>
      </w:r>
    </w:p>
    <w:p w14:paraId="17A9D4A2" w14:textId="74510450" w:rsidR="00D631BD" w:rsidRPr="00EF200E" w:rsidRDefault="00D631BD" w:rsidP="00363386">
      <w:pPr>
        <w:pStyle w:val="rove2"/>
        <w:widowControl w:val="0"/>
        <w:numPr>
          <w:ilvl w:val="2"/>
          <w:numId w:val="18"/>
        </w:numPr>
        <w:tabs>
          <w:tab w:val="clear" w:pos="730"/>
        </w:tabs>
        <w:spacing w:before="120"/>
        <w:ind w:left="1134" w:hanging="425"/>
        <w:rPr>
          <w:b/>
          <w:bCs/>
          <w:sz w:val="22"/>
          <w:szCs w:val="22"/>
        </w:rPr>
      </w:pPr>
      <w:r w:rsidRPr="00EF200E">
        <w:rPr>
          <w:b/>
          <w:bCs/>
          <w:sz w:val="22"/>
          <w:szCs w:val="22"/>
        </w:rPr>
        <w:t>Mimozáruční servis</w:t>
      </w:r>
      <w:r w:rsidR="00750836" w:rsidRPr="00EF200E">
        <w:rPr>
          <w:b/>
          <w:bCs/>
          <w:sz w:val="22"/>
          <w:szCs w:val="22"/>
        </w:rPr>
        <w:t xml:space="preserve"> a Pozáruční servis</w:t>
      </w:r>
    </w:p>
    <w:p w14:paraId="694F049E" w14:textId="2202EE02" w:rsidR="00A44DC2" w:rsidRPr="00E245E1" w:rsidRDefault="00A44DC2" w:rsidP="00363386">
      <w:pPr>
        <w:pStyle w:val="rove2"/>
        <w:widowControl w:val="0"/>
        <w:spacing w:before="120"/>
        <w:ind w:left="1134"/>
        <w:rPr>
          <w:sz w:val="22"/>
          <w:szCs w:val="22"/>
        </w:rPr>
      </w:pPr>
      <w:r w:rsidRPr="00EF200E">
        <w:rPr>
          <w:sz w:val="22"/>
          <w:szCs w:val="22"/>
        </w:rPr>
        <w:t xml:space="preserve">Cena za </w:t>
      </w:r>
      <w:r w:rsidRPr="00EF200E">
        <w:rPr>
          <w:bCs/>
          <w:sz w:val="22"/>
          <w:szCs w:val="22"/>
        </w:rPr>
        <w:t>Mimozáruční servis</w:t>
      </w:r>
      <w:r w:rsidR="00D5690F" w:rsidRPr="00EF200E">
        <w:rPr>
          <w:bCs/>
          <w:sz w:val="22"/>
          <w:szCs w:val="22"/>
        </w:rPr>
        <w:t xml:space="preserve"> a Pozáruční </w:t>
      </w:r>
      <w:r w:rsidR="00D5690F" w:rsidRPr="00E245E1">
        <w:rPr>
          <w:bCs/>
          <w:sz w:val="22"/>
          <w:szCs w:val="22"/>
        </w:rPr>
        <w:t>servis</w:t>
      </w:r>
      <w:r w:rsidRPr="00E245E1">
        <w:rPr>
          <w:bCs/>
          <w:sz w:val="22"/>
          <w:szCs w:val="22"/>
        </w:rPr>
        <w:t xml:space="preserve"> </w:t>
      </w:r>
      <w:r w:rsidRPr="00E245E1">
        <w:rPr>
          <w:sz w:val="22"/>
          <w:szCs w:val="22"/>
        </w:rPr>
        <w:t xml:space="preserve">je stanovena ve výši </w:t>
      </w:r>
      <w:bookmarkStart w:id="23" w:name="_Hlk192436450"/>
      <w:r w:rsidRPr="00363386">
        <w:rPr>
          <w:sz w:val="22"/>
          <w:szCs w:val="22"/>
        </w:rPr>
        <w:t xml:space="preserve">dle přílohy č. </w:t>
      </w:r>
      <w:r w:rsidR="001E27C5" w:rsidRPr="00363386">
        <w:rPr>
          <w:sz w:val="22"/>
          <w:szCs w:val="22"/>
        </w:rPr>
        <w:t xml:space="preserve">3 </w:t>
      </w:r>
      <w:bookmarkEnd w:id="23"/>
      <w:r w:rsidRPr="00363386">
        <w:rPr>
          <w:sz w:val="22"/>
          <w:szCs w:val="22"/>
        </w:rPr>
        <w:t>za 1 hodinu práce</w:t>
      </w:r>
      <w:r w:rsidRPr="00E245E1">
        <w:rPr>
          <w:sz w:val="22"/>
          <w:szCs w:val="22"/>
        </w:rPr>
        <w:t xml:space="preserve"> pracovníka (technika) Zhotovitele </w:t>
      </w:r>
      <w:r w:rsidRPr="00E245E1">
        <w:rPr>
          <w:i/>
          <w:iCs/>
          <w:sz w:val="22"/>
          <w:szCs w:val="22"/>
        </w:rPr>
        <w:t>(pozn.: indexace viz dále)</w:t>
      </w:r>
      <w:r w:rsidRPr="00E245E1">
        <w:rPr>
          <w:sz w:val="22"/>
          <w:szCs w:val="22"/>
        </w:rPr>
        <w:t>.</w:t>
      </w:r>
    </w:p>
    <w:p w14:paraId="17712354" w14:textId="0F6894CC" w:rsidR="00A44DC2" w:rsidRPr="00EF200E" w:rsidRDefault="00A44DC2" w:rsidP="00363386">
      <w:pPr>
        <w:pStyle w:val="Odstavecseseznamem"/>
        <w:spacing w:before="120" w:after="120"/>
        <w:ind w:left="1134"/>
        <w:jc w:val="both"/>
        <w:rPr>
          <w:bCs/>
          <w:sz w:val="22"/>
          <w:szCs w:val="22"/>
        </w:rPr>
      </w:pPr>
      <w:r w:rsidRPr="00E245E1">
        <w:rPr>
          <w:sz w:val="22"/>
          <w:szCs w:val="22"/>
        </w:rPr>
        <w:t xml:space="preserve">Tato cena zahrnuje veškerá plnění dle této </w:t>
      </w:r>
      <w:r w:rsidR="002F034D" w:rsidRPr="00E245E1">
        <w:rPr>
          <w:sz w:val="22"/>
          <w:szCs w:val="22"/>
        </w:rPr>
        <w:t>S</w:t>
      </w:r>
      <w:r w:rsidRPr="00E245E1">
        <w:rPr>
          <w:sz w:val="22"/>
          <w:szCs w:val="22"/>
        </w:rPr>
        <w:t>mlouvy v rámci</w:t>
      </w:r>
      <w:r w:rsidRPr="00EF200E">
        <w:rPr>
          <w:sz w:val="22"/>
          <w:szCs w:val="22"/>
        </w:rPr>
        <w:t xml:space="preserve"> poskytování služby Mimozáručního servisu</w:t>
      </w:r>
      <w:r w:rsidR="00D5690F" w:rsidRPr="00EF200E">
        <w:rPr>
          <w:sz w:val="22"/>
          <w:szCs w:val="22"/>
        </w:rPr>
        <w:t xml:space="preserve"> a </w:t>
      </w:r>
      <w:r w:rsidR="001F4C61" w:rsidRPr="00EF200E">
        <w:rPr>
          <w:sz w:val="22"/>
          <w:szCs w:val="22"/>
        </w:rPr>
        <w:t>P</w:t>
      </w:r>
      <w:r w:rsidR="00D5690F" w:rsidRPr="00EF200E">
        <w:rPr>
          <w:sz w:val="22"/>
          <w:szCs w:val="22"/>
        </w:rPr>
        <w:t>ozáručního servisu</w:t>
      </w:r>
      <w:r w:rsidR="00843666" w:rsidRPr="00EF200E">
        <w:rPr>
          <w:sz w:val="22"/>
          <w:szCs w:val="22"/>
        </w:rPr>
        <w:t>,</w:t>
      </w:r>
      <w:r w:rsidRPr="00EF200E">
        <w:rPr>
          <w:sz w:val="22"/>
          <w:szCs w:val="22"/>
        </w:rPr>
        <w:t xml:space="preserve"> s výjimkou ceny použitých náhradních dílů a materiálu, která není v ceně služby Mimozáručního servisu</w:t>
      </w:r>
      <w:r w:rsidR="00B256A2" w:rsidRPr="00EF200E">
        <w:rPr>
          <w:sz w:val="22"/>
          <w:szCs w:val="22"/>
        </w:rPr>
        <w:t xml:space="preserve"> a Pozáručního servisu</w:t>
      </w:r>
      <w:r w:rsidRPr="00EF200E">
        <w:rPr>
          <w:sz w:val="22"/>
          <w:szCs w:val="22"/>
        </w:rPr>
        <w:t xml:space="preserve"> zahrnuta, a </w:t>
      </w:r>
      <w:r w:rsidR="00D55A60" w:rsidRPr="00EF200E">
        <w:rPr>
          <w:sz w:val="22"/>
          <w:szCs w:val="22"/>
        </w:rPr>
        <w:t>která bude účtována v</w:t>
      </w:r>
      <w:r w:rsidRPr="00EF200E">
        <w:rPr>
          <w:sz w:val="22"/>
          <w:szCs w:val="22"/>
        </w:rPr>
        <w:t xml:space="preserve"> cen</w:t>
      </w:r>
      <w:r w:rsidR="00D55A60" w:rsidRPr="00EF200E">
        <w:rPr>
          <w:sz w:val="22"/>
          <w:szCs w:val="22"/>
        </w:rPr>
        <w:t>ách</w:t>
      </w:r>
      <w:r w:rsidRPr="00EF200E">
        <w:rPr>
          <w:sz w:val="22"/>
          <w:szCs w:val="22"/>
        </w:rPr>
        <w:t xml:space="preserve"> v místě a čase obvykl</w:t>
      </w:r>
      <w:r w:rsidR="00D55A60" w:rsidRPr="00EF200E">
        <w:rPr>
          <w:sz w:val="22"/>
          <w:szCs w:val="22"/>
        </w:rPr>
        <w:t>ých</w:t>
      </w:r>
      <w:r w:rsidR="0085761A" w:rsidRPr="00EF200E">
        <w:rPr>
          <w:sz w:val="22"/>
          <w:szCs w:val="22"/>
        </w:rPr>
        <w:t xml:space="preserve"> na základě </w:t>
      </w:r>
      <w:r w:rsidR="00004ED2" w:rsidRPr="00EF200E">
        <w:rPr>
          <w:sz w:val="22"/>
          <w:szCs w:val="22"/>
        </w:rPr>
        <w:t xml:space="preserve">předchozí </w:t>
      </w:r>
      <w:r w:rsidR="00B256A2" w:rsidRPr="00EF200E">
        <w:rPr>
          <w:sz w:val="22"/>
          <w:szCs w:val="22"/>
        </w:rPr>
        <w:t>cenové nabídky Zhotovitele</w:t>
      </w:r>
      <w:r w:rsidRPr="00EF200E">
        <w:rPr>
          <w:sz w:val="22"/>
          <w:szCs w:val="22"/>
        </w:rPr>
        <w:t>.</w:t>
      </w:r>
    </w:p>
    <w:p w14:paraId="6A64FFA4" w14:textId="3E8621CA" w:rsidR="00D631BD" w:rsidRPr="00EF200E" w:rsidRDefault="00D631BD" w:rsidP="00363386">
      <w:pPr>
        <w:pStyle w:val="rove2"/>
        <w:widowControl w:val="0"/>
        <w:numPr>
          <w:ilvl w:val="2"/>
          <w:numId w:val="18"/>
        </w:numPr>
        <w:tabs>
          <w:tab w:val="clear" w:pos="730"/>
        </w:tabs>
        <w:spacing w:before="120"/>
        <w:ind w:left="1134" w:hanging="425"/>
        <w:rPr>
          <w:b/>
          <w:bCs/>
          <w:sz w:val="22"/>
          <w:szCs w:val="22"/>
        </w:rPr>
      </w:pPr>
      <w:r w:rsidRPr="00EF200E">
        <w:rPr>
          <w:b/>
          <w:bCs/>
          <w:sz w:val="22"/>
          <w:szCs w:val="22"/>
        </w:rPr>
        <w:t>Služby rozvoje</w:t>
      </w:r>
    </w:p>
    <w:p w14:paraId="50E90CE9" w14:textId="3AFCC2B1" w:rsidR="00A875F0" w:rsidRPr="00EF200E" w:rsidRDefault="0039548B" w:rsidP="00363386">
      <w:pPr>
        <w:pStyle w:val="Odstavecseseznamem"/>
        <w:spacing w:before="120" w:after="120"/>
        <w:ind w:left="1134"/>
        <w:jc w:val="both"/>
        <w:rPr>
          <w:sz w:val="22"/>
          <w:szCs w:val="22"/>
        </w:rPr>
      </w:pPr>
      <w:r w:rsidRPr="00EF200E">
        <w:rPr>
          <w:rFonts w:eastAsia="Calibri"/>
          <w:sz w:val="22"/>
          <w:szCs w:val="22"/>
        </w:rPr>
        <w:t xml:space="preserve">Cena za poskytování Služeb rozvoje je stanovena ve výši dle přílohy č. </w:t>
      </w:r>
      <w:r w:rsidR="001E27C5" w:rsidRPr="00EF200E">
        <w:rPr>
          <w:sz w:val="22"/>
          <w:szCs w:val="22"/>
        </w:rPr>
        <w:t>3</w:t>
      </w:r>
      <w:r w:rsidR="001E27C5" w:rsidRPr="00EF200E">
        <w:rPr>
          <w:rFonts w:eastAsia="Calibri"/>
          <w:sz w:val="22"/>
          <w:szCs w:val="22"/>
        </w:rPr>
        <w:t xml:space="preserve"> </w:t>
      </w:r>
      <w:r w:rsidRPr="00EF200E">
        <w:rPr>
          <w:rFonts w:eastAsia="Calibri"/>
          <w:sz w:val="22"/>
          <w:szCs w:val="22"/>
        </w:rPr>
        <w:t xml:space="preserve">za 1 hodinu práce pracovníka Zhotovitele </w:t>
      </w:r>
      <w:r w:rsidRPr="00EF200E">
        <w:rPr>
          <w:i/>
          <w:iCs/>
          <w:sz w:val="22"/>
          <w:szCs w:val="22"/>
        </w:rPr>
        <w:t>(pozn.: indexace viz dále)</w:t>
      </w:r>
      <w:r w:rsidRPr="00EF200E">
        <w:rPr>
          <w:rFonts w:eastAsia="Calibri"/>
          <w:sz w:val="22"/>
          <w:szCs w:val="22"/>
        </w:rPr>
        <w:t>.</w:t>
      </w:r>
      <w:r w:rsidR="000A1FBF" w:rsidRPr="00EF200E">
        <w:rPr>
          <w:sz w:val="22"/>
          <w:szCs w:val="22"/>
        </w:rPr>
        <w:t xml:space="preserve"> </w:t>
      </w:r>
    </w:p>
    <w:p w14:paraId="6E5B8E57" w14:textId="011FB4DE" w:rsidR="001338E7" w:rsidRPr="00EF200E" w:rsidRDefault="001338E7" w:rsidP="00363386">
      <w:pPr>
        <w:pStyle w:val="rove2"/>
        <w:widowControl w:val="0"/>
        <w:numPr>
          <w:ilvl w:val="1"/>
          <w:numId w:val="18"/>
        </w:numPr>
        <w:spacing w:before="120"/>
        <w:ind w:left="567" w:hanging="567"/>
        <w:rPr>
          <w:sz w:val="22"/>
          <w:szCs w:val="22"/>
        </w:rPr>
      </w:pPr>
      <w:r w:rsidRPr="00EF200E">
        <w:rPr>
          <w:sz w:val="22"/>
          <w:szCs w:val="22"/>
        </w:rPr>
        <w:t>Pro vyloučení jakýchkoliv</w:t>
      </w:r>
      <w:r w:rsidR="00EF0FEB" w:rsidRPr="00EF200E">
        <w:rPr>
          <w:sz w:val="22"/>
          <w:szCs w:val="22"/>
        </w:rPr>
        <w:t xml:space="preserve"> pochybností smluvní strany</w:t>
      </w:r>
      <w:r w:rsidR="00B27025" w:rsidRPr="00EF200E">
        <w:rPr>
          <w:sz w:val="22"/>
          <w:szCs w:val="22"/>
        </w:rPr>
        <w:t xml:space="preserve"> sjednávají, že v cenách </w:t>
      </w:r>
      <w:r w:rsidR="00C3720E" w:rsidRPr="00EF200E">
        <w:rPr>
          <w:sz w:val="22"/>
          <w:szCs w:val="22"/>
        </w:rPr>
        <w:t xml:space="preserve">dle odst. 5.1. </w:t>
      </w:r>
      <w:r w:rsidR="00F90E83" w:rsidRPr="00EF200E">
        <w:rPr>
          <w:sz w:val="22"/>
          <w:szCs w:val="22"/>
        </w:rPr>
        <w:t>této Smlouvy</w:t>
      </w:r>
      <w:r w:rsidR="00F90E83" w:rsidRPr="00EF200E" w:rsidDel="00F90E83">
        <w:rPr>
          <w:sz w:val="22"/>
          <w:szCs w:val="22"/>
        </w:rPr>
        <w:t xml:space="preserve"> </w:t>
      </w:r>
      <w:r w:rsidR="00C3720E" w:rsidRPr="00EF200E">
        <w:rPr>
          <w:sz w:val="22"/>
          <w:szCs w:val="22"/>
        </w:rPr>
        <w:t xml:space="preserve">je zahrnuta i odměna Zhotovitele za zajištění certifikace </w:t>
      </w:r>
      <w:r w:rsidR="006A5E54" w:rsidRPr="00EF200E">
        <w:rPr>
          <w:sz w:val="22"/>
          <w:szCs w:val="22"/>
        </w:rPr>
        <w:t>SW</w:t>
      </w:r>
      <w:r w:rsidR="00C3720E" w:rsidRPr="00EF200E">
        <w:rPr>
          <w:sz w:val="22"/>
          <w:szCs w:val="22"/>
        </w:rPr>
        <w:t xml:space="preserve"> dle standardu IT&amp;PT</w:t>
      </w:r>
      <w:r w:rsidR="00130D87" w:rsidRPr="00EF200E">
        <w:rPr>
          <w:sz w:val="22"/>
          <w:szCs w:val="22"/>
        </w:rPr>
        <w:t>, kdy za tuto činnost nenáleží Zhotoviteli samostatně odměna</w:t>
      </w:r>
      <w:r w:rsidR="00574515" w:rsidRPr="00EF200E">
        <w:rPr>
          <w:sz w:val="22"/>
          <w:szCs w:val="22"/>
        </w:rPr>
        <w:t>.</w:t>
      </w:r>
    </w:p>
    <w:p w14:paraId="17A12B6D" w14:textId="3F809E0C" w:rsidR="00C3241B" w:rsidRPr="00EF200E" w:rsidRDefault="001A0970" w:rsidP="00363386">
      <w:pPr>
        <w:pStyle w:val="Odstavecseseznamem"/>
        <w:numPr>
          <w:ilvl w:val="1"/>
          <w:numId w:val="18"/>
        </w:numPr>
        <w:spacing w:before="120" w:after="120"/>
        <w:ind w:left="567" w:hanging="567"/>
        <w:jc w:val="both"/>
        <w:rPr>
          <w:rFonts w:eastAsia="Calibri"/>
          <w:sz w:val="22"/>
          <w:szCs w:val="22"/>
        </w:rPr>
      </w:pPr>
      <w:r w:rsidRPr="00EF200E">
        <w:rPr>
          <w:sz w:val="22"/>
          <w:szCs w:val="22"/>
        </w:rPr>
        <w:t>C</w:t>
      </w:r>
      <w:r w:rsidR="007179C0" w:rsidRPr="00EF200E">
        <w:rPr>
          <w:sz w:val="22"/>
          <w:szCs w:val="22"/>
        </w:rPr>
        <w:t>en</w:t>
      </w:r>
      <w:r w:rsidR="00AA0497" w:rsidRPr="00EF200E">
        <w:rPr>
          <w:sz w:val="22"/>
          <w:szCs w:val="22"/>
        </w:rPr>
        <w:t>y</w:t>
      </w:r>
      <w:r w:rsidRPr="00EF200E">
        <w:rPr>
          <w:sz w:val="22"/>
          <w:szCs w:val="22"/>
        </w:rPr>
        <w:t xml:space="preserve"> </w:t>
      </w:r>
      <w:r w:rsidR="0039548B" w:rsidRPr="00EF200E">
        <w:rPr>
          <w:sz w:val="22"/>
          <w:szCs w:val="22"/>
        </w:rPr>
        <w:t>dle předchozího odstavce</w:t>
      </w:r>
      <w:r w:rsidR="00E04E47" w:rsidRPr="00EF200E">
        <w:rPr>
          <w:sz w:val="22"/>
          <w:szCs w:val="22"/>
        </w:rPr>
        <w:t xml:space="preserve"> Smlouvy</w:t>
      </w:r>
      <w:r w:rsidR="0039548B" w:rsidRPr="00EF200E">
        <w:rPr>
          <w:sz w:val="22"/>
          <w:szCs w:val="22"/>
        </w:rPr>
        <w:t xml:space="preserve"> </w:t>
      </w:r>
      <w:r w:rsidR="007179C0" w:rsidRPr="00EF200E">
        <w:rPr>
          <w:sz w:val="22"/>
          <w:szCs w:val="22"/>
        </w:rPr>
        <w:t>j</w:t>
      </w:r>
      <w:r w:rsidR="00AA0497" w:rsidRPr="00EF200E">
        <w:rPr>
          <w:sz w:val="22"/>
          <w:szCs w:val="22"/>
        </w:rPr>
        <w:t>sou</w:t>
      </w:r>
      <w:r w:rsidR="007179C0" w:rsidRPr="00EF200E">
        <w:rPr>
          <w:sz w:val="22"/>
          <w:szCs w:val="22"/>
        </w:rPr>
        <w:t xml:space="preserve"> stanoven</w:t>
      </w:r>
      <w:r w:rsidR="00AA0497" w:rsidRPr="00EF200E">
        <w:rPr>
          <w:sz w:val="22"/>
          <w:szCs w:val="22"/>
        </w:rPr>
        <w:t>y</w:t>
      </w:r>
      <w:r w:rsidR="007179C0" w:rsidRPr="00EF200E">
        <w:rPr>
          <w:sz w:val="22"/>
          <w:szCs w:val="22"/>
        </w:rPr>
        <w:t xml:space="preserve"> </w:t>
      </w:r>
      <w:r w:rsidR="00A44DC2" w:rsidRPr="00EF200E">
        <w:rPr>
          <w:sz w:val="22"/>
          <w:szCs w:val="22"/>
        </w:rPr>
        <w:t xml:space="preserve">ve všech případech </w:t>
      </w:r>
      <w:r w:rsidR="007179C0" w:rsidRPr="00EF200E">
        <w:rPr>
          <w:sz w:val="22"/>
          <w:szCs w:val="22"/>
        </w:rPr>
        <w:t>jako cen</w:t>
      </w:r>
      <w:r w:rsidR="00AA0497" w:rsidRPr="00EF200E">
        <w:rPr>
          <w:sz w:val="22"/>
          <w:szCs w:val="22"/>
        </w:rPr>
        <w:t>y</w:t>
      </w:r>
      <w:r w:rsidR="007179C0" w:rsidRPr="00EF200E">
        <w:rPr>
          <w:sz w:val="22"/>
          <w:szCs w:val="22"/>
        </w:rPr>
        <w:t xml:space="preserve"> maximálně přípustn</w:t>
      </w:r>
      <w:r w:rsidR="00AA0497" w:rsidRPr="00EF200E">
        <w:rPr>
          <w:sz w:val="22"/>
          <w:szCs w:val="22"/>
        </w:rPr>
        <w:t>é</w:t>
      </w:r>
      <w:r w:rsidR="007179C0" w:rsidRPr="00EF200E">
        <w:rPr>
          <w:sz w:val="22"/>
          <w:szCs w:val="22"/>
        </w:rPr>
        <w:t xml:space="preserve"> za </w:t>
      </w:r>
      <w:r w:rsidR="00E2269A" w:rsidRPr="00EF200E">
        <w:rPr>
          <w:sz w:val="22"/>
          <w:szCs w:val="22"/>
        </w:rPr>
        <w:t xml:space="preserve">provedení </w:t>
      </w:r>
      <w:r w:rsidR="0039548B" w:rsidRPr="00EF200E">
        <w:rPr>
          <w:sz w:val="22"/>
          <w:szCs w:val="22"/>
        </w:rPr>
        <w:t xml:space="preserve">příslušného Plnění </w:t>
      </w:r>
      <w:r w:rsidR="00A44B41" w:rsidRPr="00EF200E">
        <w:rPr>
          <w:sz w:val="22"/>
          <w:szCs w:val="22"/>
        </w:rPr>
        <w:t>Zhotovitele</w:t>
      </w:r>
      <w:r w:rsidR="00E2269A" w:rsidRPr="00EF200E">
        <w:rPr>
          <w:sz w:val="22"/>
          <w:szCs w:val="22"/>
        </w:rPr>
        <w:t>.</w:t>
      </w:r>
      <w:r w:rsidR="00284A36" w:rsidRPr="00363386">
        <w:rPr>
          <w:sz w:val="22"/>
          <w:szCs w:val="22"/>
        </w:rPr>
        <w:t xml:space="preserve"> </w:t>
      </w:r>
      <w:r w:rsidR="00284A36" w:rsidRPr="00EF200E">
        <w:rPr>
          <w:rFonts w:eastAsia="Calibri"/>
          <w:sz w:val="22"/>
          <w:szCs w:val="22"/>
        </w:rPr>
        <w:t xml:space="preserve">Zhotovitel prohlašuje, že v uvedené ceně jsou zahrnuty veškeré dodávky, výkony, náklady a nákladové faktory všeho druhu vztahující se </w:t>
      </w:r>
      <w:r w:rsidR="00284A36" w:rsidRPr="00EF200E">
        <w:rPr>
          <w:rFonts w:eastAsia="Calibri"/>
          <w:sz w:val="22"/>
          <w:szCs w:val="22"/>
        </w:rPr>
        <w:lastRenderedPageBreak/>
        <w:t>k</w:t>
      </w:r>
      <w:r w:rsidR="0039548B" w:rsidRPr="00EF200E">
        <w:rPr>
          <w:rFonts w:eastAsia="Calibri"/>
          <w:sz w:val="22"/>
          <w:szCs w:val="22"/>
        </w:rPr>
        <w:t xml:space="preserve"> danému Plnění </w:t>
      </w:r>
      <w:r w:rsidR="00A44B41" w:rsidRPr="00EF200E">
        <w:rPr>
          <w:rFonts w:eastAsia="Calibri"/>
          <w:sz w:val="22"/>
          <w:szCs w:val="22"/>
        </w:rPr>
        <w:t>Zhotovitele</w:t>
      </w:r>
      <w:r w:rsidR="00284A36" w:rsidRPr="00EF200E">
        <w:rPr>
          <w:rFonts w:eastAsia="Calibri"/>
          <w:sz w:val="22"/>
          <w:szCs w:val="22"/>
        </w:rPr>
        <w:t xml:space="preserve"> (např. náklady </w:t>
      </w:r>
      <w:r w:rsidR="004109A1" w:rsidRPr="00EF200E">
        <w:rPr>
          <w:rFonts w:eastAsia="Calibri"/>
          <w:sz w:val="22"/>
          <w:szCs w:val="22"/>
        </w:rPr>
        <w:t>na přípravné práce</w:t>
      </w:r>
      <w:r w:rsidR="00A8169F" w:rsidRPr="00EF200E">
        <w:rPr>
          <w:rFonts w:eastAsia="Calibri"/>
          <w:sz w:val="22"/>
          <w:szCs w:val="22"/>
        </w:rPr>
        <w:t xml:space="preserve"> včetně zajištění, implementace a zprovoznění </w:t>
      </w:r>
      <w:r w:rsidR="00257BDE" w:rsidRPr="00EF200E">
        <w:rPr>
          <w:rFonts w:eastAsia="Calibri"/>
          <w:sz w:val="22"/>
          <w:szCs w:val="22"/>
        </w:rPr>
        <w:t>BackOffice</w:t>
      </w:r>
      <w:r w:rsidR="004109A1" w:rsidRPr="00EF200E">
        <w:rPr>
          <w:rFonts w:eastAsia="Calibri"/>
          <w:sz w:val="22"/>
          <w:szCs w:val="22"/>
        </w:rPr>
        <w:t>, dopravu, pojištění, zajištění zkušebního provozu, zajištění veškerých případných úkonů a povolení nezbytných k provozování Systému, zajištění příslušných revizí, prohlídek a zkoušek určených technických zařízení, zajištění návodů v českém jazyce, zajištění licencí, jakož i veškeré další náklady</w:t>
      </w:r>
      <w:r w:rsidR="00284A36" w:rsidRPr="00EF200E">
        <w:rPr>
          <w:rFonts w:eastAsia="Calibri"/>
          <w:sz w:val="22"/>
          <w:szCs w:val="22"/>
        </w:rPr>
        <w:t>)</w:t>
      </w:r>
      <w:r w:rsidR="00EE05E2" w:rsidRPr="00EF200E">
        <w:rPr>
          <w:rFonts w:eastAsia="Calibri"/>
          <w:sz w:val="22"/>
          <w:szCs w:val="22"/>
        </w:rPr>
        <w:t>, není-li ve Smlouvě uvedeno jinak</w:t>
      </w:r>
      <w:r w:rsidR="00284A36" w:rsidRPr="00EF200E">
        <w:rPr>
          <w:rFonts w:eastAsia="Calibri"/>
          <w:sz w:val="22"/>
          <w:szCs w:val="22"/>
        </w:rPr>
        <w:t xml:space="preserve">, které </w:t>
      </w:r>
      <w:r w:rsidR="0039548B" w:rsidRPr="00EF200E">
        <w:rPr>
          <w:rFonts w:eastAsia="Calibri"/>
          <w:sz w:val="22"/>
          <w:szCs w:val="22"/>
        </w:rPr>
        <w:t>Z</w:t>
      </w:r>
      <w:r w:rsidR="00284A36" w:rsidRPr="00EF200E">
        <w:rPr>
          <w:rFonts w:eastAsia="Calibri"/>
          <w:sz w:val="22"/>
          <w:szCs w:val="22"/>
        </w:rPr>
        <w:t xml:space="preserve">hotoviteli vzniknou při realizaci </w:t>
      </w:r>
      <w:r w:rsidR="0039548B" w:rsidRPr="00EF200E">
        <w:rPr>
          <w:rFonts w:eastAsia="Calibri"/>
          <w:sz w:val="22"/>
          <w:szCs w:val="22"/>
        </w:rPr>
        <w:t xml:space="preserve">Plnění </w:t>
      </w:r>
      <w:r w:rsidR="00A44B41" w:rsidRPr="00EF200E">
        <w:rPr>
          <w:rFonts w:eastAsia="Calibri"/>
          <w:sz w:val="22"/>
          <w:szCs w:val="22"/>
        </w:rPr>
        <w:t>Zhotovitele</w:t>
      </w:r>
      <w:r w:rsidR="00284A36" w:rsidRPr="00EF200E">
        <w:rPr>
          <w:rFonts w:eastAsia="Calibri"/>
          <w:sz w:val="22"/>
          <w:szCs w:val="22"/>
        </w:rPr>
        <w:t xml:space="preserve">, a to se zahrnutím všech vedlejších činností nutných pro funkčnost </w:t>
      </w:r>
      <w:r w:rsidR="0039548B" w:rsidRPr="00EF200E">
        <w:rPr>
          <w:rFonts w:eastAsia="Calibri"/>
          <w:sz w:val="22"/>
          <w:szCs w:val="22"/>
        </w:rPr>
        <w:t>Systému</w:t>
      </w:r>
      <w:r w:rsidR="00284A36" w:rsidRPr="00EF200E">
        <w:rPr>
          <w:rFonts w:eastAsia="Calibri"/>
          <w:sz w:val="22"/>
          <w:szCs w:val="22"/>
        </w:rPr>
        <w:t xml:space="preserve">.  </w:t>
      </w:r>
    </w:p>
    <w:p w14:paraId="1D0BB3D7" w14:textId="74A3FAB0" w:rsidR="00C3241B" w:rsidRPr="00EF200E" w:rsidRDefault="004B61B7" w:rsidP="00363386">
      <w:pPr>
        <w:pStyle w:val="Odstavecseseznamem"/>
        <w:numPr>
          <w:ilvl w:val="1"/>
          <w:numId w:val="18"/>
        </w:numPr>
        <w:spacing w:before="120" w:after="120"/>
        <w:ind w:left="567" w:hanging="567"/>
        <w:rPr>
          <w:sz w:val="22"/>
          <w:szCs w:val="22"/>
        </w:rPr>
      </w:pPr>
      <w:r w:rsidRPr="00EF200E">
        <w:rPr>
          <w:rFonts w:eastAsia="Calibri"/>
          <w:sz w:val="22"/>
          <w:szCs w:val="22"/>
        </w:rPr>
        <w:t>Cen</w:t>
      </w:r>
      <w:r w:rsidR="00A44DC2" w:rsidRPr="00EF200E">
        <w:rPr>
          <w:rFonts w:eastAsia="Calibri"/>
          <w:sz w:val="22"/>
          <w:szCs w:val="22"/>
        </w:rPr>
        <w:t>u</w:t>
      </w:r>
      <w:r w:rsidRPr="00EF200E">
        <w:rPr>
          <w:rFonts w:eastAsia="Calibri"/>
          <w:sz w:val="22"/>
          <w:szCs w:val="22"/>
        </w:rPr>
        <w:t xml:space="preserve"> </w:t>
      </w:r>
      <w:r w:rsidR="00A44DC2" w:rsidRPr="00EF200E">
        <w:rPr>
          <w:rFonts w:eastAsia="Calibri"/>
          <w:sz w:val="22"/>
          <w:szCs w:val="22"/>
        </w:rPr>
        <w:t>dle předchozích odstavců</w:t>
      </w:r>
      <w:r w:rsidR="007179C0" w:rsidRPr="00EF200E">
        <w:rPr>
          <w:sz w:val="22"/>
          <w:szCs w:val="22"/>
        </w:rPr>
        <w:t xml:space="preserve"> </w:t>
      </w:r>
      <w:r w:rsidR="00E04E47" w:rsidRPr="00EF200E">
        <w:rPr>
          <w:sz w:val="22"/>
          <w:szCs w:val="22"/>
        </w:rPr>
        <w:t xml:space="preserve">Smlouvy </w:t>
      </w:r>
      <w:r w:rsidR="007179C0" w:rsidRPr="00EF200E">
        <w:rPr>
          <w:sz w:val="22"/>
          <w:szCs w:val="22"/>
        </w:rPr>
        <w:t>lze překročit pouze v případě:</w:t>
      </w:r>
    </w:p>
    <w:p w14:paraId="64FEFE45" w14:textId="33FDE403" w:rsidR="007179C0" w:rsidRPr="00EF200E" w:rsidRDefault="007179C0" w:rsidP="00363386">
      <w:pPr>
        <w:pStyle w:val="Odstavecseseznamem"/>
        <w:numPr>
          <w:ilvl w:val="0"/>
          <w:numId w:val="63"/>
        </w:numPr>
        <w:spacing w:before="120" w:after="120"/>
        <w:ind w:left="851" w:hanging="284"/>
        <w:jc w:val="both"/>
        <w:rPr>
          <w:sz w:val="22"/>
          <w:szCs w:val="22"/>
          <w:lang w:eastAsia="ar-SA"/>
        </w:rPr>
      </w:pPr>
      <w:r w:rsidRPr="00EF200E">
        <w:rPr>
          <w:sz w:val="22"/>
          <w:szCs w:val="22"/>
          <w:lang w:eastAsia="ar-SA"/>
        </w:rPr>
        <w:t xml:space="preserve">odůvodněných změn technické specifikace zadaného </w:t>
      </w:r>
      <w:r w:rsidR="00A44B41" w:rsidRPr="00EF200E">
        <w:rPr>
          <w:sz w:val="22"/>
          <w:szCs w:val="22"/>
          <w:lang w:eastAsia="ar-SA"/>
        </w:rPr>
        <w:t>P</w:t>
      </w:r>
      <w:r w:rsidRPr="00EF200E">
        <w:rPr>
          <w:sz w:val="22"/>
          <w:szCs w:val="22"/>
          <w:lang w:eastAsia="ar-SA"/>
        </w:rPr>
        <w:t xml:space="preserve">ředmětu </w:t>
      </w:r>
      <w:r w:rsidR="00826D5B" w:rsidRPr="00EF200E">
        <w:rPr>
          <w:sz w:val="22"/>
          <w:szCs w:val="22"/>
          <w:lang w:eastAsia="ar-SA"/>
        </w:rPr>
        <w:t xml:space="preserve">Smlouvy </w:t>
      </w:r>
      <w:r w:rsidR="00937EA7" w:rsidRPr="00EF200E">
        <w:rPr>
          <w:sz w:val="22"/>
          <w:szCs w:val="22"/>
          <w:lang w:eastAsia="ar-SA"/>
        </w:rPr>
        <w:t xml:space="preserve">(vícepráce </w:t>
      </w:r>
      <w:r w:rsidR="003D1E9A">
        <w:rPr>
          <w:sz w:val="22"/>
          <w:szCs w:val="22"/>
          <w:lang w:eastAsia="ar-SA"/>
        </w:rPr>
        <w:br/>
      </w:r>
      <w:r w:rsidR="00937EA7" w:rsidRPr="00EF200E">
        <w:rPr>
          <w:sz w:val="22"/>
          <w:szCs w:val="22"/>
          <w:lang w:eastAsia="ar-SA"/>
        </w:rPr>
        <w:t>a mé</w:t>
      </w:r>
      <w:r w:rsidR="00D21299" w:rsidRPr="00EF200E">
        <w:rPr>
          <w:sz w:val="22"/>
          <w:szCs w:val="22"/>
          <w:lang w:eastAsia="ar-SA"/>
        </w:rPr>
        <w:t>něpráce)</w:t>
      </w:r>
      <w:r w:rsidRPr="00EF200E">
        <w:rPr>
          <w:sz w:val="22"/>
          <w:szCs w:val="22"/>
          <w:lang w:eastAsia="ar-SA"/>
        </w:rPr>
        <w:t xml:space="preserve">, a to však pouze a výlučně na základě požadavku ze strany </w:t>
      </w:r>
      <w:r w:rsidR="00A44B41" w:rsidRPr="00EF200E">
        <w:rPr>
          <w:sz w:val="22"/>
          <w:szCs w:val="22"/>
          <w:lang w:eastAsia="ar-SA"/>
        </w:rPr>
        <w:t>O</w:t>
      </w:r>
      <w:r w:rsidR="008F414A" w:rsidRPr="00EF200E">
        <w:rPr>
          <w:sz w:val="22"/>
          <w:szCs w:val="22"/>
          <w:lang w:eastAsia="ar-SA"/>
        </w:rPr>
        <w:t>bjednatele</w:t>
      </w:r>
      <w:r w:rsidR="00AA3AAE" w:rsidRPr="00EF200E">
        <w:rPr>
          <w:sz w:val="22"/>
          <w:szCs w:val="22"/>
          <w:lang w:eastAsia="ar-SA"/>
        </w:rPr>
        <w:t>. Z</w:t>
      </w:r>
      <w:r w:rsidR="00AC1AA8" w:rsidRPr="00EF200E">
        <w:rPr>
          <w:sz w:val="22"/>
          <w:szCs w:val="22"/>
          <w:lang w:eastAsia="ar-SA"/>
        </w:rPr>
        <w:t>a změnu technické specifikace se má</w:t>
      </w:r>
      <w:r w:rsidR="00426543" w:rsidRPr="00EF200E">
        <w:rPr>
          <w:sz w:val="22"/>
          <w:szCs w:val="22"/>
          <w:lang w:eastAsia="ar-SA"/>
        </w:rPr>
        <w:t xml:space="preserve"> zejména, nikoliv však výlučně, změna v</w:t>
      </w:r>
      <w:r w:rsidR="0096777B" w:rsidRPr="00EF200E">
        <w:rPr>
          <w:sz w:val="22"/>
          <w:szCs w:val="22"/>
          <w:lang w:eastAsia="ar-SA"/>
        </w:rPr>
        <w:t> množství ka</w:t>
      </w:r>
      <w:r w:rsidR="00AA3AAE" w:rsidRPr="00EF200E">
        <w:rPr>
          <w:sz w:val="22"/>
          <w:szCs w:val="22"/>
          <w:lang w:eastAsia="ar-SA"/>
        </w:rPr>
        <w:t>b</w:t>
      </w:r>
      <w:r w:rsidR="0096777B" w:rsidRPr="00EF200E">
        <w:rPr>
          <w:sz w:val="22"/>
          <w:szCs w:val="22"/>
          <w:lang w:eastAsia="ar-SA"/>
        </w:rPr>
        <w:t>eláže, spotřeby konektorů,</w:t>
      </w:r>
      <w:r w:rsidR="00AA3AAE" w:rsidRPr="00EF200E">
        <w:rPr>
          <w:sz w:val="22"/>
          <w:szCs w:val="22"/>
          <w:lang w:eastAsia="ar-SA"/>
        </w:rPr>
        <w:t xml:space="preserve"> a počtu switchů na vozidlo;</w:t>
      </w:r>
    </w:p>
    <w:p w14:paraId="256D7BA1" w14:textId="4EF73B80" w:rsidR="007179C0" w:rsidRPr="00EF200E" w:rsidRDefault="007179C0" w:rsidP="00363386">
      <w:pPr>
        <w:pStyle w:val="Odstavecseseznamem"/>
        <w:numPr>
          <w:ilvl w:val="0"/>
          <w:numId w:val="63"/>
        </w:numPr>
        <w:spacing w:before="120" w:after="120"/>
        <w:ind w:left="851" w:hanging="284"/>
        <w:jc w:val="both"/>
        <w:rPr>
          <w:sz w:val="22"/>
          <w:szCs w:val="22"/>
          <w:lang w:eastAsia="ar-SA"/>
        </w:rPr>
      </w:pPr>
      <w:r w:rsidRPr="00EF200E">
        <w:rPr>
          <w:sz w:val="22"/>
          <w:szCs w:val="22"/>
          <w:lang w:eastAsia="ar-SA"/>
        </w:rPr>
        <w:t xml:space="preserve">pokud v průběhu </w:t>
      </w:r>
      <w:r w:rsidR="00A44B41" w:rsidRPr="00EF200E">
        <w:rPr>
          <w:sz w:val="22"/>
          <w:szCs w:val="22"/>
          <w:lang w:eastAsia="ar-SA"/>
        </w:rPr>
        <w:t>P</w:t>
      </w:r>
      <w:r w:rsidRPr="00EF200E">
        <w:rPr>
          <w:sz w:val="22"/>
          <w:szCs w:val="22"/>
          <w:lang w:eastAsia="ar-SA"/>
        </w:rPr>
        <w:t>lnění</w:t>
      </w:r>
      <w:r w:rsidR="00A44B41" w:rsidRPr="00EF200E">
        <w:rPr>
          <w:sz w:val="22"/>
          <w:szCs w:val="22"/>
          <w:lang w:eastAsia="ar-SA"/>
        </w:rPr>
        <w:t xml:space="preserve"> Zhotovitele</w:t>
      </w:r>
      <w:r w:rsidRPr="00EF200E">
        <w:rPr>
          <w:sz w:val="22"/>
          <w:szCs w:val="22"/>
          <w:lang w:eastAsia="ar-SA"/>
        </w:rPr>
        <w:t xml:space="preserve"> dojde ke změnám legislativních či technických předpisů a norem, které budou mít prokazatelný vliv na výši smluvní ceny</w:t>
      </w:r>
      <w:r w:rsidR="00706507" w:rsidRPr="00EF200E">
        <w:rPr>
          <w:sz w:val="22"/>
          <w:szCs w:val="22"/>
          <w:lang w:eastAsia="ar-SA"/>
        </w:rPr>
        <w:t xml:space="preserve"> a </w:t>
      </w:r>
      <w:r w:rsidR="00A44DC2" w:rsidRPr="00EF200E">
        <w:rPr>
          <w:sz w:val="22"/>
          <w:szCs w:val="22"/>
          <w:lang w:eastAsia="ar-SA"/>
        </w:rPr>
        <w:t>Z</w:t>
      </w:r>
      <w:r w:rsidR="00706507" w:rsidRPr="00EF200E">
        <w:rPr>
          <w:sz w:val="22"/>
          <w:szCs w:val="22"/>
          <w:lang w:eastAsia="ar-SA"/>
        </w:rPr>
        <w:t>hotovitel toto nemohl</w:t>
      </w:r>
      <w:r w:rsidR="00A44B41" w:rsidRPr="00EF200E">
        <w:rPr>
          <w:sz w:val="22"/>
          <w:szCs w:val="22"/>
          <w:lang w:eastAsia="ar-SA"/>
        </w:rPr>
        <w:t xml:space="preserve"> objektivně</w:t>
      </w:r>
      <w:r w:rsidR="009819A4" w:rsidRPr="00EF200E">
        <w:rPr>
          <w:sz w:val="22"/>
          <w:szCs w:val="22"/>
          <w:lang w:eastAsia="ar-SA"/>
        </w:rPr>
        <w:t xml:space="preserve"> </w:t>
      </w:r>
      <w:r w:rsidR="00A44DC2" w:rsidRPr="00EF200E">
        <w:rPr>
          <w:sz w:val="22"/>
          <w:szCs w:val="22"/>
          <w:lang w:eastAsia="ar-SA"/>
        </w:rPr>
        <w:t>předpokládat</w:t>
      </w:r>
      <w:r w:rsidR="00E515BA" w:rsidRPr="00EF200E">
        <w:rPr>
          <w:sz w:val="22"/>
          <w:szCs w:val="22"/>
          <w:lang w:eastAsia="ar-SA"/>
        </w:rPr>
        <w:t>;</w:t>
      </w:r>
    </w:p>
    <w:p w14:paraId="742C8BCD" w14:textId="3FC3837F" w:rsidR="00FC194A" w:rsidRPr="00EF200E" w:rsidRDefault="000A7792" w:rsidP="00363386">
      <w:pPr>
        <w:pStyle w:val="ZkladntextIMP"/>
        <w:numPr>
          <w:ilvl w:val="0"/>
          <w:numId w:val="63"/>
        </w:numPr>
        <w:suppressAutoHyphens w:val="0"/>
        <w:spacing w:before="120" w:after="120" w:line="240" w:lineRule="auto"/>
        <w:ind w:left="851" w:hanging="284"/>
        <w:jc w:val="both"/>
        <w:rPr>
          <w:rFonts w:cs="Times New Roman"/>
          <w:sz w:val="22"/>
          <w:szCs w:val="22"/>
        </w:rPr>
      </w:pPr>
      <w:r w:rsidRPr="00EF200E">
        <w:rPr>
          <w:rFonts w:cs="Times New Roman"/>
          <w:sz w:val="22"/>
          <w:szCs w:val="22"/>
        </w:rPr>
        <w:t>valorizace, kdy shora uvedené ceny</w:t>
      </w:r>
      <w:r w:rsidR="00A44DC2" w:rsidRPr="00EF200E">
        <w:rPr>
          <w:rFonts w:cs="Times New Roman"/>
          <w:sz w:val="22"/>
          <w:szCs w:val="22"/>
        </w:rPr>
        <w:t xml:space="preserve"> dle odst. 5.1. písm. </w:t>
      </w:r>
      <w:r w:rsidR="00E40A29" w:rsidRPr="00EF200E">
        <w:rPr>
          <w:rFonts w:cs="Times New Roman"/>
          <w:sz w:val="22"/>
          <w:szCs w:val="22"/>
        </w:rPr>
        <w:t>d</w:t>
      </w:r>
      <w:r w:rsidR="00A44DC2" w:rsidRPr="00EF200E">
        <w:rPr>
          <w:rFonts w:cs="Times New Roman"/>
          <w:sz w:val="22"/>
          <w:szCs w:val="22"/>
        </w:rPr>
        <w:t xml:space="preserve">) – </w:t>
      </w:r>
      <w:r w:rsidR="004E4E41" w:rsidRPr="00EF200E">
        <w:rPr>
          <w:rFonts w:cs="Times New Roman"/>
          <w:sz w:val="22"/>
          <w:szCs w:val="22"/>
        </w:rPr>
        <w:t>g</w:t>
      </w:r>
      <w:r w:rsidR="00A44DC2" w:rsidRPr="00EF200E">
        <w:rPr>
          <w:rFonts w:cs="Times New Roman"/>
          <w:sz w:val="22"/>
          <w:szCs w:val="22"/>
        </w:rPr>
        <w:t>)</w:t>
      </w:r>
      <w:r w:rsidR="00E04E47" w:rsidRPr="00EF200E">
        <w:rPr>
          <w:rFonts w:cs="Times New Roman"/>
          <w:sz w:val="22"/>
          <w:szCs w:val="22"/>
        </w:rPr>
        <w:t xml:space="preserve"> této Smlouvy</w:t>
      </w:r>
      <w:r w:rsidRPr="00EF200E">
        <w:rPr>
          <w:rFonts w:cs="Times New Roman"/>
          <w:sz w:val="22"/>
          <w:szCs w:val="22"/>
        </w:rPr>
        <w:t xml:space="preserve"> </w:t>
      </w:r>
      <w:r w:rsidR="00066646" w:rsidRPr="00EF200E">
        <w:rPr>
          <w:rFonts w:cs="Times New Roman"/>
          <w:sz w:val="22"/>
          <w:szCs w:val="22"/>
        </w:rPr>
        <w:t xml:space="preserve">mohou být </w:t>
      </w:r>
      <w:r w:rsidR="00741EDF">
        <w:rPr>
          <w:rFonts w:cs="Times New Roman"/>
          <w:sz w:val="22"/>
          <w:szCs w:val="22"/>
        </w:rPr>
        <w:br/>
      </w:r>
      <w:r w:rsidR="00066646" w:rsidRPr="00EF200E">
        <w:rPr>
          <w:rFonts w:cs="Times New Roman"/>
          <w:sz w:val="22"/>
          <w:szCs w:val="22"/>
        </w:rPr>
        <w:t xml:space="preserve">v </w:t>
      </w:r>
      <w:r w:rsidRPr="00EF200E">
        <w:rPr>
          <w:rFonts w:cs="Times New Roman"/>
          <w:sz w:val="22"/>
          <w:szCs w:val="22"/>
        </w:rPr>
        <w:t>každ</w:t>
      </w:r>
      <w:r w:rsidR="00066646" w:rsidRPr="00EF200E">
        <w:rPr>
          <w:rFonts w:cs="Times New Roman"/>
          <w:sz w:val="22"/>
          <w:szCs w:val="22"/>
        </w:rPr>
        <w:t>é</w:t>
      </w:r>
      <w:r w:rsidRPr="00EF200E">
        <w:rPr>
          <w:rFonts w:cs="Times New Roman"/>
          <w:sz w:val="22"/>
          <w:szCs w:val="22"/>
        </w:rPr>
        <w:t xml:space="preserve">m </w:t>
      </w:r>
      <w:r w:rsidR="00066646" w:rsidRPr="00EF200E">
        <w:rPr>
          <w:rFonts w:cs="Times New Roman"/>
          <w:sz w:val="22"/>
          <w:szCs w:val="22"/>
        </w:rPr>
        <w:t xml:space="preserve">kalendářním </w:t>
      </w:r>
      <w:r w:rsidRPr="00EF200E">
        <w:rPr>
          <w:rFonts w:cs="Times New Roman"/>
          <w:sz w:val="22"/>
          <w:szCs w:val="22"/>
        </w:rPr>
        <w:t>ro</w:t>
      </w:r>
      <w:r w:rsidR="00066646" w:rsidRPr="00EF200E">
        <w:rPr>
          <w:rFonts w:cs="Times New Roman"/>
          <w:sz w:val="22"/>
          <w:szCs w:val="22"/>
        </w:rPr>
        <w:t>c</w:t>
      </w:r>
      <w:r w:rsidRPr="00EF200E">
        <w:rPr>
          <w:rFonts w:cs="Times New Roman"/>
          <w:sz w:val="22"/>
          <w:szCs w:val="22"/>
        </w:rPr>
        <w:t xml:space="preserve">e, počínaje prvním </w:t>
      </w:r>
      <w:r w:rsidR="00066646" w:rsidRPr="00EF200E">
        <w:rPr>
          <w:rFonts w:cs="Times New Roman"/>
          <w:sz w:val="22"/>
          <w:szCs w:val="22"/>
        </w:rPr>
        <w:t xml:space="preserve">kalendářním </w:t>
      </w:r>
      <w:r w:rsidRPr="00EF200E">
        <w:rPr>
          <w:rFonts w:cs="Times New Roman"/>
          <w:sz w:val="22"/>
          <w:szCs w:val="22"/>
        </w:rPr>
        <w:t xml:space="preserve">rokem po </w:t>
      </w:r>
      <w:r w:rsidR="00A44B41" w:rsidRPr="00EF200E">
        <w:rPr>
          <w:rFonts w:cs="Times New Roman"/>
          <w:sz w:val="22"/>
          <w:szCs w:val="22"/>
        </w:rPr>
        <w:t>Převzetí Systému</w:t>
      </w:r>
      <w:r w:rsidRPr="00EF200E">
        <w:rPr>
          <w:rFonts w:cs="Times New Roman"/>
          <w:sz w:val="22"/>
          <w:szCs w:val="22"/>
        </w:rPr>
        <w:t>, valorizovány</w:t>
      </w:r>
      <w:r w:rsidR="00472601" w:rsidRPr="00EF200E">
        <w:rPr>
          <w:rFonts w:cs="Times New Roman"/>
          <w:sz w:val="22"/>
          <w:szCs w:val="22"/>
        </w:rPr>
        <w:t>,</w:t>
      </w:r>
      <w:r w:rsidRPr="00EF200E">
        <w:rPr>
          <w:rFonts w:cs="Times New Roman"/>
          <w:sz w:val="22"/>
          <w:szCs w:val="22"/>
        </w:rPr>
        <w:t xml:space="preserve"> a to podle skutečně dosažené </w:t>
      </w:r>
      <w:r w:rsidR="00066646" w:rsidRPr="00EF200E">
        <w:rPr>
          <w:rFonts w:cs="Times New Roman"/>
          <w:sz w:val="22"/>
          <w:szCs w:val="22"/>
        </w:rPr>
        <w:t xml:space="preserve">průměrné roční </w:t>
      </w:r>
      <w:r w:rsidRPr="00EF200E">
        <w:rPr>
          <w:rFonts w:cs="Times New Roman"/>
          <w:sz w:val="22"/>
          <w:szCs w:val="22"/>
        </w:rPr>
        <w:t xml:space="preserve">míry inflace vyjádřené přírůstkem průměrného </w:t>
      </w:r>
      <w:r w:rsidR="00066646" w:rsidRPr="00EF200E">
        <w:rPr>
          <w:rFonts w:cs="Times New Roman"/>
          <w:sz w:val="22"/>
          <w:szCs w:val="22"/>
        </w:rPr>
        <w:t xml:space="preserve">ročního </w:t>
      </w:r>
      <w:r w:rsidRPr="00EF200E">
        <w:rPr>
          <w:rFonts w:cs="Times New Roman"/>
          <w:sz w:val="22"/>
          <w:szCs w:val="22"/>
        </w:rPr>
        <w:t>indexu spotřebitelských cen za dvanáct (12) posledních měsíců</w:t>
      </w:r>
      <w:r w:rsidR="00A44B41" w:rsidRPr="00EF200E">
        <w:rPr>
          <w:rFonts w:cs="Times New Roman"/>
          <w:sz w:val="22"/>
          <w:szCs w:val="22"/>
        </w:rPr>
        <w:t xml:space="preserve"> předchozího</w:t>
      </w:r>
      <w:r w:rsidRPr="00EF200E">
        <w:rPr>
          <w:rFonts w:cs="Times New Roman"/>
          <w:sz w:val="22"/>
          <w:szCs w:val="22"/>
        </w:rPr>
        <w:t xml:space="preserve"> kalendářního roku zveřejněného Českým statistickým úřadem.</w:t>
      </w:r>
      <w:r w:rsidR="00A44B41" w:rsidRPr="00EF200E">
        <w:rPr>
          <w:rFonts w:cs="Times New Roman"/>
          <w:sz w:val="22"/>
          <w:szCs w:val="22"/>
        </w:rPr>
        <w:t xml:space="preserve"> </w:t>
      </w:r>
      <w:r w:rsidR="00A44DC2" w:rsidRPr="00EF200E">
        <w:rPr>
          <w:rFonts w:cs="Times New Roman"/>
          <w:sz w:val="22"/>
          <w:szCs w:val="22"/>
        </w:rPr>
        <w:t xml:space="preserve">Pro vyloučení pochybností se konstatuje, že </w:t>
      </w:r>
      <w:r w:rsidR="00356AD1" w:rsidRPr="00EF200E">
        <w:rPr>
          <w:rFonts w:cs="Times New Roman"/>
          <w:sz w:val="22"/>
          <w:szCs w:val="22"/>
        </w:rPr>
        <w:t xml:space="preserve">z tohoto důvodu může dojít i ke snížení ceny příslušného Plnění </w:t>
      </w:r>
      <w:r w:rsidR="001B6958" w:rsidRPr="00EF200E">
        <w:rPr>
          <w:rFonts w:cs="Times New Roman"/>
          <w:sz w:val="22"/>
          <w:szCs w:val="22"/>
        </w:rPr>
        <w:t>Zhotovitele</w:t>
      </w:r>
      <w:r w:rsidR="00356AD1" w:rsidRPr="00EF200E">
        <w:rPr>
          <w:rFonts w:cs="Times New Roman"/>
          <w:sz w:val="22"/>
          <w:szCs w:val="22"/>
        </w:rPr>
        <w:t xml:space="preserve">. </w:t>
      </w:r>
    </w:p>
    <w:p w14:paraId="6BFC4024" w14:textId="029B27ED" w:rsidR="007179C0" w:rsidRPr="00EF200E" w:rsidRDefault="007179C0" w:rsidP="00363386">
      <w:pPr>
        <w:pStyle w:val="Odstavecseseznamem"/>
        <w:spacing w:before="120" w:after="120"/>
        <w:ind w:left="567"/>
        <w:jc w:val="both"/>
        <w:rPr>
          <w:rFonts w:eastAsia="Calibri"/>
          <w:sz w:val="22"/>
          <w:szCs w:val="22"/>
        </w:rPr>
      </w:pPr>
      <w:r w:rsidRPr="00EF200E">
        <w:rPr>
          <w:sz w:val="22"/>
          <w:szCs w:val="22"/>
        </w:rPr>
        <w:t>V případech</w:t>
      </w:r>
      <w:r w:rsidR="00A44DC2" w:rsidRPr="00EF200E">
        <w:rPr>
          <w:sz w:val="22"/>
          <w:szCs w:val="22"/>
        </w:rPr>
        <w:t xml:space="preserve"> </w:t>
      </w:r>
      <w:r w:rsidR="00C71D68" w:rsidRPr="00EF200E">
        <w:rPr>
          <w:sz w:val="22"/>
          <w:szCs w:val="22"/>
        </w:rPr>
        <w:t xml:space="preserve">výše </w:t>
      </w:r>
      <w:r w:rsidR="00A44DC2" w:rsidRPr="00EF200E">
        <w:rPr>
          <w:sz w:val="22"/>
          <w:szCs w:val="22"/>
        </w:rPr>
        <w:t>uvedených</w:t>
      </w:r>
      <w:r w:rsidRPr="00EF200E">
        <w:rPr>
          <w:sz w:val="22"/>
          <w:szCs w:val="22"/>
        </w:rPr>
        <w:t xml:space="preserve"> musí být změna cen sjednána formou dodatku ke </w:t>
      </w:r>
      <w:r w:rsidR="00A44DC2" w:rsidRPr="00EF200E">
        <w:rPr>
          <w:sz w:val="22"/>
          <w:szCs w:val="22"/>
        </w:rPr>
        <w:t>S</w:t>
      </w:r>
      <w:r w:rsidRPr="00EF200E">
        <w:rPr>
          <w:sz w:val="22"/>
          <w:szCs w:val="22"/>
        </w:rPr>
        <w:t>mlouvě.</w:t>
      </w:r>
      <w:r w:rsidR="00A44DC2" w:rsidRPr="00EF200E">
        <w:rPr>
          <w:sz w:val="22"/>
          <w:szCs w:val="22"/>
        </w:rPr>
        <w:t xml:space="preserve"> </w:t>
      </w:r>
    </w:p>
    <w:p w14:paraId="6C1EBA6C" w14:textId="44E9841F" w:rsidR="00C3241B" w:rsidRPr="00EF200E" w:rsidRDefault="009B1F4C" w:rsidP="00363386">
      <w:pPr>
        <w:pStyle w:val="Odstavecseseznamem"/>
        <w:spacing w:before="120" w:after="120"/>
        <w:ind w:left="567"/>
        <w:rPr>
          <w:rFonts w:eastAsia="Calibri"/>
          <w:sz w:val="22"/>
          <w:szCs w:val="22"/>
        </w:rPr>
      </w:pPr>
      <w:r w:rsidRPr="00EF200E">
        <w:rPr>
          <w:rFonts w:eastAsia="Calibri"/>
          <w:sz w:val="22"/>
          <w:szCs w:val="22"/>
        </w:rPr>
        <w:t>Ve všech výše uvedených případech musí být dodržen</w:t>
      </w:r>
      <w:r w:rsidR="000C4385" w:rsidRPr="00EF200E">
        <w:rPr>
          <w:rFonts w:eastAsia="Calibri"/>
          <w:sz w:val="22"/>
          <w:szCs w:val="22"/>
        </w:rPr>
        <w:t>a</w:t>
      </w:r>
      <w:r w:rsidRPr="00EF200E">
        <w:rPr>
          <w:rFonts w:eastAsia="Calibri"/>
          <w:sz w:val="22"/>
          <w:szCs w:val="22"/>
        </w:rPr>
        <w:t xml:space="preserve"> pravidl</w:t>
      </w:r>
      <w:r w:rsidR="000C4385" w:rsidRPr="00EF200E">
        <w:rPr>
          <w:rFonts w:eastAsia="Calibri"/>
          <w:sz w:val="22"/>
          <w:szCs w:val="22"/>
        </w:rPr>
        <w:t>a</w:t>
      </w:r>
      <w:r w:rsidRPr="00EF200E">
        <w:rPr>
          <w:rFonts w:eastAsia="Calibri"/>
          <w:sz w:val="22"/>
          <w:szCs w:val="22"/>
        </w:rPr>
        <w:t xml:space="preserve"> stanoven</w:t>
      </w:r>
      <w:r w:rsidR="000C4385" w:rsidRPr="00EF200E">
        <w:rPr>
          <w:rFonts w:eastAsia="Calibri"/>
          <w:sz w:val="22"/>
          <w:szCs w:val="22"/>
        </w:rPr>
        <w:t>á</w:t>
      </w:r>
      <w:r w:rsidRPr="00EF200E">
        <w:rPr>
          <w:rFonts w:eastAsia="Calibri"/>
          <w:sz w:val="22"/>
          <w:szCs w:val="22"/>
        </w:rPr>
        <w:t xml:space="preserve"> ustanovením § 222 ZZVZ</w:t>
      </w:r>
      <w:r w:rsidR="000C4385" w:rsidRPr="00EF200E">
        <w:rPr>
          <w:rFonts w:eastAsia="Calibri"/>
          <w:sz w:val="22"/>
          <w:szCs w:val="22"/>
        </w:rPr>
        <w:t>.</w:t>
      </w:r>
    </w:p>
    <w:p w14:paraId="42BBF5F0" w14:textId="77777777" w:rsidR="00612845" w:rsidRPr="00EF200E" w:rsidRDefault="00612845" w:rsidP="00363386">
      <w:pPr>
        <w:pStyle w:val="Odstavecseseznamem"/>
        <w:numPr>
          <w:ilvl w:val="1"/>
          <w:numId w:val="18"/>
        </w:numPr>
        <w:spacing w:before="120" w:after="120"/>
        <w:ind w:left="567" w:hanging="567"/>
        <w:rPr>
          <w:rFonts w:eastAsia="Calibri"/>
          <w:sz w:val="22"/>
          <w:szCs w:val="22"/>
        </w:rPr>
      </w:pPr>
      <w:r w:rsidRPr="00EF200E">
        <w:rPr>
          <w:rFonts w:eastAsia="Calibri"/>
          <w:sz w:val="22"/>
          <w:szCs w:val="22"/>
        </w:rPr>
        <w:t>Smluvní strany sjednávají, že:</w:t>
      </w:r>
    </w:p>
    <w:p w14:paraId="44700FCE" w14:textId="1F2E3C6C" w:rsidR="00675F4C" w:rsidRPr="00EF200E" w:rsidRDefault="00675F4C" w:rsidP="00363386">
      <w:pPr>
        <w:pStyle w:val="ZkladntextIMP"/>
        <w:numPr>
          <w:ilvl w:val="0"/>
          <w:numId w:val="88"/>
        </w:numPr>
        <w:suppressAutoHyphens w:val="0"/>
        <w:spacing w:before="120" w:after="120" w:line="240" w:lineRule="auto"/>
        <w:ind w:left="851" w:hanging="284"/>
        <w:jc w:val="both"/>
        <w:rPr>
          <w:rFonts w:eastAsia="Calibri" w:cs="Times New Roman"/>
          <w:sz w:val="22"/>
          <w:szCs w:val="22"/>
        </w:rPr>
      </w:pPr>
      <w:r w:rsidRPr="00EF200E">
        <w:rPr>
          <w:rFonts w:cs="Times New Roman"/>
          <w:sz w:val="22"/>
          <w:szCs w:val="22"/>
        </w:rPr>
        <w:t>případné vícepráce budou oceněny na základě změnového listu</w:t>
      </w:r>
      <w:r w:rsidR="00817D8E" w:rsidRPr="00EF200E">
        <w:rPr>
          <w:rFonts w:cs="Times New Roman"/>
          <w:sz w:val="22"/>
          <w:szCs w:val="22"/>
        </w:rPr>
        <w:t xml:space="preserve"> či </w:t>
      </w:r>
      <w:r w:rsidR="00BB6782" w:rsidRPr="00EF200E">
        <w:rPr>
          <w:rFonts w:cs="Times New Roman"/>
          <w:sz w:val="22"/>
          <w:szCs w:val="22"/>
        </w:rPr>
        <w:t>akceptačního protokolu</w:t>
      </w:r>
      <w:r w:rsidRPr="00EF200E">
        <w:rPr>
          <w:rFonts w:eastAsia="Calibri" w:cs="Times New Roman"/>
          <w:sz w:val="22"/>
          <w:szCs w:val="22"/>
        </w:rPr>
        <w:t xml:space="preserve"> </w:t>
      </w:r>
      <w:r w:rsidR="00915033" w:rsidRPr="00EF200E">
        <w:rPr>
          <w:rFonts w:eastAsia="Calibri" w:cs="Times New Roman"/>
          <w:sz w:val="22"/>
          <w:szCs w:val="22"/>
        </w:rPr>
        <w:t>v souladu s</w:t>
      </w:r>
      <w:r w:rsidR="00525392" w:rsidRPr="00EF200E">
        <w:rPr>
          <w:rFonts w:eastAsia="Calibri" w:cs="Times New Roman"/>
          <w:sz w:val="22"/>
          <w:szCs w:val="22"/>
        </w:rPr>
        <w:t> </w:t>
      </w:r>
      <w:r w:rsidR="00915033" w:rsidRPr="00EF200E">
        <w:rPr>
          <w:rFonts w:eastAsia="Calibri" w:cs="Times New Roman"/>
          <w:sz w:val="22"/>
          <w:szCs w:val="22"/>
        </w:rPr>
        <w:t>cenami dle přílohy č. 3 této Smlouvy</w:t>
      </w:r>
      <w:r w:rsidR="00605CF7" w:rsidRPr="00EF200E">
        <w:rPr>
          <w:rFonts w:eastAsia="Calibri" w:cs="Times New Roman"/>
          <w:sz w:val="22"/>
          <w:szCs w:val="22"/>
        </w:rPr>
        <w:t xml:space="preserve">, popř. </w:t>
      </w:r>
      <w:r w:rsidR="00AA0461" w:rsidRPr="00EF200E">
        <w:rPr>
          <w:rFonts w:eastAsia="Calibri" w:cs="Times New Roman"/>
          <w:sz w:val="22"/>
          <w:szCs w:val="22"/>
        </w:rPr>
        <w:t>na základě cenové nabídky Zhotovitele (pokud není možné aplikovat cenotvorbu dle přílohy č. 3 Smlouvy)</w:t>
      </w:r>
      <w:r w:rsidR="00915033" w:rsidRPr="00EF200E">
        <w:rPr>
          <w:rFonts w:eastAsia="Calibri" w:cs="Times New Roman"/>
          <w:sz w:val="22"/>
          <w:szCs w:val="22"/>
        </w:rPr>
        <w:t xml:space="preserve"> a budou </w:t>
      </w:r>
      <w:r w:rsidR="008316D5" w:rsidRPr="00EF200E">
        <w:rPr>
          <w:rFonts w:eastAsia="Calibri" w:cs="Times New Roman"/>
          <w:sz w:val="22"/>
          <w:szCs w:val="22"/>
        </w:rPr>
        <w:t xml:space="preserve">realizovány na základě </w:t>
      </w:r>
      <w:r w:rsidR="00525392" w:rsidRPr="00EF200E">
        <w:rPr>
          <w:rFonts w:eastAsia="Calibri" w:cs="Times New Roman"/>
          <w:sz w:val="22"/>
          <w:szCs w:val="22"/>
        </w:rPr>
        <w:t xml:space="preserve">Objednatelem </w:t>
      </w:r>
      <w:r w:rsidR="00341721" w:rsidRPr="00EF200E">
        <w:rPr>
          <w:rFonts w:eastAsia="Calibri" w:cs="Times New Roman"/>
          <w:sz w:val="22"/>
          <w:szCs w:val="22"/>
        </w:rPr>
        <w:t>odsouhlaseného změnového listu</w:t>
      </w:r>
      <w:r w:rsidR="00817D8E" w:rsidRPr="00EF200E">
        <w:rPr>
          <w:rFonts w:eastAsia="Calibri" w:cs="Times New Roman"/>
          <w:sz w:val="22"/>
          <w:szCs w:val="22"/>
        </w:rPr>
        <w:t>/akceptačního protokolu</w:t>
      </w:r>
      <w:r w:rsidR="00525392" w:rsidRPr="00EF200E">
        <w:rPr>
          <w:rFonts w:eastAsia="Calibri" w:cs="Times New Roman"/>
          <w:sz w:val="22"/>
          <w:szCs w:val="22"/>
        </w:rPr>
        <w:t>,</w:t>
      </w:r>
      <w:r w:rsidR="00341721" w:rsidRPr="00EF200E">
        <w:rPr>
          <w:rFonts w:eastAsia="Calibri" w:cs="Times New Roman"/>
          <w:sz w:val="22"/>
          <w:szCs w:val="22"/>
        </w:rPr>
        <w:t xml:space="preserve"> </w:t>
      </w:r>
      <w:r w:rsidR="00525392" w:rsidRPr="00EF200E">
        <w:rPr>
          <w:rFonts w:cs="Times New Roman"/>
          <w:sz w:val="22"/>
          <w:szCs w:val="22"/>
        </w:rPr>
        <w:t xml:space="preserve">který bude přílohou dodatku ke </w:t>
      </w:r>
      <w:r w:rsidR="00AC1AA8" w:rsidRPr="00EF200E">
        <w:rPr>
          <w:rFonts w:cs="Times New Roman"/>
          <w:sz w:val="22"/>
          <w:szCs w:val="22"/>
        </w:rPr>
        <w:t>S</w:t>
      </w:r>
      <w:r w:rsidR="00525392" w:rsidRPr="00EF200E">
        <w:rPr>
          <w:rFonts w:cs="Times New Roman"/>
          <w:sz w:val="22"/>
          <w:szCs w:val="22"/>
        </w:rPr>
        <w:t>mlouvě;</w:t>
      </w:r>
    </w:p>
    <w:p w14:paraId="05AE6919" w14:textId="03039220" w:rsidR="00612845" w:rsidRPr="00EF200E" w:rsidRDefault="00525392" w:rsidP="00363386">
      <w:pPr>
        <w:pStyle w:val="ZkladntextIMP"/>
        <w:numPr>
          <w:ilvl w:val="0"/>
          <w:numId w:val="88"/>
        </w:numPr>
        <w:suppressAutoHyphens w:val="0"/>
        <w:spacing w:before="120" w:after="120" w:line="240" w:lineRule="auto"/>
        <w:ind w:left="851" w:hanging="284"/>
        <w:jc w:val="both"/>
        <w:rPr>
          <w:rFonts w:eastAsia="Calibri" w:cs="Times New Roman"/>
          <w:sz w:val="22"/>
          <w:szCs w:val="22"/>
        </w:rPr>
      </w:pPr>
      <w:r w:rsidRPr="00EF200E">
        <w:rPr>
          <w:rFonts w:cs="Times New Roman"/>
          <w:sz w:val="22"/>
          <w:szCs w:val="22"/>
        </w:rPr>
        <w:t>p</w:t>
      </w:r>
      <w:r w:rsidR="00675F4C" w:rsidRPr="00EF200E">
        <w:rPr>
          <w:rFonts w:cs="Times New Roman"/>
          <w:sz w:val="22"/>
          <w:szCs w:val="22"/>
        </w:rPr>
        <w:t>řípadné méněpráce budou oceněny na základě změnového listu</w:t>
      </w:r>
      <w:r w:rsidR="00B65CD3" w:rsidRPr="00EF200E">
        <w:rPr>
          <w:rFonts w:cs="Times New Roman"/>
          <w:sz w:val="22"/>
          <w:szCs w:val="22"/>
        </w:rPr>
        <w:t xml:space="preserve"> či akceptačního protokolu</w:t>
      </w:r>
      <w:r w:rsidR="00675F4C" w:rsidRPr="00EF200E">
        <w:rPr>
          <w:rFonts w:cs="Times New Roman"/>
          <w:sz w:val="22"/>
          <w:szCs w:val="22"/>
        </w:rPr>
        <w:t xml:space="preserve"> tak, že </w:t>
      </w:r>
      <w:r w:rsidR="000A4352" w:rsidRPr="00EF200E">
        <w:rPr>
          <w:rFonts w:cs="Times New Roman"/>
          <w:sz w:val="22"/>
          <w:szCs w:val="22"/>
        </w:rPr>
        <w:t>Z</w:t>
      </w:r>
      <w:r w:rsidR="00675F4C" w:rsidRPr="00EF200E">
        <w:rPr>
          <w:rFonts w:cs="Times New Roman"/>
          <w:sz w:val="22"/>
          <w:szCs w:val="22"/>
        </w:rPr>
        <w:t xml:space="preserve">hotovitel doplní nerealizované položky a jejich cenu podle </w:t>
      </w:r>
      <w:r w:rsidRPr="00EF200E">
        <w:rPr>
          <w:rFonts w:eastAsia="Calibri" w:cs="Times New Roman"/>
          <w:sz w:val="22"/>
          <w:szCs w:val="22"/>
        </w:rPr>
        <w:t>přílohy č. 3 této Smlouvy</w:t>
      </w:r>
      <w:r w:rsidR="00675F4C" w:rsidRPr="00EF200E">
        <w:rPr>
          <w:rFonts w:cs="Times New Roman"/>
          <w:sz w:val="22"/>
          <w:szCs w:val="22"/>
        </w:rPr>
        <w:t xml:space="preserve">, kdy vynásobením jednotkových cen a množství neprovedených měrných jednotek budou stanoveny základní náklady méněprací. Změna ceny </w:t>
      </w:r>
      <w:r w:rsidR="004D725C" w:rsidRPr="00EF200E">
        <w:rPr>
          <w:rFonts w:cs="Times New Roman"/>
          <w:sz w:val="22"/>
          <w:szCs w:val="22"/>
        </w:rPr>
        <w:t>D</w:t>
      </w:r>
      <w:r w:rsidR="00675F4C" w:rsidRPr="00EF200E">
        <w:rPr>
          <w:rFonts w:cs="Times New Roman"/>
          <w:sz w:val="22"/>
          <w:szCs w:val="22"/>
        </w:rPr>
        <w:t xml:space="preserve">íla z důvodu méněprací musí být sjednána písemným dodatkem </w:t>
      </w:r>
      <w:r w:rsidR="00AC1AA8" w:rsidRPr="00EF200E">
        <w:rPr>
          <w:rFonts w:cs="Times New Roman"/>
          <w:sz w:val="22"/>
          <w:szCs w:val="22"/>
        </w:rPr>
        <w:t>S</w:t>
      </w:r>
      <w:r w:rsidR="00675F4C" w:rsidRPr="00EF200E">
        <w:rPr>
          <w:rFonts w:cs="Times New Roman"/>
          <w:sz w:val="22"/>
          <w:szCs w:val="22"/>
        </w:rPr>
        <w:t>mlouvě</w:t>
      </w:r>
      <w:r w:rsidR="00AC1AA8" w:rsidRPr="00EF200E">
        <w:rPr>
          <w:rFonts w:cs="Times New Roman"/>
          <w:sz w:val="22"/>
          <w:szCs w:val="22"/>
        </w:rPr>
        <w:t>, jehož přílohou bude změnový list</w:t>
      </w:r>
      <w:r w:rsidR="00A21005" w:rsidRPr="00EF200E">
        <w:rPr>
          <w:rFonts w:cs="Times New Roman"/>
          <w:sz w:val="22"/>
          <w:szCs w:val="22"/>
        </w:rPr>
        <w:t>/akceptační protokol</w:t>
      </w:r>
      <w:r w:rsidR="002A659D" w:rsidRPr="00EF200E">
        <w:rPr>
          <w:rFonts w:cs="Times New Roman"/>
          <w:sz w:val="22"/>
          <w:szCs w:val="22"/>
        </w:rPr>
        <w:t>;</w:t>
      </w:r>
    </w:p>
    <w:p w14:paraId="2D9DE5E4" w14:textId="7DA69978" w:rsidR="002A659D" w:rsidRPr="00EF200E" w:rsidRDefault="002A659D" w:rsidP="00363386">
      <w:pPr>
        <w:pStyle w:val="ZkladntextIMP"/>
        <w:numPr>
          <w:ilvl w:val="0"/>
          <w:numId w:val="88"/>
        </w:numPr>
        <w:suppressAutoHyphens w:val="0"/>
        <w:spacing w:before="120" w:after="120" w:line="240" w:lineRule="auto"/>
        <w:ind w:left="851" w:hanging="284"/>
        <w:jc w:val="both"/>
        <w:rPr>
          <w:rFonts w:eastAsia="Calibri" w:cs="Times New Roman"/>
          <w:sz w:val="22"/>
          <w:szCs w:val="22"/>
        </w:rPr>
      </w:pPr>
      <w:r w:rsidRPr="00EF200E">
        <w:rPr>
          <w:rFonts w:cs="Times New Roman"/>
          <w:color w:val="000000"/>
          <w:sz w:val="22"/>
          <w:szCs w:val="22"/>
          <w:lang w:eastAsia="cs-CZ"/>
        </w:rPr>
        <w:t xml:space="preserve">změnový list bude zpracován dle příslušného vzoru </w:t>
      </w:r>
      <w:r w:rsidR="00333F2F" w:rsidRPr="00EF200E">
        <w:rPr>
          <w:rFonts w:cs="Times New Roman"/>
          <w:color w:val="000000"/>
          <w:sz w:val="22"/>
          <w:szCs w:val="22"/>
          <w:lang w:eastAsia="cs-CZ"/>
        </w:rPr>
        <w:t>O</w:t>
      </w:r>
      <w:r w:rsidRPr="00EF200E">
        <w:rPr>
          <w:rFonts w:cs="Times New Roman"/>
          <w:color w:val="000000"/>
          <w:sz w:val="22"/>
          <w:szCs w:val="22"/>
          <w:lang w:eastAsia="cs-CZ"/>
        </w:rPr>
        <w:t xml:space="preserve">bjednatele. Změnový list bude ze strany </w:t>
      </w:r>
      <w:r w:rsidR="00333F2F" w:rsidRPr="00EF200E">
        <w:rPr>
          <w:rFonts w:cs="Times New Roman"/>
          <w:color w:val="000000"/>
          <w:sz w:val="22"/>
          <w:szCs w:val="22"/>
          <w:lang w:eastAsia="cs-CZ"/>
        </w:rPr>
        <w:t>O</w:t>
      </w:r>
      <w:r w:rsidRPr="00EF200E">
        <w:rPr>
          <w:rFonts w:cs="Times New Roman"/>
          <w:color w:val="000000"/>
          <w:sz w:val="22"/>
          <w:szCs w:val="22"/>
          <w:lang w:eastAsia="cs-CZ"/>
        </w:rPr>
        <w:t xml:space="preserve">bjednatele podepsán osobou oprávněnou pro změny </w:t>
      </w:r>
      <w:r w:rsidR="000125C8" w:rsidRPr="00EF200E">
        <w:rPr>
          <w:rFonts w:cs="Times New Roman"/>
          <w:color w:val="000000"/>
          <w:sz w:val="22"/>
          <w:szCs w:val="22"/>
          <w:lang w:eastAsia="cs-CZ"/>
        </w:rPr>
        <w:t>D</w:t>
      </w:r>
      <w:r w:rsidRPr="00EF200E">
        <w:rPr>
          <w:rFonts w:cs="Times New Roman"/>
          <w:color w:val="000000"/>
          <w:sz w:val="22"/>
          <w:szCs w:val="22"/>
          <w:lang w:eastAsia="cs-CZ"/>
        </w:rPr>
        <w:t xml:space="preserve">íla uvedenou </w:t>
      </w:r>
      <w:r w:rsidR="00992B9F" w:rsidRPr="00EF200E">
        <w:rPr>
          <w:rFonts w:cs="Times New Roman"/>
          <w:color w:val="000000"/>
          <w:sz w:val="22"/>
          <w:szCs w:val="22"/>
          <w:lang w:eastAsia="cs-CZ"/>
        </w:rPr>
        <w:t>úvodu</w:t>
      </w:r>
      <w:r w:rsidRPr="00EF200E">
        <w:rPr>
          <w:rFonts w:cs="Times New Roman"/>
          <w:color w:val="000000"/>
          <w:sz w:val="22"/>
          <w:szCs w:val="22"/>
          <w:lang w:eastAsia="cs-CZ"/>
        </w:rPr>
        <w:t xml:space="preserve"> této</w:t>
      </w:r>
      <w:r w:rsidR="004F0E81" w:rsidRPr="00EF200E">
        <w:rPr>
          <w:rFonts w:cs="Times New Roman"/>
          <w:color w:val="000000"/>
          <w:sz w:val="22"/>
          <w:szCs w:val="22"/>
          <w:lang w:eastAsia="cs-CZ"/>
        </w:rPr>
        <w:t xml:space="preserve"> S</w:t>
      </w:r>
      <w:r w:rsidRPr="00EF200E">
        <w:rPr>
          <w:rFonts w:cs="Times New Roman"/>
          <w:color w:val="000000"/>
          <w:sz w:val="22"/>
          <w:szCs w:val="22"/>
          <w:lang w:eastAsia="cs-CZ"/>
        </w:rPr>
        <w:t>mlouvy.</w:t>
      </w:r>
    </w:p>
    <w:p w14:paraId="71E2C0C2" w14:textId="6606388D" w:rsidR="00C3241B" w:rsidRPr="00EF200E" w:rsidRDefault="00862E12" w:rsidP="00363386">
      <w:pPr>
        <w:widowControl w:val="0"/>
        <w:numPr>
          <w:ilvl w:val="0"/>
          <w:numId w:val="18"/>
        </w:numPr>
        <w:tabs>
          <w:tab w:val="clear" w:pos="360"/>
        </w:tabs>
        <w:spacing w:before="360" w:after="120"/>
        <w:ind w:left="567" w:hanging="567"/>
        <w:rPr>
          <w:b/>
          <w:sz w:val="22"/>
          <w:szCs w:val="22"/>
        </w:rPr>
      </w:pPr>
      <w:r w:rsidRPr="00EF200E">
        <w:rPr>
          <w:b/>
          <w:sz w:val="22"/>
          <w:szCs w:val="22"/>
        </w:rPr>
        <w:t>Platební podmínky</w:t>
      </w:r>
    </w:p>
    <w:p w14:paraId="2825F4C6" w14:textId="28A761FA"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Objednatel na Předmět Smlouvy neposkytuje zálohy.</w:t>
      </w:r>
    </w:p>
    <w:p w14:paraId="532C0A13" w14:textId="267C42FE"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Smluvní strany se dohodly na platbách formou bezhotovostního bankovního převodu na bankovní účty uvedené ve fakturách (daňových dokladech). Za správnost údajů o svém účtu odpovídá Zhotovitel. Bankovní účet Zhotovitele musí být zveřejněn správcem daně způsobem umožňujícím dálkový přístup, popř. Zhotovitel na vyzvání Objednatele doloží platnou smlouvu k bankovnímu účtu uvedenému na faktuře nebo jiným způsobem prokáže vlastnictví tohoto bankovního účtu.</w:t>
      </w:r>
    </w:p>
    <w:p w14:paraId="5B8B52F1" w14:textId="30FC9575"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lastRenderedPageBreak/>
        <w:t>Objednatel uhradí cenu za příslušné plnění Zhotovitele na základě faktur – daňových dokladů – vystavených následovně:</w:t>
      </w:r>
    </w:p>
    <w:p w14:paraId="26601B6B" w14:textId="0B192CE6" w:rsidR="00B81F2B"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Zhotovitel vystaví fakturu za dodávku BackOffice dle </w:t>
      </w:r>
      <w:r w:rsidR="007242B1" w:rsidRPr="00EF200E">
        <w:rPr>
          <w:rFonts w:cs="Times New Roman"/>
          <w:sz w:val="22"/>
          <w:szCs w:val="22"/>
        </w:rPr>
        <w:t xml:space="preserve">odst. </w:t>
      </w:r>
      <w:r w:rsidRPr="00EF200E">
        <w:rPr>
          <w:rFonts w:cs="Times New Roman"/>
          <w:sz w:val="22"/>
          <w:szCs w:val="22"/>
        </w:rPr>
        <w:t xml:space="preserve">5.1 písm. a) </w:t>
      </w:r>
      <w:r w:rsidR="00E04E47" w:rsidRPr="00EF200E">
        <w:rPr>
          <w:rFonts w:cs="Times New Roman"/>
          <w:sz w:val="22"/>
          <w:szCs w:val="22"/>
        </w:rPr>
        <w:t xml:space="preserve">této Smlouvy </w:t>
      </w:r>
      <w:r w:rsidRPr="00EF200E">
        <w:rPr>
          <w:rFonts w:cs="Times New Roman"/>
          <w:sz w:val="22"/>
          <w:szCs w:val="22"/>
        </w:rPr>
        <w:t>po řádném protokolárním předání funkčního BackOffice Objednateli, a to do 15 dnů ode dne uskutečnění zdanitelného plnění; tímto dnem je den převzetí BackOffice Objednatelem.</w:t>
      </w:r>
      <w:r w:rsidR="00B81F2B" w:rsidRPr="00EF200E">
        <w:rPr>
          <w:rFonts w:cs="Times New Roman"/>
          <w:sz w:val="22"/>
          <w:szCs w:val="22"/>
        </w:rPr>
        <w:t xml:space="preserve"> </w:t>
      </w:r>
    </w:p>
    <w:p w14:paraId="62CF4873" w14:textId="3973E32F" w:rsidR="00B81F2B"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 xml:space="preserve">Přílohou faktury bude </w:t>
      </w:r>
      <w:r w:rsidR="00F0129A" w:rsidRPr="00EF200E">
        <w:rPr>
          <w:rFonts w:cs="Times New Roman"/>
          <w:sz w:val="22"/>
          <w:szCs w:val="22"/>
        </w:rPr>
        <w:t>oboustranně podepsaný předávací protokol</w:t>
      </w:r>
      <w:r w:rsidRPr="00EF200E">
        <w:rPr>
          <w:rFonts w:cs="Times New Roman"/>
          <w:sz w:val="22"/>
          <w:szCs w:val="22"/>
        </w:rPr>
        <w:t>.</w:t>
      </w:r>
      <w:r w:rsidR="00F0129A" w:rsidRPr="00EF200E">
        <w:rPr>
          <w:rFonts w:cs="Times New Roman"/>
          <w:sz w:val="22"/>
          <w:szCs w:val="22"/>
        </w:rPr>
        <w:t xml:space="preserve"> </w:t>
      </w:r>
    </w:p>
    <w:p w14:paraId="0AF9D1CD" w14:textId="043D6A3B" w:rsidR="00112B91"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Z této faktury bude provedena 20% pozastávka, která bude uvolněna do 30 dnů od</w:t>
      </w:r>
      <w:r w:rsidR="00B01564" w:rsidRPr="00EF200E">
        <w:rPr>
          <w:rFonts w:cs="Times New Roman"/>
          <w:sz w:val="22"/>
          <w:szCs w:val="22"/>
        </w:rPr>
        <w:t xml:space="preserve"> protokolárního předání Backoffice a všech nainstalovaných vozidel a vypořádání všech vad </w:t>
      </w:r>
      <w:r w:rsidR="00741EDF">
        <w:rPr>
          <w:rFonts w:cs="Times New Roman"/>
          <w:sz w:val="22"/>
          <w:szCs w:val="22"/>
        </w:rPr>
        <w:br/>
      </w:r>
      <w:r w:rsidR="00B01564" w:rsidRPr="00EF200E">
        <w:rPr>
          <w:rFonts w:cs="Times New Roman"/>
          <w:sz w:val="22"/>
          <w:szCs w:val="22"/>
        </w:rPr>
        <w:t>a nedodělků</w:t>
      </w:r>
      <w:r w:rsidR="00EB3210">
        <w:rPr>
          <w:rFonts w:cs="Times New Roman"/>
          <w:sz w:val="22"/>
          <w:szCs w:val="22"/>
        </w:rPr>
        <w:t xml:space="preserve"> (tzn.</w:t>
      </w:r>
      <w:r w:rsidR="007D073D">
        <w:rPr>
          <w:rFonts w:cs="Times New Roman"/>
          <w:sz w:val="22"/>
          <w:szCs w:val="22"/>
        </w:rPr>
        <w:t xml:space="preserve"> Předání Systému jako celku</w:t>
      </w:r>
      <w:r w:rsidR="00E2599F">
        <w:rPr>
          <w:rFonts w:cs="Times New Roman"/>
          <w:sz w:val="22"/>
          <w:szCs w:val="22"/>
        </w:rPr>
        <w:t xml:space="preserve"> ve smyslu odst. 8.2. této Smlouvy)</w:t>
      </w:r>
      <w:r w:rsidRPr="00EF200E">
        <w:rPr>
          <w:rFonts w:cs="Times New Roman"/>
          <w:sz w:val="22"/>
          <w:szCs w:val="22"/>
        </w:rPr>
        <w:t>.</w:t>
      </w:r>
    </w:p>
    <w:p w14:paraId="48827E59" w14:textId="053285BC" w:rsidR="00B81F2B"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Zhotovitel vystaví souhrnnou fakturu za skutečný počet provedených dodávek včetně instalace zařízení a odinstalace ze </w:t>
      </w:r>
      <w:r w:rsidR="00393CDC">
        <w:rPr>
          <w:rFonts w:cs="Times New Roman"/>
          <w:sz w:val="22"/>
          <w:szCs w:val="22"/>
        </w:rPr>
        <w:t>S</w:t>
      </w:r>
      <w:r w:rsidRPr="00EF200E">
        <w:rPr>
          <w:rFonts w:cs="Times New Roman"/>
          <w:sz w:val="22"/>
          <w:szCs w:val="22"/>
        </w:rPr>
        <w:t xml:space="preserve">távající flotily dle </w:t>
      </w:r>
      <w:r w:rsidR="007242B1" w:rsidRPr="00EF200E">
        <w:rPr>
          <w:rFonts w:cs="Times New Roman"/>
          <w:sz w:val="22"/>
          <w:szCs w:val="22"/>
        </w:rPr>
        <w:t xml:space="preserve">odst. </w:t>
      </w:r>
      <w:r w:rsidRPr="00EF200E">
        <w:rPr>
          <w:rFonts w:cs="Times New Roman"/>
          <w:sz w:val="22"/>
          <w:szCs w:val="22"/>
        </w:rPr>
        <w:t xml:space="preserve">5.1 písm. b) </w:t>
      </w:r>
      <w:r w:rsidR="00E04E47" w:rsidRPr="00EF200E">
        <w:rPr>
          <w:rFonts w:cs="Times New Roman"/>
          <w:sz w:val="22"/>
          <w:szCs w:val="22"/>
        </w:rPr>
        <w:t xml:space="preserve">této Smlouvy </w:t>
      </w:r>
      <w:r w:rsidRPr="00EF200E">
        <w:rPr>
          <w:rFonts w:cs="Times New Roman"/>
          <w:sz w:val="22"/>
          <w:szCs w:val="22"/>
        </w:rPr>
        <w:t>za daný kalendářní měsíc, a to do 15 dnů ode dne uskutečnění zdanitelného plnění; tímto dnem je poslední den daného měsíce</w:t>
      </w:r>
      <w:r w:rsidR="00B81F2B" w:rsidRPr="00EF200E">
        <w:rPr>
          <w:rFonts w:cs="Times New Roman"/>
          <w:sz w:val="22"/>
          <w:szCs w:val="22"/>
        </w:rPr>
        <w:t>.</w:t>
      </w:r>
    </w:p>
    <w:p w14:paraId="3EBC45D4" w14:textId="02AB7CF7" w:rsidR="00B81F2B"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Přílohou faktury bude</w:t>
      </w:r>
      <w:r w:rsidR="00F0129A" w:rsidRPr="00EF200E">
        <w:rPr>
          <w:rFonts w:cs="Times New Roman"/>
          <w:sz w:val="22"/>
          <w:szCs w:val="22"/>
        </w:rPr>
        <w:t xml:space="preserve"> oboustranně podepsaný</w:t>
      </w:r>
      <w:r w:rsidRPr="00EF200E">
        <w:rPr>
          <w:rFonts w:cs="Times New Roman"/>
          <w:sz w:val="22"/>
          <w:szCs w:val="22"/>
        </w:rPr>
        <w:t xml:space="preserve"> seznam vozidel převzatý Objednatelem.</w:t>
      </w:r>
    </w:p>
    <w:p w14:paraId="2CF26EAE" w14:textId="33736C0B" w:rsidR="00112B91"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 xml:space="preserve">U každé takové faktury bude provedena 20% pozastávka, která bude uvolněna do 30 dnů od </w:t>
      </w:r>
      <w:r w:rsidR="005F4DC6" w:rsidRPr="00EF200E">
        <w:rPr>
          <w:rFonts w:cs="Times New Roman"/>
          <w:sz w:val="22"/>
          <w:szCs w:val="22"/>
        </w:rPr>
        <w:t xml:space="preserve">protokolárního předání Backoffice a všech nainstalovaných vozidel a vypořádání všech vad </w:t>
      </w:r>
      <w:r w:rsidR="00741EDF">
        <w:rPr>
          <w:rFonts w:cs="Times New Roman"/>
          <w:sz w:val="22"/>
          <w:szCs w:val="22"/>
        </w:rPr>
        <w:br/>
      </w:r>
      <w:r w:rsidR="005F4DC6" w:rsidRPr="00EF200E">
        <w:rPr>
          <w:rFonts w:cs="Times New Roman"/>
          <w:sz w:val="22"/>
          <w:szCs w:val="22"/>
        </w:rPr>
        <w:t>a nedodělků</w:t>
      </w:r>
      <w:r w:rsidR="004B7D41">
        <w:rPr>
          <w:rFonts w:cs="Times New Roman"/>
          <w:sz w:val="22"/>
          <w:szCs w:val="22"/>
        </w:rPr>
        <w:t xml:space="preserve"> (tzn. Předání Systému jako celku ve smyslu odst. 8.2. této Smlouvy)</w:t>
      </w:r>
      <w:r w:rsidRPr="00EF200E">
        <w:rPr>
          <w:rFonts w:cs="Times New Roman"/>
          <w:sz w:val="22"/>
          <w:szCs w:val="22"/>
        </w:rPr>
        <w:t>.</w:t>
      </w:r>
    </w:p>
    <w:p w14:paraId="7AA77B66" w14:textId="60E4329D" w:rsidR="00B81F2B"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Školení dle</w:t>
      </w:r>
      <w:r w:rsidR="007242B1" w:rsidRPr="00EF200E">
        <w:rPr>
          <w:rFonts w:cs="Times New Roman"/>
          <w:sz w:val="22"/>
          <w:szCs w:val="22"/>
        </w:rPr>
        <w:t xml:space="preserve"> odst. </w:t>
      </w:r>
      <w:r w:rsidRPr="00EF200E">
        <w:rPr>
          <w:rFonts w:cs="Times New Roman"/>
          <w:sz w:val="22"/>
          <w:szCs w:val="22"/>
        </w:rPr>
        <w:t xml:space="preserve">5.1 písm. c) </w:t>
      </w:r>
      <w:r w:rsidR="00E04E47" w:rsidRPr="00EF200E">
        <w:rPr>
          <w:rFonts w:cs="Times New Roman"/>
          <w:sz w:val="22"/>
          <w:szCs w:val="22"/>
        </w:rPr>
        <w:t xml:space="preserve">této Smlouvy </w:t>
      </w:r>
      <w:r w:rsidRPr="00EF200E">
        <w:rPr>
          <w:rFonts w:cs="Times New Roman"/>
          <w:sz w:val="22"/>
          <w:szCs w:val="22"/>
        </w:rPr>
        <w:t>bude fakturováno do 15 dnů ode dne uskutečnění zdanitelného plnění; tímto dnem je den poskytnutí školení.</w:t>
      </w:r>
    </w:p>
    <w:p w14:paraId="6B8CCE71" w14:textId="446B7E35" w:rsidR="00112B91"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Přílohou faktury bude seznam proškolených pracovníků včetně uvedení jejich útvarů.</w:t>
      </w:r>
    </w:p>
    <w:p w14:paraId="13D8BEF6" w14:textId="30D293B7" w:rsidR="00112B91"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Cena za poskytování Provozní služby (SLA) dle </w:t>
      </w:r>
      <w:r w:rsidR="007242B1" w:rsidRPr="00EF200E">
        <w:rPr>
          <w:rFonts w:cs="Times New Roman"/>
          <w:sz w:val="22"/>
          <w:szCs w:val="22"/>
        </w:rPr>
        <w:t>odst.</w:t>
      </w:r>
      <w:r w:rsidR="007242B1" w:rsidRPr="00EF200E" w:rsidDel="007242B1">
        <w:rPr>
          <w:rFonts w:cs="Times New Roman"/>
          <w:sz w:val="22"/>
          <w:szCs w:val="22"/>
        </w:rPr>
        <w:t xml:space="preserve"> </w:t>
      </w:r>
      <w:r w:rsidRPr="00EF200E">
        <w:rPr>
          <w:rFonts w:cs="Times New Roman"/>
          <w:sz w:val="22"/>
          <w:szCs w:val="22"/>
        </w:rPr>
        <w:t xml:space="preserve"> 5.1 písm. d) </w:t>
      </w:r>
      <w:r w:rsidR="00E04E47" w:rsidRPr="00EF200E">
        <w:rPr>
          <w:rFonts w:cs="Times New Roman"/>
          <w:sz w:val="22"/>
          <w:szCs w:val="22"/>
        </w:rPr>
        <w:t xml:space="preserve">této Smlouvy </w:t>
      </w:r>
      <w:r w:rsidRPr="00EF200E">
        <w:rPr>
          <w:rFonts w:cs="Times New Roman"/>
          <w:sz w:val="22"/>
          <w:szCs w:val="22"/>
        </w:rPr>
        <w:t>bude fakturována měsíčně, a to do 15 dnů ode dne uskutečnění zdanitelného plnění; tímto dnem je poslední den příslušného měsíce.</w:t>
      </w:r>
    </w:p>
    <w:p w14:paraId="46666455" w14:textId="3591E6AF" w:rsidR="00E916CE"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Dodatečné dodávky zařízení včetně jejich </w:t>
      </w:r>
      <w:proofErr w:type="spellStart"/>
      <w:r w:rsidRPr="00EF200E">
        <w:rPr>
          <w:rFonts w:cs="Times New Roman"/>
          <w:sz w:val="22"/>
          <w:szCs w:val="22"/>
        </w:rPr>
        <w:t>doinstalace</w:t>
      </w:r>
      <w:proofErr w:type="spellEnd"/>
      <w:r w:rsidRPr="00EF200E">
        <w:rPr>
          <w:rFonts w:cs="Times New Roman"/>
          <w:sz w:val="22"/>
          <w:szCs w:val="22"/>
        </w:rPr>
        <w:t xml:space="preserve"> a odinstalace stávajících zařízení dle </w:t>
      </w:r>
      <w:r w:rsidR="007242B1" w:rsidRPr="00EF200E">
        <w:rPr>
          <w:rFonts w:cs="Times New Roman"/>
          <w:sz w:val="22"/>
          <w:szCs w:val="22"/>
        </w:rPr>
        <w:t>odst.</w:t>
      </w:r>
      <w:r w:rsidRPr="00EF200E">
        <w:rPr>
          <w:rFonts w:cs="Times New Roman"/>
          <w:sz w:val="22"/>
          <w:szCs w:val="22"/>
        </w:rPr>
        <w:t xml:space="preserve"> 5.1 písm. e) </w:t>
      </w:r>
      <w:r w:rsidR="00E04E47" w:rsidRPr="00EF200E">
        <w:rPr>
          <w:rFonts w:cs="Times New Roman"/>
          <w:sz w:val="22"/>
          <w:szCs w:val="22"/>
        </w:rPr>
        <w:t xml:space="preserve">této Smlouvy </w:t>
      </w:r>
      <w:r w:rsidRPr="00EF200E">
        <w:rPr>
          <w:rFonts w:cs="Times New Roman"/>
          <w:sz w:val="22"/>
          <w:szCs w:val="22"/>
        </w:rPr>
        <w:t>budou fakturovány souhrnným daňovým dokladem do 15 dnů ode dne uskutečnění zdanitelného plnění; tímto dnem je poslední den daného měsíce.</w:t>
      </w:r>
    </w:p>
    <w:p w14:paraId="05C4C649" w14:textId="77777777" w:rsidR="00E916CE"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Přílohou faktury bude seznam vozidel převzatý Objednatelem.</w:t>
      </w:r>
    </w:p>
    <w:p w14:paraId="360F8AF7" w14:textId="0F8A3728" w:rsidR="00112B91"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Mimozáruční a pozáruční servis dle </w:t>
      </w:r>
      <w:r w:rsidR="007242B1" w:rsidRPr="00EF200E">
        <w:rPr>
          <w:rFonts w:cs="Times New Roman"/>
          <w:sz w:val="22"/>
          <w:szCs w:val="22"/>
        </w:rPr>
        <w:t>odst.</w:t>
      </w:r>
      <w:r w:rsidRPr="00EF200E">
        <w:rPr>
          <w:rFonts w:cs="Times New Roman"/>
          <w:sz w:val="22"/>
          <w:szCs w:val="22"/>
        </w:rPr>
        <w:t xml:space="preserve"> 5.1 písm. f) </w:t>
      </w:r>
      <w:r w:rsidR="00E04E47" w:rsidRPr="00EF200E">
        <w:rPr>
          <w:rFonts w:cs="Times New Roman"/>
          <w:sz w:val="22"/>
          <w:szCs w:val="22"/>
        </w:rPr>
        <w:t xml:space="preserve">této Smlouvy </w:t>
      </w:r>
      <w:r w:rsidRPr="00EF200E">
        <w:rPr>
          <w:rFonts w:cs="Times New Roman"/>
          <w:sz w:val="22"/>
          <w:szCs w:val="22"/>
        </w:rPr>
        <w:t>bude fakturován do 15 dnů ode dne jeho poskytnutí, který je zároveň dnem uskutečnění zdanitelného plnění.</w:t>
      </w:r>
    </w:p>
    <w:p w14:paraId="79A3B84B" w14:textId="1A4B22F7" w:rsidR="002559BD"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Cena za poskytování Služeb rozvoje </w:t>
      </w:r>
      <w:r w:rsidR="008362B2" w:rsidRPr="00EF200E">
        <w:rPr>
          <w:rFonts w:cs="Times New Roman"/>
          <w:sz w:val="22"/>
          <w:szCs w:val="22"/>
        </w:rPr>
        <w:t xml:space="preserve">dle odst. 5.1 písm. g) </w:t>
      </w:r>
      <w:r w:rsidR="00E04E47" w:rsidRPr="00EF200E">
        <w:rPr>
          <w:rFonts w:cs="Times New Roman"/>
          <w:sz w:val="22"/>
          <w:szCs w:val="22"/>
        </w:rPr>
        <w:t xml:space="preserve">této Smlouvy </w:t>
      </w:r>
      <w:r w:rsidRPr="00EF200E">
        <w:rPr>
          <w:rFonts w:cs="Times New Roman"/>
          <w:sz w:val="22"/>
          <w:szCs w:val="22"/>
        </w:rPr>
        <w:t>bude uhrazena po jejich poskytnutí, na základě faktury vystavené do 15 dnů ode dne uskutečnění zdanitelného plnění; tímto dnem je den poskytnutí služby rozvoje.</w:t>
      </w:r>
    </w:p>
    <w:p w14:paraId="0D52F6E2" w14:textId="289F12DF" w:rsidR="00112B91"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Přílohou faktury bude oboustranně podepsaný akceptační protokol.</w:t>
      </w:r>
    </w:p>
    <w:p w14:paraId="42D5E4B6" w14:textId="7971EE21"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Vícepráce dle</w:t>
      </w:r>
      <w:r w:rsidR="008F78F8" w:rsidRPr="00EF200E">
        <w:rPr>
          <w:sz w:val="22"/>
          <w:szCs w:val="22"/>
        </w:rPr>
        <w:t xml:space="preserve"> odst.</w:t>
      </w:r>
      <w:r w:rsidR="008F78F8" w:rsidRPr="00EF200E" w:rsidDel="007242B1">
        <w:rPr>
          <w:sz w:val="22"/>
          <w:szCs w:val="22"/>
        </w:rPr>
        <w:t xml:space="preserve"> </w:t>
      </w:r>
      <w:r w:rsidRPr="00EF200E">
        <w:rPr>
          <w:sz w:val="22"/>
          <w:szCs w:val="22"/>
        </w:rPr>
        <w:t>5.4</w:t>
      </w:r>
      <w:r w:rsidR="0067452C">
        <w:rPr>
          <w:sz w:val="22"/>
          <w:szCs w:val="22"/>
        </w:rPr>
        <w:t xml:space="preserve"> nebo 5.5.</w:t>
      </w:r>
      <w:r w:rsidR="0075171C" w:rsidRPr="00EF200E">
        <w:rPr>
          <w:sz w:val="22"/>
          <w:szCs w:val="22"/>
        </w:rPr>
        <w:t xml:space="preserve"> této Smlouvy</w:t>
      </w:r>
      <w:r w:rsidRPr="00EF200E">
        <w:rPr>
          <w:sz w:val="22"/>
          <w:szCs w:val="22"/>
        </w:rPr>
        <w:t xml:space="preserve"> budou fakturovány po odsouhlasení Změnového listu (osobou oprávněnou za Objednatele), uzavření příslušného dodatku ke Smlouvě a po jejich provedení.</w:t>
      </w:r>
      <w:r w:rsidRPr="00EF200E">
        <w:rPr>
          <w:sz w:val="22"/>
          <w:szCs w:val="22"/>
        </w:rPr>
        <w:br/>
        <w:t>Objednatel uhradí cenu víceprací na základě faktury (daňového dokladu) vystavené Zhotovitelem do 15 dnů ode dne uskutečnění zdanitelného plnění; tímto dnem je den převzetí prací (víceprací) potvrzený oběma smluvními stranami Protokolem o předání a převzetí prací (víceprací).</w:t>
      </w:r>
      <w:r w:rsidRPr="00EF200E">
        <w:rPr>
          <w:sz w:val="22"/>
          <w:szCs w:val="22"/>
        </w:rPr>
        <w:br/>
        <w:t xml:space="preserve">Nedílnou součástí faktury bude kopie Soupisu provedených prací a kopie Protokolu o předání </w:t>
      </w:r>
      <w:r w:rsidR="00741EDF">
        <w:rPr>
          <w:sz w:val="22"/>
          <w:szCs w:val="22"/>
        </w:rPr>
        <w:br/>
      </w:r>
      <w:r w:rsidRPr="00EF200E">
        <w:rPr>
          <w:sz w:val="22"/>
          <w:szCs w:val="22"/>
        </w:rPr>
        <w:t>a převzetí prací (víceprací), obě potvrzené oběma smluvními stranami dle vzoru Objednatele.</w:t>
      </w:r>
    </w:p>
    <w:p w14:paraId="22B40531" w14:textId="009CE95E"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Faktury jsou splatné do 30 kalendářních dnů ode dne jejich doručení Objednateli.</w:t>
      </w:r>
    </w:p>
    <w:p w14:paraId="6F37F1EE" w14:textId="30E53C99"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Faktura bude vystavena ve formátu PDF a zaslána elektronicky na adresu: elektronicka.fakturace@dpo.cz.</w:t>
      </w:r>
      <w:r w:rsidRPr="00EF200E">
        <w:rPr>
          <w:sz w:val="22"/>
          <w:szCs w:val="22"/>
        </w:rPr>
        <w:br/>
        <w:t xml:space="preserve">Objednatel zpracovává faktury výhradně elektronicky ve formátu PDF. Z důvodu správného </w:t>
      </w:r>
      <w:r w:rsidRPr="00EF200E">
        <w:rPr>
          <w:sz w:val="22"/>
          <w:szCs w:val="22"/>
        </w:rPr>
        <w:lastRenderedPageBreak/>
        <w:t>přenosu je nutné, aby byla každá faktura zaslána</w:t>
      </w:r>
      <w:r w:rsidR="00E03861" w:rsidRPr="00EF200E">
        <w:rPr>
          <w:sz w:val="22"/>
          <w:szCs w:val="22"/>
        </w:rPr>
        <w:t xml:space="preserve"> samostatně, tj. jeden e-mail rovná se</w:t>
      </w:r>
      <w:r w:rsidRPr="00EF200E">
        <w:rPr>
          <w:sz w:val="22"/>
          <w:szCs w:val="22"/>
        </w:rPr>
        <w:t xml:space="preserve"> jedna faktura (PDF) včetně všech příloh vztahujících se k dané faktuře. Faktury v jiném formátu než PDF nebo zaslané hromadně v jednom e-mailu nebudou Objednatelem akceptovány.</w:t>
      </w:r>
    </w:p>
    <w:p w14:paraId="50491C17" w14:textId="2BB20EA4"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Zhotovitel nebude na fakturách (daňových dokladech) uvádět informace o pozastávkách (zejména jejich vyčíslení).</w:t>
      </w:r>
    </w:p>
    <w:p w14:paraId="1FC77619" w14:textId="23256824"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Zhotovitel uvede na faktuře číslo Smlouvy Objednatele.</w:t>
      </w:r>
    </w:p>
    <w:p w14:paraId="420A6B75" w14:textId="4A9663FD"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Všechny faktury včetně příloh budou vystaveny v českém jazyce a budou splňovat veškeré náležitosti daňového dokladu dle zákona č. 235/2004 Sb., o dani z přidané hodnoty, a účetního dokladu dle zákona č. 563/1991 Sb., o účetnictví, oba ve znění pozdějších předpisů.</w:t>
      </w:r>
    </w:p>
    <w:p w14:paraId="24C94132" w14:textId="35ACBA1F"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Neobsahuje-li faktura stanovené náležitosti nebo přílohy, nebo obsahuje-li nesprávné údaje dle této Smlouvy, je Objednatel oprávněn ji ve lhůtě její splatnosti vrátit Zhotoviteli.</w:t>
      </w:r>
      <w:r w:rsidRPr="00EF200E">
        <w:rPr>
          <w:sz w:val="22"/>
          <w:szCs w:val="22"/>
        </w:rPr>
        <w:br/>
        <w:t>V takovém případě se běh lhůty splatnosti přeruší a nová lhůta počne běžet ode dne doručení opravené faktury.</w:t>
      </w:r>
    </w:p>
    <w:p w14:paraId="57D6DEE6" w14:textId="71F9D799"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 xml:space="preserve">Překročí-li fakturovaná částka dvojnásobek částky stanovené zákonem o omezení plateb </w:t>
      </w:r>
      <w:r w:rsidR="00741EDF">
        <w:rPr>
          <w:sz w:val="22"/>
          <w:szCs w:val="22"/>
        </w:rPr>
        <w:br/>
      </w:r>
      <w:r w:rsidRPr="00EF200E">
        <w:rPr>
          <w:sz w:val="22"/>
          <w:szCs w:val="22"/>
        </w:rPr>
        <w:t xml:space="preserve">v hotovosti, přičemž vzniká povinnost bezhotovostní úhrady, musí být bankovní účet Zhotovitele zveřejněn správcem daně způsobem umožňujícím dálkový přístup. Zhotovitel je povinen požádat o zaevidování i nově zřízeného bankovního účtu podle § 96 </w:t>
      </w:r>
      <w:r w:rsidR="0067452C" w:rsidRPr="00EF200E">
        <w:rPr>
          <w:sz w:val="22"/>
          <w:szCs w:val="22"/>
        </w:rPr>
        <w:t xml:space="preserve">zákona č. 235/2004 Sb., o dani </w:t>
      </w:r>
      <w:r w:rsidR="00741EDF">
        <w:rPr>
          <w:sz w:val="22"/>
          <w:szCs w:val="22"/>
        </w:rPr>
        <w:br/>
      </w:r>
      <w:r w:rsidR="0067452C" w:rsidRPr="00EF200E">
        <w:rPr>
          <w:sz w:val="22"/>
          <w:szCs w:val="22"/>
        </w:rPr>
        <w:t xml:space="preserve">z přidané hodnoty, ve znění pozdějších předpisů </w:t>
      </w:r>
      <w:r w:rsidR="0067452C">
        <w:rPr>
          <w:sz w:val="22"/>
          <w:szCs w:val="22"/>
        </w:rPr>
        <w:t>(dále jen „</w:t>
      </w:r>
      <w:r w:rsidR="0067452C" w:rsidRPr="00363386">
        <w:rPr>
          <w:b/>
          <w:bCs/>
          <w:sz w:val="22"/>
          <w:szCs w:val="22"/>
        </w:rPr>
        <w:t>ZDPH</w:t>
      </w:r>
      <w:r w:rsidR="0067452C">
        <w:rPr>
          <w:sz w:val="22"/>
          <w:szCs w:val="22"/>
        </w:rPr>
        <w:t>“)</w:t>
      </w:r>
      <w:r w:rsidRPr="00EF200E">
        <w:rPr>
          <w:sz w:val="22"/>
          <w:szCs w:val="22"/>
        </w:rPr>
        <w:t>. Pokud účet nebude takto zveřejněn, je Objednatel oprávněn uhradit Zhotoviteli částku bez DPH a DPH odvést přímo správci daně.</w:t>
      </w:r>
    </w:p>
    <w:p w14:paraId="65FB3CA2" w14:textId="05F9FD93" w:rsidR="00AB1128" w:rsidRPr="00EF200E" w:rsidRDefault="00AB1128" w:rsidP="00363386">
      <w:pPr>
        <w:pStyle w:val="Odstavecseseznamem"/>
        <w:numPr>
          <w:ilvl w:val="1"/>
          <w:numId w:val="18"/>
        </w:numPr>
        <w:tabs>
          <w:tab w:val="clear" w:pos="574"/>
        </w:tabs>
        <w:spacing w:before="120" w:after="120"/>
        <w:ind w:right="21" w:hanging="574"/>
        <w:jc w:val="both"/>
        <w:rPr>
          <w:sz w:val="22"/>
          <w:szCs w:val="22"/>
        </w:rPr>
      </w:pPr>
      <w:r w:rsidRPr="00EF200E">
        <w:rPr>
          <w:sz w:val="22"/>
          <w:szCs w:val="22"/>
        </w:rPr>
        <w:t xml:space="preserve">Zhotovitel prohlašuje, že ke dni podpisu této </w:t>
      </w:r>
      <w:r w:rsidR="004F0E81" w:rsidRPr="00EF200E">
        <w:rPr>
          <w:sz w:val="22"/>
          <w:szCs w:val="22"/>
        </w:rPr>
        <w:t>S</w:t>
      </w:r>
      <w:r w:rsidRPr="00EF200E">
        <w:rPr>
          <w:sz w:val="22"/>
          <w:szCs w:val="22"/>
        </w:rPr>
        <w:t xml:space="preserve">mlouvy není veden jako nespolehlivý plátce DPH ani jako nespolehlivá osoba ve smyslu § 106a a násl. </w:t>
      </w:r>
      <w:r w:rsidR="0067452C">
        <w:rPr>
          <w:sz w:val="22"/>
          <w:szCs w:val="22"/>
        </w:rPr>
        <w:t>ZDPH</w:t>
      </w:r>
      <w:r w:rsidRPr="00EF200E">
        <w:rPr>
          <w:sz w:val="22"/>
          <w:szCs w:val="22"/>
        </w:rPr>
        <w:t xml:space="preserve">. Zhotovitel se zavazuje po celou dobu trvání smluvního vztahu informovat Objednatele bez zbytečného odkladu o jakékoli změně svého daňového statusu, zejména o tom, že byl označen jako nespolehlivý plátce nebo nespolehlivá osoba. V případě, že Zhotovitel bude označen za nespolehlivého plátce nebo osobu, je Objednatel oprávněn uhradit DPH přímo příslušnému správci daně dle § 109a </w:t>
      </w:r>
      <w:r w:rsidR="0067452C">
        <w:rPr>
          <w:sz w:val="22"/>
          <w:szCs w:val="22"/>
        </w:rPr>
        <w:t>ZDPH</w:t>
      </w:r>
      <w:r w:rsidRPr="00EF200E">
        <w:rPr>
          <w:sz w:val="22"/>
          <w:szCs w:val="22"/>
        </w:rPr>
        <w:t>. Zhotovitel bere na vědomí, že v případě porušení výše uvedených povinností odpovídá Objednateli za škodu vzniklou v důsledku ručení za neodvedenou daň.</w:t>
      </w:r>
    </w:p>
    <w:p w14:paraId="7251F7B4" w14:textId="77777777" w:rsidR="00AB1128" w:rsidRDefault="00AB1128" w:rsidP="00EF200E">
      <w:pPr>
        <w:pStyle w:val="Odstavecseseznamem"/>
        <w:numPr>
          <w:ilvl w:val="1"/>
          <w:numId w:val="18"/>
        </w:numPr>
        <w:tabs>
          <w:tab w:val="clear" w:pos="574"/>
        </w:tabs>
        <w:spacing w:before="120" w:after="120"/>
        <w:ind w:right="21" w:hanging="574"/>
        <w:jc w:val="both"/>
        <w:rPr>
          <w:sz w:val="22"/>
          <w:szCs w:val="22"/>
        </w:rPr>
      </w:pPr>
      <w:r w:rsidRPr="00EF200E">
        <w:rPr>
          <w:sz w:val="22"/>
          <w:szCs w:val="22"/>
        </w:rPr>
        <w:t>Na Předmět Smlouvy Objednatel předpokládá čerpání dotace z prostředků EU. Název a číslo dotovaného projektu bude na fakturu doplněno na základě předešlé komunikace zástupce Zhotovitele se zástupcem Objednatele. Název a číslo dotovaného projektu je Zhotovitel povinen uvádět na všech fakturách.</w:t>
      </w:r>
    </w:p>
    <w:p w14:paraId="4CBBDC99" w14:textId="59402493" w:rsidR="00A41F24" w:rsidRPr="00EF200E" w:rsidRDefault="00A41F24" w:rsidP="00363386">
      <w:pPr>
        <w:widowControl w:val="0"/>
        <w:numPr>
          <w:ilvl w:val="0"/>
          <w:numId w:val="18"/>
        </w:numPr>
        <w:tabs>
          <w:tab w:val="left" w:pos="0"/>
        </w:tabs>
        <w:spacing w:before="360" w:after="120"/>
        <w:ind w:left="357" w:hanging="357"/>
        <w:rPr>
          <w:b/>
          <w:sz w:val="22"/>
          <w:szCs w:val="22"/>
        </w:rPr>
      </w:pPr>
      <w:r w:rsidRPr="00EF200E">
        <w:rPr>
          <w:b/>
          <w:sz w:val="22"/>
          <w:szCs w:val="22"/>
        </w:rPr>
        <w:t xml:space="preserve">Způsob provádění </w:t>
      </w:r>
      <w:r w:rsidR="00F64F00" w:rsidRPr="00EF200E">
        <w:rPr>
          <w:b/>
          <w:sz w:val="22"/>
          <w:szCs w:val="22"/>
        </w:rPr>
        <w:t xml:space="preserve">Předmětu </w:t>
      </w:r>
      <w:r w:rsidR="006830F9" w:rsidRPr="00EF200E">
        <w:rPr>
          <w:b/>
          <w:sz w:val="22"/>
          <w:szCs w:val="22"/>
        </w:rPr>
        <w:t>Smlouvy</w:t>
      </w:r>
    </w:p>
    <w:p w14:paraId="5B360C0B" w14:textId="3562602F" w:rsidR="00A41F24" w:rsidRPr="00EF200E" w:rsidRDefault="00D16678"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Zavedení </w:t>
      </w:r>
      <w:r w:rsidR="00A41F24" w:rsidRPr="00EF200E">
        <w:rPr>
          <w:sz w:val="22"/>
          <w:szCs w:val="22"/>
        </w:rPr>
        <w:t xml:space="preserve">Systému bude </w:t>
      </w:r>
      <w:r w:rsidR="002752CD" w:rsidRPr="00EF200E">
        <w:rPr>
          <w:sz w:val="22"/>
          <w:szCs w:val="22"/>
        </w:rPr>
        <w:t>Z</w:t>
      </w:r>
      <w:r w:rsidR="00A41F24" w:rsidRPr="00EF200E">
        <w:rPr>
          <w:sz w:val="22"/>
          <w:szCs w:val="22"/>
        </w:rPr>
        <w:t>hotovitelem proveden</w:t>
      </w:r>
      <w:r w:rsidRPr="00EF200E">
        <w:rPr>
          <w:sz w:val="22"/>
          <w:szCs w:val="22"/>
        </w:rPr>
        <w:t>o</w:t>
      </w:r>
      <w:r w:rsidR="00A41F24" w:rsidRPr="00EF200E">
        <w:rPr>
          <w:sz w:val="22"/>
          <w:szCs w:val="22"/>
        </w:rPr>
        <w:t xml:space="preserve"> tak, aby </w:t>
      </w:r>
      <w:r w:rsidR="004D2096" w:rsidRPr="00EF200E">
        <w:rPr>
          <w:sz w:val="22"/>
          <w:szCs w:val="22"/>
        </w:rPr>
        <w:t>každ</w:t>
      </w:r>
      <w:r w:rsidR="002752CD" w:rsidRPr="00EF200E">
        <w:rPr>
          <w:sz w:val="22"/>
          <w:szCs w:val="22"/>
        </w:rPr>
        <w:t>é</w:t>
      </w:r>
      <w:r w:rsidR="004D2096" w:rsidRPr="00EF200E">
        <w:rPr>
          <w:sz w:val="22"/>
          <w:szCs w:val="22"/>
        </w:rPr>
        <w:t xml:space="preserve"> jednotliv</w:t>
      </w:r>
      <w:r w:rsidR="002752CD" w:rsidRPr="00EF200E">
        <w:rPr>
          <w:sz w:val="22"/>
          <w:szCs w:val="22"/>
        </w:rPr>
        <w:t>é</w:t>
      </w:r>
      <w:r w:rsidR="004D2096" w:rsidRPr="00EF200E">
        <w:rPr>
          <w:sz w:val="22"/>
          <w:szCs w:val="22"/>
        </w:rPr>
        <w:t xml:space="preserve"> instalovan</w:t>
      </w:r>
      <w:r w:rsidR="002752CD" w:rsidRPr="00EF200E">
        <w:rPr>
          <w:sz w:val="22"/>
          <w:szCs w:val="22"/>
        </w:rPr>
        <w:t>é</w:t>
      </w:r>
      <w:r w:rsidR="004D2096" w:rsidRPr="00EF200E">
        <w:rPr>
          <w:sz w:val="22"/>
          <w:szCs w:val="22"/>
        </w:rPr>
        <w:t xml:space="preserve"> </w:t>
      </w:r>
      <w:r w:rsidR="005E11E6" w:rsidRPr="00EF200E">
        <w:rPr>
          <w:sz w:val="22"/>
          <w:szCs w:val="22"/>
        </w:rPr>
        <w:br/>
      </w:r>
      <w:r w:rsidR="00F5777C" w:rsidRPr="00EF200E">
        <w:rPr>
          <w:sz w:val="22"/>
          <w:szCs w:val="22"/>
        </w:rPr>
        <w:t>a zprovozněn</w:t>
      </w:r>
      <w:r w:rsidR="002752CD" w:rsidRPr="00EF200E">
        <w:rPr>
          <w:sz w:val="22"/>
          <w:szCs w:val="22"/>
        </w:rPr>
        <w:t>é Zařízení v jednotlivých vozidlech</w:t>
      </w:r>
      <w:r w:rsidR="00864F3B" w:rsidRPr="00EF200E">
        <w:rPr>
          <w:sz w:val="22"/>
          <w:szCs w:val="22"/>
        </w:rPr>
        <w:t xml:space="preserve"> </w:t>
      </w:r>
      <w:r w:rsidR="00A41F24" w:rsidRPr="00EF200E">
        <w:rPr>
          <w:sz w:val="22"/>
          <w:szCs w:val="22"/>
        </w:rPr>
        <w:t>dosahoval</w:t>
      </w:r>
      <w:r w:rsidR="002752CD" w:rsidRPr="00EF200E">
        <w:rPr>
          <w:sz w:val="22"/>
          <w:szCs w:val="22"/>
        </w:rPr>
        <w:t>o</w:t>
      </w:r>
      <w:r w:rsidR="00347085" w:rsidRPr="00EF200E">
        <w:rPr>
          <w:sz w:val="22"/>
          <w:szCs w:val="22"/>
        </w:rPr>
        <w:t xml:space="preserve"> v okamžiku převzetí formou podpisu </w:t>
      </w:r>
      <w:r w:rsidR="00033DC3" w:rsidRPr="00EF200E">
        <w:rPr>
          <w:sz w:val="22"/>
          <w:szCs w:val="22"/>
        </w:rPr>
        <w:t>a</w:t>
      </w:r>
      <w:r w:rsidR="00347085" w:rsidRPr="00EF200E">
        <w:rPr>
          <w:sz w:val="22"/>
          <w:szCs w:val="22"/>
        </w:rPr>
        <w:t>kceptačního protokolu</w:t>
      </w:r>
      <w:r w:rsidR="00A41F24" w:rsidRPr="00EF200E">
        <w:rPr>
          <w:sz w:val="22"/>
          <w:szCs w:val="22"/>
        </w:rPr>
        <w:t xml:space="preserve"> </w:t>
      </w:r>
      <w:r w:rsidR="00347085" w:rsidRPr="00EF200E">
        <w:rPr>
          <w:sz w:val="22"/>
          <w:szCs w:val="22"/>
        </w:rPr>
        <w:t xml:space="preserve">a následně </w:t>
      </w:r>
      <w:r w:rsidR="00763436" w:rsidRPr="00EF200E">
        <w:rPr>
          <w:sz w:val="22"/>
          <w:szCs w:val="22"/>
        </w:rPr>
        <w:t>po dobu trvání</w:t>
      </w:r>
      <w:r w:rsidR="00347085" w:rsidRPr="00EF200E">
        <w:rPr>
          <w:sz w:val="22"/>
          <w:szCs w:val="22"/>
        </w:rPr>
        <w:t xml:space="preserve"> této Smlouvy až do okamžiku</w:t>
      </w:r>
      <w:r w:rsidR="00947131" w:rsidRPr="00EF200E">
        <w:rPr>
          <w:sz w:val="22"/>
          <w:szCs w:val="22"/>
        </w:rPr>
        <w:t xml:space="preserve"> uplynutí doby</w:t>
      </w:r>
      <w:r w:rsidR="00347085" w:rsidRPr="00EF200E">
        <w:rPr>
          <w:sz w:val="22"/>
          <w:szCs w:val="22"/>
        </w:rPr>
        <w:t xml:space="preserve"> Garantované životnosti </w:t>
      </w:r>
      <w:r w:rsidR="00A41F24" w:rsidRPr="00EF200E">
        <w:rPr>
          <w:sz w:val="22"/>
          <w:szCs w:val="22"/>
        </w:rPr>
        <w:t>parametrů stanovených</w:t>
      </w:r>
      <w:r w:rsidR="004D2096" w:rsidRPr="00EF200E">
        <w:rPr>
          <w:sz w:val="22"/>
          <w:szCs w:val="22"/>
        </w:rPr>
        <w:t xml:space="preserve"> v této </w:t>
      </w:r>
      <w:r w:rsidR="00864F3B" w:rsidRPr="00EF200E">
        <w:rPr>
          <w:sz w:val="22"/>
          <w:szCs w:val="22"/>
        </w:rPr>
        <w:t>S</w:t>
      </w:r>
      <w:r w:rsidR="004D2096" w:rsidRPr="00EF200E">
        <w:rPr>
          <w:sz w:val="22"/>
          <w:szCs w:val="22"/>
        </w:rPr>
        <w:t xml:space="preserve">mlouvě. V případě, že </w:t>
      </w:r>
      <w:r w:rsidR="00347085" w:rsidRPr="00EF200E">
        <w:rPr>
          <w:sz w:val="22"/>
          <w:szCs w:val="22"/>
        </w:rPr>
        <w:t xml:space="preserve">toto nebude Zhotovitelem zajištěno, je Zhotovitel povinen </w:t>
      </w:r>
      <w:r w:rsidR="004D2096" w:rsidRPr="00EF200E">
        <w:rPr>
          <w:sz w:val="22"/>
          <w:szCs w:val="22"/>
        </w:rPr>
        <w:t xml:space="preserve">provést </w:t>
      </w:r>
      <w:r w:rsidR="00347085" w:rsidRPr="00EF200E">
        <w:rPr>
          <w:sz w:val="22"/>
          <w:szCs w:val="22"/>
        </w:rPr>
        <w:t xml:space="preserve">na své náklady </w:t>
      </w:r>
      <w:r w:rsidR="004D2096" w:rsidRPr="00EF200E">
        <w:rPr>
          <w:sz w:val="22"/>
          <w:szCs w:val="22"/>
        </w:rPr>
        <w:t>úpravu či obměnu</w:t>
      </w:r>
      <w:r w:rsidR="00347085" w:rsidRPr="00EF200E">
        <w:rPr>
          <w:sz w:val="22"/>
          <w:szCs w:val="22"/>
        </w:rPr>
        <w:t xml:space="preserve"> Systému či jakékoli části Systému</w:t>
      </w:r>
      <w:r w:rsidR="004D2096" w:rsidRPr="00EF200E">
        <w:rPr>
          <w:sz w:val="22"/>
          <w:szCs w:val="22"/>
        </w:rPr>
        <w:t xml:space="preserve">, </w:t>
      </w:r>
      <w:r w:rsidR="00347085" w:rsidRPr="00EF200E">
        <w:rPr>
          <w:sz w:val="22"/>
          <w:szCs w:val="22"/>
        </w:rPr>
        <w:t>tedy nevzniká</w:t>
      </w:r>
      <w:r w:rsidR="004D2096" w:rsidRPr="00EF200E">
        <w:rPr>
          <w:sz w:val="22"/>
          <w:szCs w:val="22"/>
        </w:rPr>
        <w:t xml:space="preserve"> mu nárok na jakoukoliv odměnu</w:t>
      </w:r>
      <w:r w:rsidR="00F5777C" w:rsidRPr="00EF200E">
        <w:rPr>
          <w:sz w:val="22"/>
          <w:szCs w:val="22"/>
        </w:rPr>
        <w:t xml:space="preserve"> či náhradu</w:t>
      </w:r>
      <w:r w:rsidR="004D2096" w:rsidRPr="00EF200E">
        <w:rPr>
          <w:sz w:val="22"/>
          <w:szCs w:val="22"/>
        </w:rPr>
        <w:t xml:space="preserve">, a to </w:t>
      </w:r>
      <w:r w:rsidR="00F5777C" w:rsidRPr="00EF200E">
        <w:rPr>
          <w:sz w:val="22"/>
          <w:szCs w:val="22"/>
        </w:rPr>
        <w:t xml:space="preserve">ani </w:t>
      </w:r>
      <w:r w:rsidR="004D2096" w:rsidRPr="00EF200E">
        <w:rPr>
          <w:sz w:val="22"/>
          <w:szCs w:val="22"/>
        </w:rPr>
        <w:t xml:space="preserve">za nově dodané </w:t>
      </w:r>
      <w:r w:rsidR="002752CD" w:rsidRPr="00EF200E">
        <w:rPr>
          <w:sz w:val="22"/>
          <w:szCs w:val="22"/>
        </w:rPr>
        <w:t>Zařízení</w:t>
      </w:r>
      <w:r w:rsidR="00F5777C" w:rsidRPr="00EF200E">
        <w:rPr>
          <w:sz w:val="22"/>
          <w:szCs w:val="22"/>
        </w:rPr>
        <w:t>,</w:t>
      </w:r>
      <w:r w:rsidR="004D2096" w:rsidRPr="00EF200E">
        <w:rPr>
          <w:sz w:val="22"/>
          <w:szCs w:val="22"/>
        </w:rPr>
        <w:t xml:space="preserve"> ani za jiné náklady, které mu vzniknou v souvislosti s</w:t>
      </w:r>
      <w:r w:rsidR="00347085" w:rsidRPr="00EF200E">
        <w:rPr>
          <w:sz w:val="22"/>
          <w:szCs w:val="22"/>
        </w:rPr>
        <w:t xml:space="preserve"> úpravou či </w:t>
      </w:r>
      <w:r w:rsidR="004D2096" w:rsidRPr="00EF200E">
        <w:rPr>
          <w:sz w:val="22"/>
          <w:szCs w:val="22"/>
        </w:rPr>
        <w:t xml:space="preserve">obměnou </w:t>
      </w:r>
      <w:r w:rsidR="00E425B8" w:rsidRPr="00EF200E">
        <w:rPr>
          <w:sz w:val="22"/>
          <w:szCs w:val="22"/>
        </w:rPr>
        <w:t xml:space="preserve">jakékoli </w:t>
      </w:r>
      <w:r w:rsidR="00F5777C" w:rsidRPr="00EF200E">
        <w:rPr>
          <w:sz w:val="22"/>
          <w:szCs w:val="22"/>
        </w:rPr>
        <w:t xml:space="preserve">součástí </w:t>
      </w:r>
      <w:r w:rsidR="004D2096" w:rsidRPr="00EF200E">
        <w:rPr>
          <w:sz w:val="22"/>
          <w:szCs w:val="22"/>
        </w:rPr>
        <w:t>Systému</w:t>
      </w:r>
      <w:r w:rsidR="001E30D1" w:rsidRPr="00EF200E">
        <w:rPr>
          <w:sz w:val="22"/>
          <w:szCs w:val="22"/>
        </w:rPr>
        <w:t>;</w:t>
      </w:r>
      <w:r w:rsidR="004D2096" w:rsidRPr="00EF200E">
        <w:rPr>
          <w:sz w:val="22"/>
          <w:szCs w:val="22"/>
        </w:rPr>
        <w:t xml:space="preserve"> v takovém případě rovněž platí, že </w:t>
      </w:r>
      <w:r w:rsidR="009E1958" w:rsidRPr="00EF200E">
        <w:rPr>
          <w:sz w:val="22"/>
          <w:szCs w:val="22"/>
        </w:rPr>
        <w:t>d</w:t>
      </w:r>
      <w:r w:rsidR="004D2096" w:rsidRPr="00EF200E">
        <w:rPr>
          <w:sz w:val="22"/>
          <w:szCs w:val="22"/>
        </w:rPr>
        <w:t>oba nutné odstávky Systému se započítává</w:t>
      </w:r>
      <w:r w:rsidR="00BF3F29" w:rsidRPr="00EF200E">
        <w:rPr>
          <w:sz w:val="22"/>
          <w:szCs w:val="22"/>
        </w:rPr>
        <w:t xml:space="preserve"> jako doba </w:t>
      </w:r>
      <w:r w:rsidR="00BF3F29" w:rsidRPr="00AF4F4A">
        <w:rPr>
          <w:sz w:val="22"/>
          <w:szCs w:val="22"/>
        </w:rPr>
        <w:t>nefunkčnosti</w:t>
      </w:r>
      <w:r w:rsidR="004D2096" w:rsidRPr="00AF4F4A">
        <w:rPr>
          <w:sz w:val="22"/>
          <w:szCs w:val="22"/>
        </w:rPr>
        <w:t xml:space="preserve"> do </w:t>
      </w:r>
      <w:r w:rsidR="004D2096" w:rsidRPr="00363386">
        <w:rPr>
          <w:sz w:val="22"/>
          <w:szCs w:val="22"/>
        </w:rPr>
        <w:t xml:space="preserve">SLA parametrů dle </w:t>
      </w:r>
      <w:r w:rsidR="00E115AD" w:rsidRPr="00363386">
        <w:rPr>
          <w:sz w:val="22"/>
          <w:szCs w:val="22"/>
        </w:rPr>
        <w:t xml:space="preserve">přílohy č. </w:t>
      </w:r>
      <w:r w:rsidR="001E27C5" w:rsidRPr="00363386">
        <w:rPr>
          <w:sz w:val="22"/>
          <w:szCs w:val="22"/>
        </w:rPr>
        <w:t xml:space="preserve">6 </w:t>
      </w:r>
      <w:r w:rsidR="004D2096" w:rsidRPr="00363386">
        <w:rPr>
          <w:sz w:val="22"/>
          <w:szCs w:val="22"/>
        </w:rPr>
        <w:t xml:space="preserve">této </w:t>
      </w:r>
      <w:r w:rsidR="00E425B8" w:rsidRPr="00363386">
        <w:rPr>
          <w:sz w:val="22"/>
          <w:szCs w:val="22"/>
        </w:rPr>
        <w:t>S</w:t>
      </w:r>
      <w:r w:rsidR="004D2096" w:rsidRPr="00363386">
        <w:rPr>
          <w:sz w:val="22"/>
          <w:szCs w:val="22"/>
        </w:rPr>
        <w:t>mlouvy</w:t>
      </w:r>
      <w:r w:rsidR="004D2096" w:rsidRPr="00AF4F4A">
        <w:rPr>
          <w:sz w:val="22"/>
          <w:szCs w:val="22"/>
        </w:rPr>
        <w:t>.</w:t>
      </w:r>
      <w:r w:rsidR="00C3733B" w:rsidRPr="00EF200E">
        <w:rPr>
          <w:sz w:val="22"/>
          <w:szCs w:val="22"/>
        </w:rPr>
        <w:t xml:space="preserve"> </w:t>
      </w:r>
    </w:p>
    <w:p w14:paraId="0011DA5C" w14:textId="2E9B6B65" w:rsidR="00802120" w:rsidRPr="00EF200E" w:rsidRDefault="004D209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Zhotovitel je povinen veškeré část</w:t>
      </w:r>
      <w:r w:rsidR="00AC2694" w:rsidRPr="00EF200E">
        <w:rPr>
          <w:sz w:val="22"/>
          <w:szCs w:val="22"/>
        </w:rPr>
        <w:t>i</w:t>
      </w:r>
      <w:r w:rsidRPr="00EF200E">
        <w:rPr>
          <w:sz w:val="22"/>
          <w:szCs w:val="22"/>
        </w:rPr>
        <w:t xml:space="preserve"> </w:t>
      </w:r>
      <w:r w:rsidR="002752CD" w:rsidRPr="00EF200E">
        <w:rPr>
          <w:sz w:val="22"/>
          <w:szCs w:val="22"/>
        </w:rPr>
        <w:t xml:space="preserve">Předmětu </w:t>
      </w:r>
      <w:r w:rsidR="006830F9" w:rsidRPr="00EF200E">
        <w:rPr>
          <w:sz w:val="22"/>
          <w:szCs w:val="22"/>
        </w:rPr>
        <w:t xml:space="preserve">Smlouvy </w:t>
      </w:r>
      <w:r w:rsidRPr="00EF200E">
        <w:rPr>
          <w:sz w:val="22"/>
          <w:szCs w:val="22"/>
        </w:rPr>
        <w:t xml:space="preserve">realizovat pouze </w:t>
      </w:r>
      <w:r w:rsidR="00BD2ECD" w:rsidRPr="00EF200E">
        <w:rPr>
          <w:sz w:val="22"/>
          <w:szCs w:val="22"/>
        </w:rPr>
        <w:t>za využití k tomu kvalifikovaných pracovníků.</w:t>
      </w:r>
      <w:r w:rsidR="008D0370" w:rsidRPr="00EF200E">
        <w:rPr>
          <w:sz w:val="22"/>
          <w:szCs w:val="22"/>
        </w:rPr>
        <w:t xml:space="preserve"> </w:t>
      </w:r>
      <w:r w:rsidR="008A6BE3" w:rsidRPr="00EF200E">
        <w:rPr>
          <w:sz w:val="22"/>
          <w:szCs w:val="22"/>
        </w:rPr>
        <w:t xml:space="preserve">Zhotovitel je povinen realizovat Předmět </w:t>
      </w:r>
      <w:r w:rsidR="006830F9" w:rsidRPr="00EF200E">
        <w:rPr>
          <w:sz w:val="22"/>
          <w:szCs w:val="22"/>
        </w:rPr>
        <w:t xml:space="preserve">Smlouvy </w:t>
      </w:r>
      <w:r w:rsidR="008A6BE3" w:rsidRPr="00EF200E">
        <w:rPr>
          <w:sz w:val="22"/>
          <w:szCs w:val="22"/>
        </w:rPr>
        <w:t>pracovníky na vedoucích pozicích</w:t>
      </w:r>
      <w:r w:rsidR="00EA706D" w:rsidRPr="00EF200E">
        <w:rPr>
          <w:sz w:val="22"/>
          <w:szCs w:val="22"/>
        </w:rPr>
        <w:t>, kterými</w:t>
      </w:r>
      <w:r w:rsidR="00675B9C" w:rsidRPr="00EF200E">
        <w:rPr>
          <w:sz w:val="22"/>
          <w:szCs w:val="22"/>
        </w:rPr>
        <w:t xml:space="preserve"> byla prokazována technická kvalifikace v rámci </w:t>
      </w:r>
      <w:r w:rsidR="00465E4D" w:rsidRPr="00EF200E">
        <w:rPr>
          <w:sz w:val="22"/>
          <w:szCs w:val="22"/>
        </w:rPr>
        <w:t>V</w:t>
      </w:r>
      <w:r w:rsidR="00675B9C" w:rsidRPr="00EF200E">
        <w:rPr>
          <w:sz w:val="22"/>
          <w:szCs w:val="22"/>
        </w:rPr>
        <w:t>eřejné zakázky</w:t>
      </w:r>
      <w:r w:rsidR="008C4174" w:rsidRPr="00EF200E">
        <w:rPr>
          <w:sz w:val="22"/>
          <w:szCs w:val="22"/>
        </w:rPr>
        <w:t xml:space="preserve"> (</w:t>
      </w:r>
      <w:r w:rsidR="00956305" w:rsidRPr="00EF200E">
        <w:rPr>
          <w:sz w:val="22"/>
          <w:szCs w:val="22"/>
        </w:rPr>
        <w:t>tj. Projektový manažer</w:t>
      </w:r>
      <w:r w:rsidR="00977814" w:rsidRPr="00EF200E">
        <w:rPr>
          <w:sz w:val="22"/>
          <w:szCs w:val="22"/>
        </w:rPr>
        <w:t xml:space="preserve"> – vedoucí týmu</w:t>
      </w:r>
      <w:r w:rsidR="00956305" w:rsidRPr="00EF200E">
        <w:rPr>
          <w:sz w:val="22"/>
          <w:szCs w:val="22"/>
        </w:rPr>
        <w:t xml:space="preserve">, Specialista </w:t>
      </w:r>
      <w:r w:rsidR="00026CBD" w:rsidRPr="00EF200E">
        <w:rPr>
          <w:sz w:val="22"/>
          <w:szCs w:val="22"/>
        </w:rPr>
        <w:t>B</w:t>
      </w:r>
      <w:r w:rsidR="00956305" w:rsidRPr="00EF200E">
        <w:rPr>
          <w:sz w:val="22"/>
          <w:szCs w:val="22"/>
        </w:rPr>
        <w:t xml:space="preserve">ackoffice a Specialista </w:t>
      </w:r>
      <w:r w:rsidR="00F2292C" w:rsidRPr="00EF200E">
        <w:rPr>
          <w:sz w:val="22"/>
          <w:szCs w:val="22"/>
        </w:rPr>
        <w:t>P</w:t>
      </w:r>
      <w:r w:rsidR="00DC5D95" w:rsidRPr="00EF200E">
        <w:rPr>
          <w:sz w:val="22"/>
          <w:szCs w:val="22"/>
        </w:rPr>
        <w:t>alubních systémů)</w:t>
      </w:r>
      <w:r w:rsidR="008A6BE3" w:rsidRPr="00EF200E">
        <w:rPr>
          <w:sz w:val="22"/>
          <w:szCs w:val="22"/>
        </w:rPr>
        <w:t xml:space="preserve"> uvedenými v </w:t>
      </w:r>
      <w:r w:rsidR="007D2A9E">
        <w:rPr>
          <w:sz w:val="22"/>
          <w:szCs w:val="22"/>
        </w:rPr>
        <w:t>p</w:t>
      </w:r>
      <w:r w:rsidR="008A6BE3" w:rsidRPr="00EF200E">
        <w:rPr>
          <w:sz w:val="22"/>
          <w:szCs w:val="22"/>
        </w:rPr>
        <w:t xml:space="preserve">říloze č. </w:t>
      </w:r>
      <w:r w:rsidR="00E729B1" w:rsidRPr="00EF200E">
        <w:rPr>
          <w:sz w:val="22"/>
          <w:szCs w:val="22"/>
        </w:rPr>
        <w:t>1</w:t>
      </w:r>
      <w:r w:rsidR="00573C74" w:rsidRPr="00EF200E">
        <w:rPr>
          <w:sz w:val="22"/>
          <w:szCs w:val="22"/>
        </w:rPr>
        <w:t>1</w:t>
      </w:r>
      <w:r w:rsidR="008A6BE3" w:rsidRPr="00EF200E">
        <w:rPr>
          <w:sz w:val="22"/>
          <w:szCs w:val="22"/>
        </w:rPr>
        <w:t xml:space="preserve"> této </w:t>
      </w:r>
      <w:r w:rsidR="00E729B1" w:rsidRPr="00EF200E">
        <w:rPr>
          <w:sz w:val="22"/>
          <w:szCs w:val="22"/>
        </w:rPr>
        <w:t>S</w:t>
      </w:r>
      <w:r w:rsidR="008A6BE3" w:rsidRPr="00EF200E">
        <w:rPr>
          <w:sz w:val="22"/>
          <w:szCs w:val="22"/>
        </w:rPr>
        <w:t xml:space="preserve">mlouvy. Změna na těchto pozicích podléhá souhlasu </w:t>
      </w:r>
      <w:r w:rsidR="00E729B1" w:rsidRPr="00EF200E">
        <w:rPr>
          <w:sz w:val="22"/>
          <w:szCs w:val="22"/>
        </w:rPr>
        <w:t>O</w:t>
      </w:r>
      <w:r w:rsidR="008A6BE3" w:rsidRPr="00EF200E">
        <w:rPr>
          <w:sz w:val="22"/>
          <w:szCs w:val="22"/>
        </w:rPr>
        <w:t xml:space="preserve">bjednatele. </w:t>
      </w:r>
      <w:r w:rsidR="008A6BE3" w:rsidRPr="00EF200E">
        <w:rPr>
          <w:sz w:val="22"/>
          <w:szCs w:val="22"/>
        </w:rPr>
        <w:lastRenderedPageBreak/>
        <w:t xml:space="preserve">V případě požadavku </w:t>
      </w:r>
      <w:r w:rsidR="00E729B1" w:rsidRPr="00EF200E">
        <w:rPr>
          <w:sz w:val="22"/>
          <w:szCs w:val="22"/>
        </w:rPr>
        <w:t>Z</w:t>
      </w:r>
      <w:r w:rsidR="008A6BE3" w:rsidRPr="00EF200E">
        <w:rPr>
          <w:sz w:val="22"/>
          <w:szCs w:val="22"/>
        </w:rPr>
        <w:t xml:space="preserve">hotovitele na náhradu vedoucího pracovníka, je </w:t>
      </w:r>
      <w:r w:rsidR="00E729B1" w:rsidRPr="00EF200E">
        <w:rPr>
          <w:sz w:val="22"/>
          <w:szCs w:val="22"/>
        </w:rPr>
        <w:t>Z</w:t>
      </w:r>
      <w:r w:rsidR="008A6BE3" w:rsidRPr="00EF200E">
        <w:rPr>
          <w:sz w:val="22"/>
          <w:szCs w:val="22"/>
        </w:rPr>
        <w:t>hotovitel povinen nominovat takového vedoucího pracovníka, který plně splňuje původní kvalifikační požadavky</w:t>
      </w:r>
      <w:r w:rsidR="00FF1D7B" w:rsidRPr="00EF200E">
        <w:rPr>
          <w:sz w:val="22"/>
          <w:szCs w:val="22"/>
        </w:rPr>
        <w:t xml:space="preserve"> dle zadávacích podmínek k Veřejné zakázce</w:t>
      </w:r>
      <w:r w:rsidR="008A6BE3" w:rsidRPr="00EF200E">
        <w:rPr>
          <w:sz w:val="22"/>
          <w:szCs w:val="22"/>
        </w:rPr>
        <w:t>.</w:t>
      </w:r>
      <w:r w:rsidR="00AC2694" w:rsidRPr="00EF200E">
        <w:rPr>
          <w:sz w:val="22"/>
          <w:szCs w:val="22"/>
        </w:rPr>
        <w:t xml:space="preserve"> </w:t>
      </w:r>
      <w:r w:rsidR="00A4085B" w:rsidRPr="00EF200E">
        <w:rPr>
          <w:sz w:val="22"/>
          <w:szCs w:val="22"/>
        </w:rPr>
        <w:t xml:space="preserve">Zhotovitel je povinen Objednateli před zahájením prací vedoucím pracovníkem doložit doklady o splnění </w:t>
      </w:r>
      <w:r w:rsidR="00B06205" w:rsidRPr="00EF200E">
        <w:rPr>
          <w:sz w:val="22"/>
          <w:szCs w:val="22"/>
        </w:rPr>
        <w:t xml:space="preserve">původních kvalifikačních požadavků tímto vedoucím pracovníkem. V případě změny vedoucího pracovníka není </w:t>
      </w:r>
      <w:r w:rsidR="004A3A6C" w:rsidRPr="00EF200E">
        <w:rPr>
          <w:sz w:val="22"/>
          <w:szCs w:val="22"/>
        </w:rPr>
        <w:t xml:space="preserve">potřeba uzavírat dodatek k této Smlouvě, avšak musí být o tomto zpracován písemný záznam podepsaný </w:t>
      </w:r>
      <w:r w:rsidR="00802120" w:rsidRPr="00EF200E">
        <w:rPr>
          <w:sz w:val="22"/>
          <w:szCs w:val="22"/>
        </w:rPr>
        <w:t>oběma smluvními stranami.</w:t>
      </w:r>
    </w:p>
    <w:p w14:paraId="651351B4" w14:textId="6DD04915" w:rsidR="00A539F0" w:rsidRPr="00EF200E" w:rsidRDefault="00AC2694" w:rsidP="00363386">
      <w:pPr>
        <w:pStyle w:val="Odstavecseseznamem"/>
        <w:widowControl w:val="0"/>
        <w:numPr>
          <w:ilvl w:val="1"/>
          <w:numId w:val="18"/>
        </w:numPr>
        <w:tabs>
          <w:tab w:val="left" w:pos="0"/>
        </w:tabs>
        <w:spacing w:before="120" w:after="120"/>
        <w:jc w:val="both"/>
        <w:rPr>
          <w:sz w:val="22"/>
          <w:szCs w:val="22"/>
        </w:rPr>
      </w:pPr>
      <w:r w:rsidRPr="00EF200E">
        <w:rPr>
          <w:sz w:val="22"/>
          <w:szCs w:val="22"/>
        </w:rPr>
        <w:t>Zhotovitel je dále povinen nad rámec výše uvedeného vždy předem písemně informovat Objednatele o konkrétních osobách, které budou realizovat Plnění Zhotovitele v prostorách Objednatele</w:t>
      </w:r>
      <w:r w:rsidR="00FF1D7B" w:rsidRPr="00EF200E">
        <w:rPr>
          <w:sz w:val="22"/>
          <w:szCs w:val="22"/>
        </w:rPr>
        <w:t xml:space="preserve">, a to bez ohledu na to, zda se jedná o </w:t>
      </w:r>
      <w:r w:rsidR="00666C55" w:rsidRPr="00EF200E">
        <w:rPr>
          <w:sz w:val="22"/>
          <w:szCs w:val="22"/>
        </w:rPr>
        <w:t>vedoucí pracovníky nebo jiné pracovníky podílejících se na Plnění</w:t>
      </w:r>
      <w:r w:rsidR="00F80419" w:rsidRPr="00EF200E">
        <w:rPr>
          <w:sz w:val="22"/>
          <w:szCs w:val="22"/>
        </w:rPr>
        <w:t xml:space="preserve"> Zhotovitele</w:t>
      </w:r>
      <w:r w:rsidRPr="00EF200E">
        <w:rPr>
          <w:sz w:val="22"/>
          <w:szCs w:val="22"/>
        </w:rPr>
        <w:t>.</w:t>
      </w:r>
      <w:r w:rsidR="007D18CC" w:rsidRPr="00EF200E">
        <w:rPr>
          <w:sz w:val="22"/>
          <w:szCs w:val="22"/>
        </w:rPr>
        <w:t xml:space="preserve"> </w:t>
      </w:r>
      <w:r w:rsidR="00A539F0" w:rsidRPr="00EF200E">
        <w:rPr>
          <w:sz w:val="22"/>
          <w:szCs w:val="22"/>
        </w:rPr>
        <w:t xml:space="preserve">Zhotovitel je povinen účastnit se pravidelných </w:t>
      </w:r>
      <w:r w:rsidR="00741EDF">
        <w:rPr>
          <w:sz w:val="22"/>
          <w:szCs w:val="22"/>
        </w:rPr>
        <w:br/>
      </w:r>
      <w:r w:rsidR="00A539F0" w:rsidRPr="00EF200E">
        <w:rPr>
          <w:sz w:val="22"/>
          <w:szCs w:val="22"/>
        </w:rPr>
        <w:t xml:space="preserve">i mimořádných kontrolních dnů. Pravidelné kontrolní dny se budou konat minimálně 1x měsíčně. Mimořádné kontrolní dny se budou konat na místě určeném </w:t>
      </w:r>
      <w:r w:rsidR="00061A39" w:rsidRPr="00EF200E">
        <w:rPr>
          <w:sz w:val="22"/>
          <w:szCs w:val="22"/>
        </w:rPr>
        <w:t>O</w:t>
      </w:r>
      <w:r w:rsidR="00A539F0" w:rsidRPr="00EF200E">
        <w:rPr>
          <w:sz w:val="22"/>
          <w:szCs w:val="22"/>
        </w:rPr>
        <w:t>bjednatelem v jím určených termínech.</w:t>
      </w:r>
    </w:p>
    <w:p w14:paraId="39E1F9E6" w14:textId="59551564" w:rsidR="00A539F0" w:rsidRPr="00EF200E" w:rsidRDefault="00A539F0" w:rsidP="00363386">
      <w:pPr>
        <w:pStyle w:val="Odstavecseseznamem"/>
        <w:widowControl w:val="0"/>
        <w:numPr>
          <w:ilvl w:val="1"/>
          <w:numId w:val="18"/>
        </w:numPr>
        <w:tabs>
          <w:tab w:val="left" w:pos="0"/>
        </w:tabs>
        <w:spacing w:before="120" w:after="120"/>
        <w:jc w:val="both"/>
        <w:rPr>
          <w:sz w:val="22"/>
          <w:szCs w:val="22"/>
        </w:rPr>
      </w:pPr>
      <w:r w:rsidRPr="00EF200E">
        <w:rPr>
          <w:sz w:val="22"/>
          <w:szCs w:val="22"/>
        </w:rPr>
        <w:t xml:space="preserve">Zhotovitel povede </w:t>
      </w:r>
      <w:del w:id="24" w:author="Autor">
        <w:r w:rsidRPr="00EF200E" w:rsidDel="00666D7D">
          <w:rPr>
            <w:sz w:val="22"/>
            <w:szCs w:val="22"/>
          </w:rPr>
          <w:delText>ode dne převzetí staveniště</w:delText>
        </w:r>
      </w:del>
      <w:ins w:id="25" w:author="Autor">
        <w:r w:rsidR="00666D7D">
          <w:rPr>
            <w:sz w:val="22"/>
            <w:szCs w:val="22"/>
          </w:rPr>
          <w:t xml:space="preserve">po celou dobu realizace </w:t>
        </w:r>
        <w:r w:rsidR="002D3F3D" w:rsidRPr="00EF200E">
          <w:rPr>
            <w:sz w:val="22"/>
            <w:szCs w:val="22"/>
          </w:rPr>
          <w:t>Předmětu Smlouvy</w:t>
        </w:r>
        <w:r w:rsidR="002D3F3D" w:rsidDel="002D3F3D">
          <w:rPr>
            <w:sz w:val="22"/>
            <w:szCs w:val="22"/>
          </w:rPr>
          <w:t xml:space="preserve"> </w:t>
        </w:r>
      </w:ins>
      <w:del w:id="26" w:author="Autor">
        <w:r w:rsidRPr="00EF200E" w:rsidDel="00701850">
          <w:rPr>
            <w:sz w:val="22"/>
            <w:szCs w:val="22"/>
          </w:rPr>
          <w:delText xml:space="preserve"> </w:delText>
        </w:r>
      </w:del>
      <w:r w:rsidRPr="00EF200E">
        <w:rPr>
          <w:sz w:val="22"/>
          <w:szCs w:val="22"/>
        </w:rPr>
        <w:t xml:space="preserve">elektronický online montážní deník. Montážní deník musí obsahovat veškeré náležitosti dané účinnými právními předpisy. Zhotovitel je povinen minimálně po dobu realizace </w:t>
      </w:r>
      <w:r w:rsidR="00B15A1D" w:rsidRPr="00EF200E">
        <w:rPr>
          <w:sz w:val="22"/>
          <w:szCs w:val="22"/>
        </w:rPr>
        <w:t>P</w:t>
      </w:r>
      <w:r w:rsidRPr="00EF200E">
        <w:rPr>
          <w:sz w:val="22"/>
          <w:szCs w:val="22"/>
        </w:rPr>
        <w:t xml:space="preserve">ředmětu </w:t>
      </w:r>
      <w:r w:rsidR="00AB4FA7" w:rsidRPr="00EF200E">
        <w:rPr>
          <w:sz w:val="22"/>
          <w:szCs w:val="22"/>
        </w:rPr>
        <w:t xml:space="preserve">Smlouvy </w:t>
      </w:r>
      <w:r w:rsidRPr="00EF200E">
        <w:rPr>
          <w:sz w:val="22"/>
          <w:szCs w:val="22"/>
        </w:rPr>
        <w:t xml:space="preserve">zajistit přístup k montážnímu deníku pro </w:t>
      </w:r>
      <w:r w:rsidR="00AB4FA7" w:rsidRPr="00EF200E">
        <w:rPr>
          <w:sz w:val="22"/>
          <w:szCs w:val="22"/>
        </w:rPr>
        <w:t>Objednatele</w:t>
      </w:r>
      <w:r w:rsidRPr="00EF200E">
        <w:rPr>
          <w:sz w:val="22"/>
          <w:szCs w:val="22"/>
        </w:rPr>
        <w:t xml:space="preserve">, pro přístup zajistí odpovídající počet licencí / přístupů na náklady </w:t>
      </w:r>
      <w:r w:rsidR="00AB4FA7" w:rsidRPr="00EF200E">
        <w:rPr>
          <w:sz w:val="22"/>
          <w:szCs w:val="22"/>
        </w:rPr>
        <w:t xml:space="preserve">Zhotovitele </w:t>
      </w:r>
      <w:r w:rsidRPr="00EF200E">
        <w:rPr>
          <w:sz w:val="22"/>
          <w:szCs w:val="22"/>
        </w:rPr>
        <w:t xml:space="preserve">(kontaktní osoby ve věcech technických). Do montážního deníku bude </w:t>
      </w:r>
      <w:r w:rsidR="00AB4FA7" w:rsidRPr="00EF200E">
        <w:rPr>
          <w:sz w:val="22"/>
          <w:szCs w:val="22"/>
        </w:rPr>
        <w:t xml:space="preserve">Zhotovitel </w:t>
      </w:r>
      <w:r w:rsidRPr="00EF200E">
        <w:rPr>
          <w:sz w:val="22"/>
          <w:szCs w:val="22"/>
        </w:rPr>
        <w:t xml:space="preserve">zapisovat všechny skutečnosti, rozhodné pro plnění </w:t>
      </w:r>
      <w:r w:rsidR="00AB4FA7" w:rsidRPr="00EF200E">
        <w:rPr>
          <w:sz w:val="22"/>
          <w:szCs w:val="22"/>
        </w:rPr>
        <w:t>Smlouvy</w:t>
      </w:r>
      <w:r w:rsidRPr="00EF200E">
        <w:rPr>
          <w:sz w:val="22"/>
          <w:szCs w:val="22"/>
        </w:rPr>
        <w:t xml:space="preserve">, zejména údaje o časovém postupu prací </w:t>
      </w:r>
      <w:r w:rsidR="00741EDF">
        <w:rPr>
          <w:sz w:val="22"/>
          <w:szCs w:val="22"/>
        </w:rPr>
        <w:br/>
      </w:r>
      <w:r w:rsidRPr="00EF200E">
        <w:rPr>
          <w:sz w:val="22"/>
          <w:szCs w:val="22"/>
        </w:rPr>
        <w:t xml:space="preserve">a jejich jakosti, důvody odchylek prováděných prací (co se týče druhu, množství atd.). Záznamy v montážním deníku budou na straně </w:t>
      </w:r>
      <w:r w:rsidR="00AB4FA7" w:rsidRPr="00EF200E">
        <w:rPr>
          <w:sz w:val="22"/>
          <w:szCs w:val="22"/>
        </w:rPr>
        <w:t xml:space="preserve">Zhotovitele </w:t>
      </w:r>
      <w:r w:rsidRPr="00EF200E">
        <w:rPr>
          <w:sz w:val="22"/>
          <w:szCs w:val="22"/>
        </w:rPr>
        <w:t xml:space="preserve">podepisovány elektronickým podpisem vystaveným kvalifikovaným poskytovatelem certifikačních služeb, který si </w:t>
      </w:r>
      <w:r w:rsidR="009749CA" w:rsidRPr="00EF200E">
        <w:rPr>
          <w:sz w:val="22"/>
          <w:szCs w:val="22"/>
        </w:rPr>
        <w:t>Z</w:t>
      </w:r>
      <w:r w:rsidRPr="00EF200E">
        <w:rPr>
          <w:sz w:val="22"/>
          <w:szCs w:val="22"/>
        </w:rPr>
        <w:t>hotovitel zajistí sám a na své náklady</w:t>
      </w:r>
      <w:r w:rsidR="00AB4FA7" w:rsidRPr="00EF200E">
        <w:rPr>
          <w:sz w:val="22"/>
          <w:szCs w:val="22"/>
        </w:rPr>
        <w:t xml:space="preserve"> nejpozději</w:t>
      </w:r>
      <w:r w:rsidRPr="00EF200E">
        <w:rPr>
          <w:sz w:val="22"/>
          <w:szCs w:val="22"/>
        </w:rPr>
        <w:t xml:space="preserve"> před zahájením realizace </w:t>
      </w:r>
      <w:r w:rsidR="00B15A1D" w:rsidRPr="00EF200E">
        <w:rPr>
          <w:sz w:val="22"/>
          <w:szCs w:val="22"/>
        </w:rPr>
        <w:t>P</w:t>
      </w:r>
      <w:r w:rsidRPr="00EF200E">
        <w:rPr>
          <w:sz w:val="22"/>
          <w:szCs w:val="22"/>
        </w:rPr>
        <w:t xml:space="preserve">ředmětu </w:t>
      </w:r>
      <w:r w:rsidR="00AB4FA7" w:rsidRPr="00EF200E">
        <w:rPr>
          <w:sz w:val="22"/>
          <w:szCs w:val="22"/>
        </w:rPr>
        <w:t>Smlouvy</w:t>
      </w:r>
      <w:r w:rsidRPr="00EF200E">
        <w:rPr>
          <w:sz w:val="22"/>
          <w:szCs w:val="22"/>
        </w:rPr>
        <w:t>.</w:t>
      </w:r>
    </w:p>
    <w:p w14:paraId="2D3CC413" w14:textId="1EBFCA2E" w:rsidR="00A539F0" w:rsidRPr="00EF200E" w:rsidRDefault="00A539F0" w:rsidP="00363386">
      <w:pPr>
        <w:widowControl w:val="0"/>
        <w:spacing w:before="120" w:after="120"/>
        <w:ind w:left="567"/>
        <w:jc w:val="both"/>
        <w:rPr>
          <w:sz w:val="22"/>
          <w:szCs w:val="22"/>
        </w:rPr>
      </w:pPr>
      <w:r w:rsidRPr="00EF200E">
        <w:rPr>
          <w:sz w:val="22"/>
          <w:szCs w:val="22"/>
        </w:rPr>
        <w:t xml:space="preserve">Objednatel je povinen montážní deník sledovat a k zápisům připojovat své stanovisko. Za </w:t>
      </w:r>
      <w:r w:rsidR="006A05C2" w:rsidRPr="00EF200E">
        <w:rPr>
          <w:sz w:val="22"/>
          <w:szCs w:val="22"/>
        </w:rPr>
        <w:t xml:space="preserve">Objednatele </w:t>
      </w:r>
      <w:r w:rsidRPr="00EF200E">
        <w:rPr>
          <w:sz w:val="22"/>
          <w:szCs w:val="22"/>
        </w:rPr>
        <w:t>jsou oprávněny zapisovat v montážním deníku také kontaktní osoby ve věcech technických.</w:t>
      </w:r>
    </w:p>
    <w:p w14:paraId="6985EE35" w14:textId="29D8E0D4" w:rsidR="00A539F0" w:rsidRPr="00EF200E" w:rsidRDefault="00A539F0" w:rsidP="00363386">
      <w:pPr>
        <w:widowControl w:val="0"/>
        <w:tabs>
          <w:tab w:val="left" w:pos="0"/>
        </w:tabs>
        <w:spacing w:before="120" w:after="120"/>
        <w:ind w:left="567"/>
        <w:jc w:val="both"/>
        <w:rPr>
          <w:sz w:val="22"/>
          <w:szCs w:val="22"/>
        </w:rPr>
      </w:pPr>
      <w:r w:rsidRPr="00EF200E">
        <w:rPr>
          <w:sz w:val="22"/>
          <w:szCs w:val="22"/>
        </w:rPr>
        <w:t xml:space="preserve">Denní záznamy bude zapisovat a podepisovat </w:t>
      </w:r>
      <w:r w:rsidR="006A05C2" w:rsidRPr="00EF200E">
        <w:rPr>
          <w:sz w:val="22"/>
          <w:szCs w:val="22"/>
        </w:rPr>
        <w:t xml:space="preserve">Zhotovitel </w:t>
      </w:r>
      <w:r w:rsidRPr="00EF200E">
        <w:rPr>
          <w:sz w:val="22"/>
          <w:szCs w:val="22"/>
        </w:rPr>
        <w:t xml:space="preserve">v den, kdy práce byly provedeny nebo kdy nastaly okolnosti, které vyvolaly nutnost zápisu. </w:t>
      </w:r>
    </w:p>
    <w:p w14:paraId="52106941" w14:textId="7D071E29" w:rsidR="00A539F0" w:rsidRPr="00EF200E" w:rsidRDefault="00A539F0" w:rsidP="00363386">
      <w:pPr>
        <w:widowControl w:val="0"/>
        <w:tabs>
          <w:tab w:val="left" w:pos="0"/>
        </w:tabs>
        <w:spacing w:before="120" w:after="120"/>
        <w:ind w:left="567"/>
        <w:jc w:val="both"/>
        <w:rPr>
          <w:sz w:val="22"/>
          <w:szCs w:val="22"/>
        </w:rPr>
      </w:pPr>
      <w:r w:rsidRPr="00EF200E">
        <w:rPr>
          <w:sz w:val="22"/>
          <w:szCs w:val="22"/>
        </w:rPr>
        <w:t xml:space="preserve">Do deníku je oprávněn provádět záznamy zástupce </w:t>
      </w:r>
      <w:r w:rsidR="006A05C2" w:rsidRPr="00EF200E">
        <w:rPr>
          <w:sz w:val="22"/>
          <w:szCs w:val="22"/>
        </w:rPr>
        <w:t xml:space="preserve">Objednatele </w:t>
      </w:r>
      <w:r w:rsidRPr="00EF200E">
        <w:rPr>
          <w:sz w:val="22"/>
          <w:szCs w:val="22"/>
        </w:rPr>
        <w:t xml:space="preserve">oprávněný jednat ve věcech technických, projektant v rámci autorského dozoru, případně osoby </w:t>
      </w:r>
      <w:r w:rsidR="006A05C2" w:rsidRPr="00EF200E">
        <w:rPr>
          <w:sz w:val="22"/>
          <w:szCs w:val="22"/>
        </w:rPr>
        <w:t xml:space="preserve">Objednatelem </w:t>
      </w:r>
      <w:r w:rsidRPr="00EF200E">
        <w:rPr>
          <w:sz w:val="22"/>
          <w:szCs w:val="22"/>
        </w:rPr>
        <w:t>pověřené zápisem do montážního deníku.</w:t>
      </w:r>
    </w:p>
    <w:p w14:paraId="30FC161D" w14:textId="712A7302" w:rsidR="00A539F0" w:rsidRPr="00EF200E" w:rsidRDefault="00A539F0" w:rsidP="00363386">
      <w:pPr>
        <w:widowControl w:val="0"/>
        <w:tabs>
          <w:tab w:val="left" w:pos="0"/>
        </w:tabs>
        <w:spacing w:before="120" w:after="120"/>
        <w:ind w:left="567"/>
        <w:jc w:val="both"/>
        <w:rPr>
          <w:sz w:val="22"/>
          <w:szCs w:val="22"/>
        </w:rPr>
      </w:pPr>
      <w:r w:rsidRPr="00EF200E">
        <w:rPr>
          <w:sz w:val="22"/>
          <w:szCs w:val="22"/>
        </w:rPr>
        <w:t xml:space="preserve">Nesouhlasí-li </w:t>
      </w:r>
      <w:r w:rsidR="006A05C2" w:rsidRPr="00EF200E">
        <w:rPr>
          <w:sz w:val="22"/>
          <w:szCs w:val="22"/>
        </w:rPr>
        <w:t xml:space="preserve">Objednatel </w:t>
      </w:r>
      <w:r w:rsidRPr="00EF200E">
        <w:rPr>
          <w:sz w:val="22"/>
          <w:szCs w:val="22"/>
        </w:rPr>
        <w:t xml:space="preserve">nebo </w:t>
      </w:r>
      <w:r w:rsidR="006A05C2" w:rsidRPr="00EF200E">
        <w:rPr>
          <w:sz w:val="22"/>
          <w:szCs w:val="22"/>
        </w:rPr>
        <w:t xml:space="preserve">Zhotovitel </w:t>
      </w:r>
      <w:r w:rsidRPr="00EF200E">
        <w:rPr>
          <w:sz w:val="22"/>
          <w:szCs w:val="22"/>
        </w:rPr>
        <w:t>s obsahem záznamu v montážním d</w:t>
      </w:r>
      <w:r w:rsidR="00575126" w:rsidRPr="00EF200E">
        <w:rPr>
          <w:sz w:val="22"/>
          <w:szCs w:val="22"/>
        </w:rPr>
        <w:t>eníku, zašle námitky druhé smluvní straně</w:t>
      </w:r>
      <w:r w:rsidRPr="00EF200E">
        <w:rPr>
          <w:sz w:val="22"/>
          <w:szCs w:val="22"/>
        </w:rPr>
        <w:t xml:space="preserve"> do jednoho týdne od doručení záznamu - jinak se má za to, že s obsahem záznamu souhlasí.</w:t>
      </w:r>
    </w:p>
    <w:p w14:paraId="671198A4" w14:textId="77777777" w:rsidR="002A40DE" w:rsidRPr="00EF200E" w:rsidRDefault="002A40DE" w:rsidP="00363386">
      <w:pPr>
        <w:pStyle w:val="rove2"/>
        <w:widowControl w:val="0"/>
        <w:numPr>
          <w:ilvl w:val="1"/>
          <w:numId w:val="18"/>
        </w:numPr>
        <w:spacing w:before="120"/>
        <w:ind w:left="567" w:hanging="567"/>
        <w:rPr>
          <w:b/>
          <w:bCs/>
          <w:sz w:val="22"/>
          <w:szCs w:val="22"/>
        </w:rPr>
      </w:pPr>
      <w:r w:rsidRPr="00EF200E">
        <w:rPr>
          <w:b/>
          <w:bCs/>
          <w:sz w:val="22"/>
          <w:szCs w:val="22"/>
        </w:rPr>
        <w:t>Zajištění certifikace SW dle standardu IT&amp;PT</w:t>
      </w:r>
    </w:p>
    <w:p w14:paraId="2919B321" w14:textId="77777777" w:rsidR="002A40DE" w:rsidRPr="00EF200E" w:rsidRDefault="002A40DE" w:rsidP="00363386">
      <w:pPr>
        <w:pStyle w:val="Odstavecseseznamem"/>
        <w:spacing w:before="120" w:after="120"/>
        <w:ind w:left="567"/>
        <w:jc w:val="both"/>
        <w:rPr>
          <w:sz w:val="22"/>
          <w:szCs w:val="22"/>
        </w:rPr>
      </w:pPr>
      <w:r w:rsidRPr="00EF200E">
        <w:rPr>
          <w:sz w:val="22"/>
          <w:szCs w:val="22"/>
        </w:rPr>
        <w:t>Zhotovitel vlastním jménem a na vlastní odpovědnost zajistí, aby nabízený SW ve stanoveném termínu disponoval certifikací dle standardu IT&amp;PT, kdy se výslovně jedná o níže uvedené moduly SW (minimální rozsah):</w:t>
      </w:r>
    </w:p>
    <w:p w14:paraId="59F9D3E0"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Module Inventory;</w:t>
      </w:r>
    </w:p>
    <w:p w14:paraId="60421EE0"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Time;</w:t>
      </w:r>
    </w:p>
    <w:p w14:paraId="63A763CB"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 xml:space="preserve">GNSS </w:t>
      </w:r>
      <w:proofErr w:type="spellStart"/>
      <w:r w:rsidRPr="00EF200E">
        <w:rPr>
          <w:sz w:val="22"/>
          <w:szCs w:val="22"/>
        </w:rPr>
        <w:t>Locattion</w:t>
      </w:r>
      <w:proofErr w:type="spellEnd"/>
      <w:r w:rsidRPr="00EF200E">
        <w:rPr>
          <w:sz w:val="22"/>
          <w:szCs w:val="22"/>
        </w:rPr>
        <w:t>;</w:t>
      </w:r>
    </w:p>
    <w:p w14:paraId="27AC5C95" w14:textId="77777777" w:rsidR="002A40DE" w:rsidRPr="00EF200E" w:rsidRDefault="002A40DE" w:rsidP="00363386">
      <w:pPr>
        <w:pStyle w:val="Odstavecseseznamem"/>
        <w:numPr>
          <w:ilvl w:val="2"/>
          <w:numId w:val="18"/>
        </w:numPr>
        <w:spacing w:before="120" w:after="120"/>
        <w:ind w:left="1134"/>
        <w:jc w:val="both"/>
        <w:rPr>
          <w:sz w:val="22"/>
          <w:szCs w:val="22"/>
        </w:rPr>
      </w:pPr>
      <w:proofErr w:type="spellStart"/>
      <w:r w:rsidRPr="00EF200E">
        <w:rPr>
          <w:sz w:val="22"/>
          <w:szCs w:val="22"/>
        </w:rPr>
        <w:t>FMStoiP</w:t>
      </w:r>
      <w:proofErr w:type="spellEnd"/>
      <w:r w:rsidRPr="00EF200E">
        <w:rPr>
          <w:sz w:val="22"/>
          <w:szCs w:val="22"/>
        </w:rPr>
        <w:t>;</w:t>
      </w:r>
    </w:p>
    <w:p w14:paraId="1A6880F2" w14:textId="77777777" w:rsidR="002A40DE" w:rsidRPr="00EF200E" w:rsidRDefault="002A40DE" w:rsidP="00363386">
      <w:pPr>
        <w:pStyle w:val="Odstavecseseznamem"/>
        <w:numPr>
          <w:ilvl w:val="2"/>
          <w:numId w:val="18"/>
        </w:numPr>
        <w:spacing w:before="120" w:after="120"/>
        <w:ind w:left="1134"/>
        <w:jc w:val="both"/>
        <w:rPr>
          <w:sz w:val="22"/>
          <w:szCs w:val="22"/>
        </w:rPr>
      </w:pPr>
      <w:proofErr w:type="spellStart"/>
      <w:r w:rsidRPr="00EF200E">
        <w:rPr>
          <w:sz w:val="22"/>
          <w:szCs w:val="22"/>
        </w:rPr>
        <w:t>VEHICLEtoIP</w:t>
      </w:r>
      <w:proofErr w:type="spellEnd"/>
      <w:r w:rsidRPr="00EF200E">
        <w:rPr>
          <w:sz w:val="22"/>
          <w:szCs w:val="22"/>
        </w:rPr>
        <w:t>;</w:t>
      </w:r>
    </w:p>
    <w:p w14:paraId="36277BF6"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AVMS;</w:t>
      </w:r>
    </w:p>
    <w:p w14:paraId="23CB611D"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lastRenderedPageBreak/>
        <w:t>APC;</w:t>
      </w:r>
    </w:p>
    <w:p w14:paraId="4C5959B8"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MADT;</w:t>
      </w:r>
    </w:p>
    <w:p w14:paraId="1AD3CCED"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MQTT.</w:t>
      </w:r>
    </w:p>
    <w:p w14:paraId="4A6954D9" w14:textId="3701AE20" w:rsidR="002A40DE" w:rsidRPr="00EF200E" w:rsidRDefault="002A40DE" w:rsidP="00363386">
      <w:pPr>
        <w:spacing w:before="120" w:after="120"/>
        <w:ind w:left="630"/>
        <w:jc w:val="both"/>
        <w:rPr>
          <w:sz w:val="22"/>
          <w:szCs w:val="22"/>
        </w:rPr>
      </w:pPr>
      <w:r w:rsidRPr="00EF200E">
        <w:rPr>
          <w:sz w:val="22"/>
          <w:szCs w:val="22"/>
        </w:rPr>
        <w:t xml:space="preserve">Zhotovitel může v rámci plnění poskytnout i další moduly SW splňující certifikaci dle standardu IT&amp;PT, avšak daná skutečnost nemá vliv na cenu Plnění Zhotovitele, s výjimkou případů, kdy Objednatel bude nad rámec požadované certifikace dle </w:t>
      </w:r>
      <w:r w:rsidR="0064390D" w:rsidRPr="00EF200E">
        <w:rPr>
          <w:sz w:val="22"/>
          <w:szCs w:val="22"/>
        </w:rPr>
        <w:t xml:space="preserve">tohoto odstavce </w:t>
      </w:r>
      <w:r w:rsidRPr="00EF200E">
        <w:rPr>
          <w:sz w:val="22"/>
          <w:szCs w:val="22"/>
        </w:rPr>
        <w:t>Smlouvy výslovně požadovat, jakožto vícepráci, certifikaci dalšího modulu SW dle standardu IT&amp;PT.</w:t>
      </w:r>
    </w:p>
    <w:p w14:paraId="11091639" w14:textId="4C64F1EC" w:rsidR="0038040B" w:rsidRPr="00EF200E" w:rsidRDefault="00916AE1" w:rsidP="00363386">
      <w:pPr>
        <w:pStyle w:val="rove2"/>
        <w:widowControl w:val="0"/>
        <w:numPr>
          <w:ilvl w:val="1"/>
          <w:numId w:val="18"/>
        </w:numPr>
        <w:spacing w:before="120"/>
        <w:ind w:left="567" w:hanging="567"/>
        <w:rPr>
          <w:sz w:val="22"/>
          <w:szCs w:val="22"/>
        </w:rPr>
      </w:pPr>
      <w:r w:rsidRPr="00EF200E">
        <w:rPr>
          <w:b/>
          <w:bCs/>
          <w:sz w:val="22"/>
          <w:szCs w:val="22"/>
        </w:rPr>
        <w:t>Schválení Zařízení.</w:t>
      </w:r>
      <w:r w:rsidRPr="00EF200E">
        <w:rPr>
          <w:sz w:val="22"/>
          <w:szCs w:val="22"/>
        </w:rPr>
        <w:t xml:space="preserve"> </w:t>
      </w:r>
    </w:p>
    <w:p w14:paraId="24A65210" w14:textId="375CB28D" w:rsidR="003D4B6D" w:rsidRPr="00EF200E" w:rsidRDefault="00176A0C" w:rsidP="00363386">
      <w:pPr>
        <w:pStyle w:val="Odstavecseseznamem"/>
        <w:spacing w:before="120" w:after="120"/>
        <w:ind w:left="567"/>
        <w:jc w:val="both"/>
        <w:rPr>
          <w:sz w:val="22"/>
          <w:szCs w:val="22"/>
        </w:rPr>
      </w:pPr>
      <w:r w:rsidRPr="00EF200E">
        <w:rPr>
          <w:sz w:val="22"/>
          <w:szCs w:val="22"/>
        </w:rPr>
        <w:t xml:space="preserve">Dodávaná a instalovaná </w:t>
      </w:r>
      <w:r w:rsidR="00F5777C" w:rsidRPr="00EF200E">
        <w:rPr>
          <w:sz w:val="22"/>
          <w:szCs w:val="22"/>
        </w:rPr>
        <w:t>Z</w:t>
      </w:r>
      <w:r w:rsidR="006D5295" w:rsidRPr="00EF200E">
        <w:rPr>
          <w:sz w:val="22"/>
          <w:szCs w:val="22"/>
        </w:rPr>
        <w:t>ařízení</w:t>
      </w:r>
      <w:r w:rsidRPr="00EF200E">
        <w:rPr>
          <w:sz w:val="22"/>
          <w:szCs w:val="22"/>
        </w:rPr>
        <w:t xml:space="preserve">, jakož i celé dodané technické řešení Systému bude plně odpovídat požadavkům právních předpisů upravujících provoz hromadné dopravy, tj. zejména budou schválena pro provoz na tramvajové a trolejbusové dráze ze strany </w:t>
      </w:r>
      <w:r w:rsidR="006D5295" w:rsidRPr="00EF200E">
        <w:rPr>
          <w:sz w:val="22"/>
          <w:szCs w:val="22"/>
        </w:rPr>
        <w:t>D</w:t>
      </w:r>
      <w:r w:rsidRPr="00EF200E">
        <w:rPr>
          <w:sz w:val="22"/>
          <w:szCs w:val="22"/>
        </w:rPr>
        <w:t xml:space="preserve">rážního úřadu, resp. budou splňovat Atest 8SD v případě autobusů. Zhotovitel je povinen rozhodnutí </w:t>
      </w:r>
      <w:r w:rsidR="006D5295" w:rsidRPr="00EF200E">
        <w:rPr>
          <w:sz w:val="22"/>
          <w:szCs w:val="22"/>
        </w:rPr>
        <w:t>D</w:t>
      </w:r>
      <w:r w:rsidRPr="00EF200E">
        <w:rPr>
          <w:sz w:val="22"/>
          <w:szCs w:val="22"/>
        </w:rPr>
        <w:t xml:space="preserve">rážního úřadu o schválení Systému pro provoz na tramvajové a trolejbusové dráze a </w:t>
      </w:r>
      <w:r w:rsidR="0038040B" w:rsidRPr="00EF200E">
        <w:rPr>
          <w:sz w:val="22"/>
          <w:szCs w:val="22"/>
        </w:rPr>
        <w:t>Doklad o EMC</w:t>
      </w:r>
      <w:r w:rsidRPr="00EF200E">
        <w:rPr>
          <w:sz w:val="22"/>
          <w:szCs w:val="22"/>
        </w:rPr>
        <w:t xml:space="preserve"> předat </w:t>
      </w:r>
      <w:r w:rsidR="002752CD" w:rsidRPr="00EF200E">
        <w:rPr>
          <w:sz w:val="22"/>
          <w:szCs w:val="22"/>
        </w:rPr>
        <w:t>O</w:t>
      </w:r>
      <w:r w:rsidRPr="00EF200E">
        <w:rPr>
          <w:sz w:val="22"/>
          <w:szCs w:val="22"/>
        </w:rPr>
        <w:t>bjednateli nejpozději před zahájením příslušné Instalace</w:t>
      </w:r>
      <w:r w:rsidR="002752CD" w:rsidRPr="00EF200E">
        <w:rPr>
          <w:sz w:val="22"/>
          <w:szCs w:val="22"/>
        </w:rPr>
        <w:t xml:space="preserve"> Zařízení</w:t>
      </w:r>
      <w:r w:rsidRPr="00EF200E">
        <w:rPr>
          <w:sz w:val="22"/>
          <w:szCs w:val="22"/>
        </w:rPr>
        <w:t xml:space="preserve"> na typu vozidla, k němuž se daný atest či rozhodnutí vztahuje.</w:t>
      </w:r>
      <w:r w:rsidR="006D5295" w:rsidRPr="00EF200E">
        <w:rPr>
          <w:sz w:val="22"/>
          <w:szCs w:val="22"/>
        </w:rPr>
        <w:t xml:space="preserve"> </w:t>
      </w:r>
    </w:p>
    <w:p w14:paraId="1BA702FC" w14:textId="024D9472" w:rsidR="00176A0C" w:rsidRPr="00EF200E" w:rsidRDefault="00CF11FA" w:rsidP="00363386">
      <w:pPr>
        <w:pStyle w:val="Odstavecseseznamem"/>
        <w:spacing w:before="120" w:after="120"/>
        <w:ind w:left="567"/>
        <w:jc w:val="both"/>
        <w:rPr>
          <w:sz w:val="22"/>
          <w:szCs w:val="22"/>
        </w:rPr>
      </w:pPr>
      <w:r w:rsidRPr="00EF200E">
        <w:rPr>
          <w:sz w:val="22"/>
          <w:szCs w:val="22"/>
        </w:rPr>
        <w:t xml:space="preserve">V případě, že Zhotovitel v době podpisu této Smlouvy dosud nedisponuje takovýmto schválením Zařízení pro provoz ve vozidlech Objednatele, je oprávněn se obrátit na Objednatele kdykoli po uzavření této Smlouvy s žádostí o využití vozidel Objednatele pro umístění Zařízení pro účely provedení zkušebního provozu stanoveného Drážním úřadem, když </w:t>
      </w:r>
      <w:r w:rsidR="009F4D1A" w:rsidRPr="00EF200E">
        <w:rPr>
          <w:sz w:val="22"/>
          <w:szCs w:val="22"/>
        </w:rPr>
        <w:t xml:space="preserve">v takovémto případě je Zhotovitel povinen předat Objednateli před instalací Zařízení na vozidlech příslušné </w:t>
      </w:r>
      <w:r w:rsidR="006D5295" w:rsidRPr="00EF200E">
        <w:rPr>
          <w:sz w:val="22"/>
          <w:szCs w:val="22"/>
        </w:rPr>
        <w:t>rozhodnutí o povolení zkušebního provozu</w:t>
      </w:r>
      <w:r w:rsidR="003D4B6D" w:rsidRPr="00EF200E">
        <w:rPr>
          <w:sz w:val="22"/>
          <w:szCs w:val="22"/>
        </w:rPr>
        <w:t xml:space="preserve">. Obdobně </w:t>
      </w:r>
      <w:r w:rsidR="00A57BB5" w:rsidRPr="00EF200E">
        <w:rPr>
          <w:sz w:val="22"/>
          <w:szCs w:val="22"/>
        </w:rPr>
        <w:t>O</w:t>
      </w:r>
      <w:r w:rsidR="003D4B6D" w:rsidRPr="00EF200E">
        <w:rPr>
          <w:sz w:val="22"/>
          <w:szCs w:val="22"/>
        </w:rPr>
        <w:t xml:space="preserve">bjednatel připouští provedení vzorové instalace pro získání </w:t>
      </w:r>
      <w:r w:rsidR="00D86381" w:rsidRPr="00EF200E">
        <w:rPr>
          <w:sz w:val="22"/>
          <w:szCs w:val="22"/>
        </w:rPr>
        <w:t>Dokladu o EMC</w:t>
      </w:r>
      <w:r w:rsidR="003D4B6D" w:rsidRPr="00EF200E">
        <w:rPr>
          <w:sz w:val="22"/>
          <w:szCs w:val="22"/>
        </w:rPr>
        <w:t>.</w:t>
      </w:r>
      <w:r w:rsidR="006D5295" w:rsidRPr="00EF200E">
        <w:rPr>
          <w:sz w:val="22"/>
          <w:szCs w:val="22"/>
        </w:rPr>
        <w:t xml:space="preserve"> V těchto případech</w:t>
      </w:r>
      <w:r w:rsidR="00916AE1" w:rsidRPr="00EF200E">
        <w:rPr>
          <w:sz w:val="22"/>
          <w:szCs w:val="22"/>
        </w:rPr>
        <w:t xml:space="preserve"> využití vozidel Objednatele pro tento zkušební provoz</w:t>
      </w:r>
      <w:r w:rsidR="006D5295" w:rsidRPr="00EF200E">
        <w:rPr>
          <w:sz w:val="22"/>
          <w:szCs w:val="22"/>
        </w:rPr>
        <w:t xml:space="preserve"> však bude umožněna </w:t>
      </w:r>
      <w:r w:rsidR="006A4C0A" w:rsidRPr="00EF200E">
        <w:rPr>
          <w:sz w:val="22"/>
          <w:szCs w:val="22"/>
        </w:rPr>
        <w:t>I</w:t>
      </w:r>
      <w:r w:rsidR="006D5295" w:rsidRPr="00EF200E">
        <w:rPr>
          <w:sz w:val="22"/>
          <w:szCs w:val="22"/>
        </w:rPr>
        <w:t xml:space="preserve">nstalace </w:t>
      </w:r>
      <w:r w:rsidR="006A4C0A" w:rsidRPr="00EF200E">
        <w:rPr>
          <w:sz w:val="22"/>
          <w:szCs w:val="22"/>
        </w:rPr>
        <w:t>Z</w:t>
      </w:r>
      <w:r w:rsidR="006D5295" w:rsidRPr="00EF200E">
        <w:rPr>
          <w:sz w:val="22"/>
          <w:szCs w:val="22"/>
        </w:rPr>
        <w:t xml:space="preserve">ařízení pouze na jeden kus vozidla daného typu. </w:t>
      </w:r>
      <w:r w:rsidR="00916AE1" w:rsidRPr="00EF200E">
        <w:rPr>
          <w:sz w:val="22"/>
          <w:szCs w:val="22"/>
        </w:rPr>
        <w:t>V těchto případech bude využití vozidel Objednatele možné vždy pouze za podmínek náhrady nákladů</w:t>
      </w:r>
      <w:r w:rsidR="00A57BB5" w:rsidRPr="00EF200E">
        <w:rPr>
          <w:sz w:val="22"/>
          <w:szCs w:val="22"/>
        </w:rPr>
        <w:t xml:space="preserve"> Objednatele</w:t>
      </w:r>
      <w:r w:rsidR="00916AE1" w:rsidRPr="00EF200E">
        <w:rPr>
          <w:sz w:val="22"/>
          <w:szCs w:val="22"/>
        </w:rPr>
        <w:t xml:space="preserve"> na základě dohody smluvních stran této Smlouvy (Zhotovitel je oprávněn si zajistit tento zkušební provoz i u jiného subjektu).</w:t>
      </w:r>
    </w:p>
    <w:p w14:paraId="3DDA444B" w14:textId="2EC80AFA" w:rsidR="00805B3C" w:rsidRPr="00EF200E" w:rsidRDefault="00A57BB5" w:rsidP="00363386">
      <w:pPr>
        <w:pStyle w:val="Odstavecseseznamem"/>
        <w:numPr>
          <w:ilvl w:val="1"/>
          <w:numId w:val="18"/>
        </w:numPr>
        <w:spacing w:before="120" w:after="120"/>
        <w:ind w:left="567" w:hanging="567"/>
        <w:jc w:val="both"/>
        <w:rPr>
          <w:sz w:val="22"/>
          <w:szCs w:val="22"/>
        </w:rPr>
      </w:pPr>
      <w:r w:rsidRPr="00EF200E">
        <w:rPr>
          <w:b/>
          <w:bCs/>
          <w:sz w:val="22"/>
          <w:szCs w:val="22"/>
        </w:rPr>
        <w:t>Schválení změny vozidel</w:t>
      </w:r>
    </w:p>
    <w:p w14:paraId="712A48D9" w14:textId="3793D835" w:rsidR="003C1310" w:rsidRPr="00EF200E" w:rsidRDefault="00E209CF" w:rsidP="00363386">
      <w:pPr>
        <w:pStyle w:val="Odstavecseseznamem"/>
        <w:spacing w:before="120" w:after="120"/>
        <w:ind w:left="567"/>
        <w:jc w:val="both"/>
        <w:rPr>
          <w:sz w:val="22"/>
          <w:szCs w:val="22"/>
        </w:rPr>
      </w:pPr>
      <w:r w:rsidRPr="00EF200E">
        <w:rPr>
          <w:sz w:val="22"/>
          <w:szCs w:val="22"/>
        </w:rPr>
        <w:t xml:space="preserve">Zhotovitel vlastním jménem a na vlastní odpovědnost zajistí, že </w:t>
      </w:r>
      <w:r w:rsidR="00232E9A" w:rsidRPr="00EF200E">
        <w:rPr>
          <w:sz w:val="22"/>
          <w:szCs w:val="22"/>
        </w:rPr>
        <w:br/>
      </w:r>
      <w:r w:rsidR="00B01018" w:rsidRPr="00EF200E">
        <w:rPr>
          <w:sz w:val="22"/>
          <w:szCs w:val="22"/>
        </w:rPr>
        <w:t xml:space="preserve">u každého typu drážního vozidla bude </w:t>
      </w:r>
      <w:r w:rsidR="00F16F7F" w:rsidRPr="00EF200E">
        <w:rPr>
          <w:sz w:val="22"/>
          <w:szCs w:val="22"/>
        </w:rPr>
        <w:t>v pří</w:t>
      </w:r>
      <w:r w:rsidR="001D25AC" w:rsidRPr="00EF200E">
        <w:rPr>
          <w:sz w:val="22"/>
          <w:szCs w:val="22"/>
        </w:rPr>
        <w:t>pa</w:t>
      </w:r>
      <w:r w:rsidR="00F16F7F" w:rsidRPr="00EF200E">
        <w:rPr>
          <w:sz w:val="22"/>
          <w:szCs w:val="22"/>
        </w:rPr>
        <w:t xml:space="preserve">dě potřeby vydáno </w:t>
      </w:r>
      <w:r w:rsidR="00B01018" w:rsidRPr="00EF200E">
        <w:rPr>
          <w:sz w:val="22"/>
          <w:szCs w:val="22"/>
        </w:rPr>
        <w:t xml:space="preserve">ze strany </w:t>
      </w:r>
      <w:r w:rsidR="00706507" w:rsidRPr="00EF200E">
        <w:rPr>
          <w:sz w:val="22"/>
          <w:szCs w:val="22"/>
        </w:rPr>
        <w:t>D</w:t>
      </w:r>
      <w:r w:rsidR="00B01018" w:rsidRPr="00EF200E">
        <w:rPr>
          <w:sz w:val="22"/>
          <w:szCs w:val="22"/>
        </w:rPr>
        <w:t xml:space="preserve">rážního úřadu </w:t>
      </w:r>
      <w:r w:rsidR="00F16F7F" w:rsidRPr="00EF200E">
        <w:rPr>
          <w:sz w:val="22"/>
          <w:szCs w:val="22"/>
        </w:rPr>
        <w:t>rozhodnutí</w:t>
      </w:r>
      <w:r w:rsidR="00F5777C" w:rsidRPr="00EF200E">
        <w:rPr>
          <w:sz w:val="22"/>
          <w:szCs w:val="22"/>
        </w:rPr>
        <w:t xml:space="preserve">, kterým bude </w:t>
      </w:r>
      <w:r w:rsidR="00B01018" w:rsidRPr="00EF200E">
        <w:rPr>
          <w:sz w:val="22"/>
          <w:szCs w:val="22"/>
        </w:rPr>
        <w:t>schválen</w:t>
      </w:r>
      <w:r w:rsidR="00F5777C" w:rsidRPr="00EF200E">
        <w:rPr>
          <w:sz w:val="22"/>
          <w:szCs w:val="22"/>
        </w:rPr>
        <w:t>a</w:t>
      </w:r>
      <w:r w:rsidR="00B01018" w:rsidRPr="00EF200E">
        <w:rPr>
          <w:sz w:val="22"/>
          <w:szCs w:val="22"/>
        </w:rPr>
        <w:t xml:space="preserve"> změna drážního vozidla s ohledem na provedenou </w:t>
      </w:r>
      <w:r w:rsidR="007858C3" w:rsidRPr="00EF200E">
        <w:rPr>
          <w:sz w:val="22"/>
          <w:szCs w:val="22"/>
        </w:rPr>
        <w:t>Instalaci</w:t>
      </w:r>
      <w:r w:rsidR="00694D65" w:rsidRPr="00EF200E">
        <w:rPr>
          <w:sz w:val="22"/>
          <w:szCs w:val="22"/>
        </w:rPr>
        <w:t xml:space="preserve"> Zařízení</w:t>
      </w:r>
      <w:r w:rsidR="007858C3" w:rsidRPr="00EF200E">
        <w:rPr>
          <w:sz w:val="22"/>
          <w:szCs w:val="22"/>
        </w:rPr>
        <w:t xml:space="preserve"> </w:t>
      </w:r>
      <w:r w:rsidR="00B01018" w:rsidRPr="00EF200E">
        <w:rPr>
          <w:sz w:val="22"/>
          <w:szCs w:val="22"/>
        </w:rPr>
        <w:t xml:space="preserve">na daném </w:t>
      </w:r>
      <w:r w:rsidR="00F16F7F" w:rsidRPr="00EF200E">
        <w:rPr>
          <w:sz w:val="22"/>
          <w:szCs w:val="22"/>
        </w:rPr>
        <w:t xml:space="preserve">typu </w:t>
      </w:r>
      <w:r w:rsidR="00B01018" w:rsidRPr="00EF200E">
        <w:rPr>
          <w:sz w:val="22"/>
          <w:szCs w:val="22"/>
        </w:rPr>
        <w:t>vozidl</w:t>
      </w:r>
      <w:r w:rsidR="00F16F7F" w:rsidRPr="00EF200E">
        <w:rPr>
          <w:sz w:val="22"/>
          <w:szCs w:val="22"/>
        </w:rPr>
        <w:t>a</w:t>
      </w:r>
      <w:r w:rsidR="00B01018" w:rsidRPr="00EF200E">
        <w:rPr>
          <w:sz w:val="22"/>
          <w:szCs w:val="22"/>
        </w:rPr>
        <w:t xml:space="preserve">. </w:t>
      </w:r>
      <w:r w:rsidR="00A3027F" w:rsidRPr="00EF200E">
        <w:rPr>
          <w:sz w:val="22"/>
          <w:szCs w:val="22"/>
        </w:rPr>
        <w:t xml:space="preserve">Zhotovitel bere plně na vědomí, že </w:t>
      </w:r>
      <w:r w:rsidR="00B01018" w:rsidRPr="00EF200E">
        <w:rPr>
          <w:sz w:val="22"/>
          <w:szCs w:val="22"/>
        </w:rPr>
        <w:t xml:space="preserve">podmínkou získání kladného rozhodnutí (schválení) a tedy i </w:t>
      </w:r>
      <w:r w:rsidR="00A3027F" w:rsidRPr="00EF200E">
        <w:rPr>
          <w:sz w:val="22"/>
          <w:szCs w:val="22"/>
        </w:rPr>
        <w:t xml:space="preserve">trvalého zprovoznění jednotlivých </w:t>
      </w:r>
      <w:r w:rsidR="00694D65" w:rsidRPr="00EF200E">
        <w:rPr>
          <w:sz w:val="22"/>
          <w:szCs w:val="22"/>
        </w:rPr>
        <w:t>Zařízení</w:t>
      </w:r>
      <w:r w:rsidR="008A7262" w:rsidRPr="00EF200E">
        <w:rPr>
          <w:sz w:val="22"/>
          <w:szCs w:val="22"/>
        </w:rPr>
        <w:t xml:space="preserve"> i </w:t>
      </w:r>
      <w:r w:rsidR="00A3027F" w:rsidRPr="00EF200E">
        <w:rPr>
          <w:sz w:val="22"/>
          <w:szCs w:val="22"/>
        </w:rPr>
        <w:t>vozidel samotných</w:t>
      </w:r>
      <w:r w:rsidR="00B01018" w:rsidRPr="00EF200E">
        <w:rPr>
          <w:sz w:val="22"/>
          <w:szCs w:val="22"/>
        </w:rPr>
        <w:t xml:space="preserve">, může být </w:t>
      </w:r>
      <w:r w:rsidR="00A3027F" w:rsidRPr="00EF200E">
        <w:rPr>
          <w:sz w:val="22"/>
          <w:szCs w:val="22"/>
        </w:rPr>
        <w:t>provedení zkušebního provozu</w:t>
      </w:r>
      <w:r w:rsidR="00EF2D8B" w:rsidRPr="00EF200E">
        <w:rPr>
          <w:sz w:val="22"/>
          <w:szCs w:val="22"/>
        </w:rPr>
        <w:t xml:space="preserve"> </w:t>
      </w:r>
      <w:r w:rsidR="00B01018" w:rsidRPr="00EF200E">
        <w:rPr>
          <w:sz w:val="22"/>
          <w:szCs w:val="22"/>
        </w:rPr>
        <w:t xml:space="preserve">v délce a za </w:t>
      </w:r>
      <w:r w:rsidR="00EF2D8B" w:rsidRPr="00EF200E">
        <w:rPr>
          <w:sz w:val="22"/>
          <w:szCs w:val="22"/>
        </w:rPr>
        <w:t xml:space="preserve">podmínek stanovených </w:t>
      </w:r>
      <w:r w:rsidR="00706507" w:rsidRPr="00EF200E">
        <w:rPr>
          <w:sz w:val="22"/>
          <w:szCs w:val="22"/>
        </w:rPr>
        <w:t>D</w:t>
      </w:r>
      <w:r w:rsidR="00EF2D8B" w:rsidRPr="00EF200E">
        <w:rPr>
          <w:sz w:val="22"/>
          <w:szCs w:val="22"/>
        </w:rPr>
        <w:t>rážním úřadem</w:t>
      </w:r>
      <w:r w:rsidR="00A3027F" w:rsidRPr="00EF200E">
        <w:rPr>
          <w:sz w:val="22"/>
          <w:szCs w:val="22"/>
        </w:rPr>
        <w:t>.</w:t>
      </w:r>
      <w:r w:rsidR="003C1310" w:rsidRPr="00EF200E">
        <w:rPr>
          <w:sz w:val="22"/>
          <w:szCs w:val="22"/>
        </w:rPr>
        <w:t xml:space="preserve"> Pro získání tohoto rozhodnutí platí obdobná pravidla jako pro získání schválení </w:t>
      </w:r>
      <w:r w:rsidR="007F2D89" w:rsidRPr="00EF200E">
        <w:rPr>
          <w:sz w:val="22"/>
          <w:szCs w:val="22"/>
        </w:rPr>
        <w:t>Z</w:t>
      </w:r>
      <w:r w:rsidR="003C1310" w:rsidRPr="00EF200E">
        <w:rPr>
          <w:sz w:val="22"/>
          <w:szCs w:val="22"/>
        </w:rPr>
        <w:t>ařízení.</w:t>
      </w:r>
    </w:p>
    <w:p w14:paraId="7E399BB9" w14:textId="7E412BF9" w:rsidR="00841312" w:rsidRPr="00EF200E" w:rsidRDefault="006A4C0A" w:rsidP="00363386">
      <w:pPr>
        <w:pStyle w:val="Odstavecseseznamem"/>
        <w:spacing w:before="120" w:after="120"/>
        <w:ind w:left="567" w:hanging="567"/>
        <w:jc w:val="both"/>
        <w:rPr>
          <w:sz w:val="22"/>
          <w:szCs w:val="22"/>
        </w:rPr>
      </w:pPr>
      <w:r w:rsidRPr="00EF200E">
        <w:rPr>
          <w:sz w:val="22"/>
          <w:szCs w:val="22"/>
        </w:rPr>
        <w:t xml:space="preserve"> </w:t>
      </w:r>
      <w:r w:rsidRPr="00EF200E">
        <w:rPr>
          <w:sz w:val="22"/>
          <w:szCs w:val="22"/>
        </w:rPr>
        <w:tab/>
      </w:r>
      <w:r w:rsidR="00841312" w:rsidRPr="00EF200E">
        <w:rPr>
          <w:sz w:val="22"/>
          <w:szCs w:val="22"/>
        </w:rPr>
        <w:t>Zhotovitel je povinen</w:t>
      </w:r>
      <w:r w:rsidR="00694D65" w:rsidRPr="00EF200E">
        <w:rPr>
          <w:sz w:val="22"/>
          <w:szCs w:val="22"/>
        </w:rPr>
        <w:t xml:space="preserve"> Objednateli</w:t>
      </w:r>
      <w:r w:rsidR="00841312" w:rsidRPr="00EF200E">
        <w:rPr>
          <w:sz w:val="22"/>
          <w:szCs w:val="22"/>
        </w:rPr>
        <w:t xml:space="preserve"> spolu s</w:t>
      </w:r>
      <w:r w:rsidR="003C1310" w:rsidRPr="00EF200E">
        <w:rPr>
          <w:sz w:val="22"/>
          <w:szCs w:val="22"/>
        </w:rPr>
        <w:t xml:space="preserve"> veškerými </w:t>
      </w:r>
      <w:r w:rsidR="00841312" w:rsidRPr="00EF200E">
        <w:rPr>
          <w:sz w:val="22"/>
          <w:szCs w:val="22"/>
        </w:rPr>
        <w:t>rozhodnutím</w:t>
      </w:r>
      <w:r w:rsidR="003C1310" w:rsidRPr="00EF200E">
        <w:rPr>
          <w:sz w:val="22"/>
          <w:szCs w:val="22"/>
        </w:rPr>
        <w:t>i</w:t>
      </w:r>
      <w:r w:rsidR="00841312" w:rsidRPr="00EF200E">
        <w:rPr>
          <w:sz w:val="22"/>
          <w:szCs w:val="22"/>
        </w:rPr>
        <w:t xml:space="preserve"> poskytnout žádost, která předcházela danému rozhodnutí a veškeré po</w:t>
      </w:r>
      <w:r w:rsidR="009D5CDB" w:rsidRPr="00EF200E">
        <w:rPr>
          <w:sz w:val="22"/>
          <w:szCs w:val="22"/>
        </w:rPr>
        <w:t>d</w:t>
      </w:r>
      <w:r w:rsidR="00841312" w:rsidRPr="00EF200E">
        <w:rPr>
          <w:sz w:val="22"/>
          <w:szCs w:val="22"/>
        </w:rPr>
        <w:t>klady předané příslušnému orgánu</w:t>
      </w:r>
      <w:r w:rsidR="00FC13A3" w:rsidRPr="00EF200E">
        <w:rPr>
          <w:sz w:val="22"/>
          <w:szCs w:val="22"/>
        </w:rPr>
        <w:t xml:space="preserve">, současně je Zhotovitel povinen průběžně (nejméně </w:t>
      </w:r>
      <w:r w:rsidR="007841E2" w:rsidRPr="00EF200E">
        <w:rPr>
          <w:sz w:val="22"/>
          <w:szCs w:val="22"/>
        </w:rPr>
        <w:t>1x (</w:t>
      </w:r>
      <w:r w:rsidR="00FC13A3" w:rsidRPr="00EF200E">
        <w:rPr>
          <w:sz w:val="22"/>
          <w:szCs w:val="22"/>
        </w:rPr>
        <w:t>jedenkrát</w:t>
      </w:r>
      <w:r w:rsidR="007841E2" w:rsidRPr="00EF200E">
        <w:rPr>
          <w:sz w:val="22"/>
          <w:szCs w:val="22"/>
        </w:rPr>
        <w:t>)</w:t>
      </w:r>
      <w:r w:rsidR="00FC13A3" w:rsidRPr="00EF200E">
        <w:rPr>
          <w:sz w:val="22"/>
          <w:szCs w:val="22"/>
        </w:rPr>
        <w:t xml:space="preserve"> </w:t>
      </w:r>
      <w:r w:rsidR="00A00730">
        <w:rPr>
          <w:sz w:val="22"/>
          <w:szCs w:val="22"/>
        </w:rPr>
        <w:t>měsíčně</w:t>
      </w:r>
      <w:r w:rsidR="00FC13A3" w:rsidRPr="00EF200E">
        <w:rPr>
          <w:sz w:val="22"/>
          <w:szCs w:val="22"/>
        </w:rPr>
        <w:t xml:space="preserve">) informovat Objednatele o průběhu schvalování Drážním úřadem a o průběhu zkušebního provozu. Zhotovitel je povinen vždy nejpozději do 2 </w:t>
      </w:r>
      <w:r w:rsidR="000B138E" w:rsidRPr="00EF200E">
        <w:rPr>
          <w:sz w:val="22"/>
          <w:szCs w:val="22"/>
        </w:rPr>
        <w:t xml:space="preserve">(dvou) </w:t>
      </w:r>
      <w:r w:rsidR="00FC13A3" w:rsidRPr="00EF200E">
        <w:rPr>
          <w:sz w:val="22"/>
          <w:szCs w:val="22"/>
        </w:rPr>
        <w:t xml:space="preserve">pracovních dnů od předložení dokumentace týkající se plnění dle této </w:t>
      </w:r>
      <w:r w:rsidR="00E40CFA" w:rsidRPr="00EF200E">
        <w:rPr>
          <w:sz w:val="22"/>
          <w:szCs w:val="22"/>
        </w:rPr>
        <w:t xml:space="preserve">Smlouvy </w:t>
      </w:r>
      <w:r w:rsidR="00FC13A3" w:rsidRPr="00EF200E">
        <w:rPr>
          <w:sz w:val="22"/>
          <w:szCs w:val="22"/>
        </w:rPr>
        <w:t xml:space="preserve">Drážnímu úřadu předložit kopii předkládané dokumentace Objednateli. </w:t>
      </w:r>
      <w:r w:rsidR="00841312" w:rsidRPr="00EF200E">
        <w:rPr>
          <w:sz w:val="22"/>
          <w:szCs w:val="22"/>
        </w:rPr>
        <w:t>Z předaných podkladů musí být jednoznačné, že se týkají všech komponent</w:t>
      </w:r>
      <w:r w:rsidR="00013461" w:rsidRPr="00EF200E">
        <w:rPr>
          <w:sz w:val="22"/>
          <w:szCs w:val="22"/>
        </w:rPr>
        <w:t>ů</w:t>
      </w:r>
      <w:r w:rsidR="00841312" w:rsidRPr="00EF200E">
        <w:rPr>
          <w:sz w:val="22"/>
          <w:szCs w:val="22"/>
        </w:rPr>
        <w:t xml:space="preserve">, jež </w:t>
      </w:r>
      <w:r w:rsidR="00694D65" w:rsidRPr="00EF200E">
        <w:rPr>
          <w:sz w:val="22"/>
          <w:szCs w:val="22"/>
        </w:rPr>
        <w:t>Z</w:t>
      </w:r>
      <w:r w:rsidR="00841312" w:rsidRPr="00EF200E">
        <w:rPr>
          <w:sz w:val="22"/>
          <w:szCs w:val="22"/>
        </w:rPr>
        <w:t xml:space="preserve">hotovitel zamýšlí instalovat na vozidla v rámci </w:t>
      </w:r>
      <w:r w:rsidR="004E3EE9" w:rsidRPr="00EF200E">
        <w:rPr>
          <w:sz w:val="22"/>
          <w:szCs w:val="22"/>
        </w:rPr>
        <w:t>provedení I</w:t>
      </w:r>
      <w:r w:rsidR="00841312" w:rsidRPr="00EF200E">
        <w:rPr>
          <w:sz w:val="22"/>
          <w:szCs w:val="22"/>
        </w:rPr>
        <w:t>nstalace</w:t>
      </w:r>
      <w:r w:rsidR="00694D65" w:rsidRPr="00EF200E">
        <w:rPr>
          <w:sz w:val="22"/>
          <w:szCs w:val="22"/>
        </w:rPr>
        <w:t xml:space="preserve"> Zařízení</w:t>
      </w:r>
      <w:r w:rsidR="00841312" w:rsidRPr="00EF200E">
        <w:rPr>
          <w:sz w:val="22"/>
          <w:szCs w:val="22"/>
        </w:rPr>
        <w:t xml:space="preserve"> a plnění této </w:t>
      </w:r>
      <w:r w:rsidR="00694D65" w:rsidRPr="00EF200E">
        <w:rPr>
          <w:sz w:val="22"/>
          <w:szCs w:val="22"/>
        </w:rPr>
        <w:t>S</w:t>
      </w:r>
      <w:r w:rsidR="00841312" w:rsidRPr="00EF200E">
        <w:rPr>
          <w:sz w:val="22"/>
          <w:szCs w:val="22"/>
        </w:rPr>
        <w:t>mlouvy.</w:t>
      </w:r>
    </w:p>
    <w:p w14:paraId="031801D2" w14:textId="26EAEB73" w:rsidR="00F16F7F" w:rsidRPr="00EF200E" w:rsidRDefault="00013461" w:rsidP="00363386">
      <w:pPr>
        <w:pStyle w:val="Odstavecseseznamem"/>
        <w:spacing w:before="120" w:after="120"/>
        <w:ind w:left="567"/>
        <w:jc w:val="both"/>
        <w:rPr>
          <w:sz w:val="22"/>
          <w:szCs w:val="22"/>
        </w:rPr>
      </w:pPr>
      <w:r w:rsidRPr="00EF200E">
        <w:rPr>
          <w:sz w:val="22"/>
          <w:szCs w:val="22"/>
        </w:rPr>
        <w:t>Ustanovení tohoto odst</w:t>
      </w:r>
      <w:r w:rsidR="00A57BB5" w:rsidRPr="00EF200E">
        <w:rPr>
          <w:sz w:val="22"/>
          <w:szCs w:val="22"/>
        </w:rPr>
        <w:t>avce</w:t>
      </w:r>
      <w:r w:rsidR="00F16F7F" w:rsidRPr="00EF200E">
        <w:rPr>
          <w:sz w:val="22"/>
          <w:szCs w:val="22"/>
        </w:rPr>
        <w:t xml:space="preserve"> </w:t>
      </w:r>
      <w:r w:rsidR="00224460" w:rsidRPr="00EF200E">
        <w:rPr>
          <w:sz w:val="22"/>
          <w:szCs w:val="22"/>
        </w:rPr>
        <w:t xml:space="preserve">Smlouvy </w:t>
      </w:r>
      <w:r w:rsidR="00F16F7F" w:rsidRPr="00EF200E">
        <w:rPr>
          <w:sz w:val="22"/>
          <w:szCs w:val="22"/>
        </w:rPr>
        <w:t xml:space="preserve">obdobně platí i pro získání </w:t>
      </w:r>
      <w:r w:rsidR="003860E9" w:rsidRPr="00EF200E">
        <w:rPr>
          <w:sz w:val="22"/>
          <w:szCs w:val="22"/>
        </w:rPr>
        <w:t>Dokladu o EMC</w:t>
      </w:r>
      <w:r w:rsidR="00F16F7F" w:rsidRPr="00EF200E">
        <w:rPr>
          <w:sz w:val="22"/>
          <w:szCs w:val="22"/>
        </w:rPr>
        <w:t>.</w:t>
      </w:r>
    </w:p>
    <w:p w14:paraId="4B0A8146" w14:textId="456669CE" w:rsidR="00AC28E7" w:rsidRPr="00EF200E" w:rsidRDefault="00AC28E7" w:rsidP="00363386">
      <w:pPr>
        <w:pStyle w:val="Odstavecseseznamem"/>
        <w:numPr>
          <w:ilvl w:val="1"/>
          <w:numId w:val="18"/>
        </w:numPr>
        <w:spacing w:before="120" w:after="120"/>
        <w:ind w:left="567" w:hanging="567"/>
        <w:jc w:val="both"/>
        <w:rPr>
          <w:sz w:val="22"/>
          <w:szCs w:val="22"/>
        </w:rPr>
      </w:pPr>
      <w:r w:rsidRPr="00EF200E">
        <w:rPr>
          <w:sz w:val="22"/>
          <w:szCs w:val="22"/>
        </w:rPr>
        <w:t>Objednatel umožní servisním technikům Zhotovitele přístup k provedení Provozních služeb</w:t>
      </w:r>
      <w:r w:rsidR="00182900" w:rsidRPr="00EF200E">
        <w:rPr>
          <w:sz w:val="22"/>
          <w:szCs w:val="22"/>
        </w:rPr>
        <w:t>, k realizaci záručních oprav či k provádění Mimozáručního servisu</w:t>
      </w:r>
      <w:r w:rsidRPr="00EF200E">
        <w:rPr>
          <w:sz w:val="22"/>
          <w:szCs w:val="22"/>
        </w:rPr>
        <w:t xml:space="preserve">. Pokud by povaha závady vyžadovala provést zásah, který by podstatně omezil nebo narušil provoz radiové sítě, </w:t>
      </w:r>
      <w:r w:rsidR="00257BDE" w:rsidRPr="00EF200E">
        <w:rPr>
          <w:sz w:val="22"/>
          <w:szCs w:val="22"/>
        </w:rPr>
        <w:t>BackOffice</w:t>
      </w:r>
      <w:r w:rsidRPr="00EF200E">
        <w:rPr>
          <w:sz w:val="22"/>
          <w:szCs w:val="22"/>
        </w:rPr>
        <w:t xml:space="preserve"> nebo dohledového centra </w:t>
      </w:r>
      <w:r w:rsidR="00182900" w:rsidRPr="00EF200E">
        <w:rPr>
          <w:sz w:val="22"/>
          <w:szCs w:val="22"/>
        </w:rPr>
        <w:t>O</w:t>
      </w:r>
      <w:r w:rsidRPr="00EF200E">
        <w:rPr>
          <w:sz w:val="22"/>
          <w:szCs w:val="22"/>
        </w:rPr>
        <w:t xml:space="preserve">bjednatele, je </w:t>
      </w:r>
      <w:r w:rsidR="00182900" w:rsidRPr="00EF200E">
        <w:rPr>
          <w:sz w:val="22"/>
          <w:szCs w:val="22"/>
        </w:rPr>
        <w:t>Z</w:t>
      </w:r>
      <w:r w:rsidRPr="00EF200E">
        <w:rPr>
          <w:sz w:val="22"/>
          <w:szCs w:val="22"/>
        </w:rPr>
        <w:t xml:space="preserve">hotovitel oprávněn provést tento zásah pouze po předchozí konzultaci s oprávněným zástupcem Objednatele. Zhotovitel je tak povinen předem </w:t>
      </w:r>
      <w:r w:rsidRPr="00EF200E">
        <w:rPr>
          <w:sz w:val="22"/>
          <w:szCs w:val="22"/>
        </w:rPr>
        <w:lastRenderedPageBreak/>
        <w:t>oznámit Objednateli přesný čas a rozsah provádění úprav příslušné části Systému, případně další podstatné skutečnosti s takovým časovým předstihem, který umožní Objednateli provést příslušná opatření a koordinovat svou činnost s postupem Zhotovitele.</w:t>
      </w:r>
    </w:p>
    <w:p w14:paraId="6D0E25CF" w14:textId="77777777" w:rsidR="00D12ADE" w:rsidRPr="00EF200E" w:rsidRDefault="00D1241F" w:rsidP="00363386">
      <w:pPr>
        <w:pStyle w:val="Odstavecseseznamem"/>
        <w:widowControl w:val="0"/>
        <w:spacing w:before="120" w:after="120"/>
        <w:ind w:left="567"/>
        <w:jc w:val="both"/>
        <w:rPr>
          <w:sz w:val="22"/>
          <w:szCs w:val="22"/>
        </w:rPr>
      </w:pPr>
      <w:r w:rsidRPr="00EF200E">
        <w:rPr>
          <w:sz w:val="22"/>
          <w:szCs w:val="22"/>
        </w:rPr>
        <w:t xml:space="preserve">Pro účely </w:t>
      </w:r>
      <w:r w:rsidR="00D12ADE" w:rsidRPr="00EF200E">
        <w:rPr>
          <w:sz w:val="22"/>
          <w:szCs w:val="22"/>
        </w:rPr>
        <w:t xml:space="preserve">poskytování </w:t>
      </w:r>
      <w:r w:rsidR="00F64F00" w:rsidRPr="00EF200E">
        <w:rPr>
          <w:sz w:val="22"/>
          <w:szCs w:val="22"/>
        </w:rPr>
        <w:t xml:space="preserve">Provozních služeb, záručních oprav či provádění Mimozáručního servisu </w:t>
      </w:r>
      <w:r w:rsidR="00D12ADE" w:rsidRPr="00EF200E">
        <w:rPr>
          <w:sz w:val="22"/>
          <w:szCs w:val="22"/>
        </w:rPr>
        <w:t xml:space="preserve">je </w:t>
      </w:r>
      <w:r w:rsidR="00F64F00" w:rsidRPr="00EF200E">
        <w:rPr>
          <w:sz w:val="22"/>
          <w:szCs w:val="22"/>
        </w:rPr>
        <w:t>Z</w:t>
      </w:r>
      <w:r w:rsidR="00D12ADE" w:rsidRPr="00EF200E">
        <w:rPr>
          <w:sz w:val="22"/>
          <w:szCs w:val="22"/>
        </w:rPr>
        <w:t xml:space="preserve">hotovitel povinen minimálně </w:t>
      </w:r>
      <w:r w:rsidR="00272CA1" w:rsidRPr="00EF200E">
        <w:rPr>
          <w:sz w:val="22"/>
          <w:szCs w:val="22"/>
        </w:rPr>
        <w:t>24</w:t>
      </w:r>
      <w:r w:rsidR="00D12ADE" w:rsidRPr="00EF200E">
        <w:rPr>
          <w:sz w:val="22"/>
          <w:szCs w:val="22"/>
        </w:rPr>
        <w:t xml:space="preserve"> </w:t>
      </w:r>
      <w:r w:rsidR="00272CA1" w:rsidRPr="00EF200E">
        <w:rPr>
          <w:sz w:val="22"/>
          <w:szCs w:val="22"/>
        </w:rPr>
        <w:t>hodin</w:t>
      </w:r>
      <w:r w:rsidR="00D12ADE" w:rsidRPr="00EF200E">
        <w:rPr>
          <w:sz w:val="22"/>
          <w:szCs w:val="22"/>
        </w:rPr>
        <w:t xml:space="preserve"> předem požádat Objednatele </w:t>
      </w:r>
      <w:r w:rsidR="007F2D89" w:rsidRPr="00EF200E">
        <w:rPr>
          <w:sz w:val="22"/>
          <w:szCs w:val="22"/>
        </w:rPr>
        <w:t>o</w:t>
      </w:r>
      <w:r w:rsidR="00D12ADE" w:rsidRPr="00EF200E">
        <w:rPr>
          <w:sz w:val="22"/>
          <w:szCs w:val="22"/>
        </w:rPr>
        <w:t> přistavení vozidla na určený termín. Objednatel má právo z provozních důvodů stanovit náhradní termín, ve kterém bude činnost provedena</w:t>
      </w:r>
      <w:r w:rsidR="00F64F00" w:rsidRPr="00EF200E">
        <w:rPr>
          <w:sz w:val="22"/>
          <w:szCs w:val="22"/>
        </w:rPr>
        <w:t xml:space="preserve"> a Zhotovitel je povinen jej akceptovat</w:t>
      </w:r>
      <w:r w:rsidR="00D12ADE" w:rsidRPr="00EF200E">
        <w:rPr>
          <w:sz w:val="22"/>
          <w:szCs w:val="22"/>
        </w:rPr>
        <w:t>.</w:t>
      </w:r>
    </w:p>
    <w:p w14:paraId="52CD5CB3" w14:textId="0207B8CB" w:rsidR="00F64F00" w:rsidRPr="00EF200E" w:rsidRDefault="00D12ADE" w:rsidP="00363386">
      <w:pPr>
        <w:pStyle w:val="Odstavecseseznamem"/>
        <w:widowControl w:val="0"/>
        <w:numPr>
          <w:ilvl w:val="1"/>
          <w:numId w:val="18"/>
        </w:numPr>
        <w:spacing w:before="120" w:after="120"/>
        <w:ind w:left="567" w:hanging="567"/>
        <w:jc w:val="both"/>
        <w:rPr>
          <w:sz w:val="22"/>
          <w:szCs w:val="22"/>
        </w:rPr>
      </w:pPr>
      <w:r w:rsidRPr="00EF200E">
        <w:rPr>
          <w:sz w:val="22"/>
          <w:szCs w:val="22"/>
        </w:rPr>
        <w:t xml:space="preserve">V případech, kdy si </w:t>
      </w:r>
      <w:r w:rsidR="00995CF9" w:rsidRPr="00EF200E">
        <w:rPr>
          <w:sz w:val="22"/>
          <w:szCs w:val="22"/>
        </w:rPr>
        <w:t>jakýkoli zásah do Systému</w:t>
      </w:r>
      <w:r w:rsidRPr="00EF200E">
        <w:rPr>
          <w:sz w:val="22"/>
          <w:szCs w:val="22"/>
        </w:rPr>
        <w:t xml:space="preserve"> vyžád</w:t>
      </w:r>
      <w:r w:rsidR="00995CF9" w:rsidRPr="00EF200E">
        <w:rPr>
          <w:sz w:val="22"/>
          <w:szCs w:val="22"/>
        </w:rPr>
        <w:t>á</w:t>
      </w:r>
      <w:r w:rsidRPr="00EF200E">
        <w:rPr>
          <w:sz w:val="22"/>
          <w:szCs w:val="22"/>
        </w:rPr>
        <w:t xml:space="preserve"> </w:t>
      </w:r>
      <w:r w:rsidR="00BD019B" w:rsidRPr="00EF200E">
        <w:rPr>
          <w:sz w:val="22"/>
          <w:szCs w:val="22"/>
        </w:rPr>
        <w:t xml:space="preserve">změnu </w:t>
      </w:r>
      <w:r w:rsidRPr="00EF200E">
        <w:rPr>
          <w:sz w:val="22"/>
          <w:szCs w:val="22"/>
        </w:rPr>
        <w:t>komponent</w:t>
      </w:r>
      <w:r w:rsidR="00013461" w:rsidRPr="00EF200E">
        <w:rPr>
          <w:sz w:val="22"/>
          <w:szCs w:val="22"/>
        </w:rPr>
        <w:t>ů</w:t>
      </w:r>
      <w:r w:rsidRPr="00EF200E">
        <w:rPr>
          <w:sz w:val="22"/>
          <w:szCs w:val="22"/>
        </w:rPr>
        <w:t xml:space="preserve"> </w:t>
      </w:r>
      <w:r w:rsidR="00D1241F" w:rsidRPr="00EF200E">
        <w:rPr>
          <w:sz w:val="22"/>
          <w:szCs w:val="22"/>
        </w:rPr>
        <w:t>S</w:t>
      </w:r>
      <w:r w:rsidRPr="00EF200E">
        <w:rPr>
          <w:sz w:val="22"/>
          <w:szCs w:val="22"/>
        </w:rPr>
        <w:t xml:space="preserve">ystému, bude tato změna </w:t>
      </w:r>
      <w:r w:rsidR="00D1241F" w:rsidRPr="00EF200E">
        <w:rPr>
          <w:sz w:val="22"/>
          <w:szCs w:val="22"/>
        </w:rPr>
        <w:t xml:space="preserve">Zhotovitelem </w:t>
      </w:r>
      <w:r w:rsidRPr="00EF200E">
        <w:rPr>
          <w:sz w:val="22"/>
          <w:szCs w:val="22"/>
        </w:rPr>
        <w:t xml:space="preserve">projednána s příslušným </w:t>
      </w:r>
      <w:r w:rsidR="00D1241F" w:rsidRPr="00EF200E">
        <w:rPr>
          <w:sz w:val="22"/>
          <w:szCs w:val="22"/>
        </w:rPr>
        <w:t>s</w:t>
      </w:r>
      <w:r w:rsidRPr="00EF200E">
        <w:rPr>
          <w:sz w:val="22"/>
          <w:szCs w:val="22"/>
        </w:rPr>
        <w:t xml:space="preserve">právním úřadem a </w:t>
      </w:r>
      <w:r w:rsidR="00BD019B" w:rsidRPr="00EF200E">
        <w:rPr>
          <w:sz w:val="22"/>
          <w:szCs w:val="22"/>
        </w:rPr>
        <w:t xml:space="preserve">výsledek jednání </w:t>
      </w:r>
      <w:r w:rsidRPr="00EF200E">
        <w:rPr>
          <w:sz w:val="22"/>
          <w:szCs w:val="22"/>
        </w:rPr>
        <w:t>bude</w:t>
      </w:r>
      <w:r w:rsidR="00513DB4" w:rsidRPr="00EF200E">
        <w:rPr>
          <w:sz w:val="22"/>
          <w:szCs w:val="22"/>
        </w:rPr>
        <w:t xml:space="preserve"> před provedením příslušného zásahu</w:t>
      </w:r>
      <w:r w:rsidRPr="00EF200E">
        <w:rPr>
          <w:sz w:val="22"/>
          <w:szCs w:val="22"/>
        </w:rPr>
        <w:t xml:space="preserve"> </w:t>
      </w:r>
      <w:r w:rsidR="00F05AE8" w:rsidRPr="00EF200E">
        <w:rPr>
          <w:sz w:val="22"/>
          <w:szCs w:val="22"/>
        </w:rPr>
        <w:t xml:space="preserve">sdělen </w:t>
      </w:r>
      <w:r w:rsidR="00995CF9" w:rsidRPr="00EF200E">
        <w:rPr>
          <w:sz w:val="22"/>
          <w:szCs w:val="22"/>
        </w:rPr>
        <w:t>O</w:t>
      </w:r>
      <w:r w:rsidRPr="00EF200E">
        <w:rPr>
          <w:sz w:val="22"/>
          <w:szCs w:val="22"/>
        </w:rPr>
        <w:t>bjednateli.</w:t>
      </w:r>
      <w:r w:rsidR="00BD019B" w:rsidRPr="00EF200E">
        <w:rPr>
          <w:sz w:val="22"/>
          <w:szCs w:val="22"/>
        </w:rPr>
        <w:t xml:space="preserve"> </w:t>
      </w:r>
    </w:p>
    <w:p w14:paraId="2B6A2B73" w14:textId="35761E09" w:rsidR="000971D5" w:rsidRPr="00EF200E" w:rsidRDefault="000971D5" w:rsidP="00363386">
      <w:pPr>
        <w:pStyle w:val="Odstavecseseznamem"/>
        <w:widowControl w:val="0"/>
        <w:numPr>
          <w:ilvl w:val="1"/>
          <w:numId w:val="18"/>
        </w:numPr>
        <w:spacing w:before="120" w:after="120"/>
        <w:ind w:left="567" w:hanging="567"/>
        <w:jc w:val="both"/>
        <w:rPr>
          <w:sz w:val="22"/>
          <w:szCs w:val="22"/>
        </w:rPr>
      </w:pPr>
      <w:r w:rsidRPr="00EF200E">
        <w:rPr>
          <w:sz w:val="22"/>
          <w:szCs w:val="22"/>
        </w:rPr>
        <w:t>Zhotovitel bere na vědomí, že podmínkou zahájení jakékoliv Instalace</w:t>
      </w:r>
      <w:r w:rsidR="00F64F00" w:rsidRPr="00EF200E">
        <w:rPr>
          <w:sz w:val="22"/>
          <w:szCs w:val="22"/>
        </w:rPr>
        <w:t xml:space="preserve"> Zařízení</w:t>
      </w:r>
      <w:r w:rsidRPr="00EF200E">
        <w:rPr>
          <w:sz w:val="22"/>
          <w:szCs w:val="22"/>
        </w:rPr>
        <w:t xml:space="preserve"> a/nebo </w:t>
      </w:r>
      <w:proofErr w:type="spellStart"/>
      <w:r w:rsidRPr="00EF200E">
        <w:rPr>
          <w:sz w:val="22"/>
          <w:szCs w:val="22"/>
        </w:rPr>
        <w:t>Doinstalace</w:t>
      </w:r>
      <w:proofErr w:type="spellEnd"/>
      <w:r w:rsidRPr="00EF200E">
        <w:rPr>
          <w:sz w:val="22"/>
          <w:szCs w:val="22"/>
        </w:rPr>
        <w:t xml:space="preserve"> do jednotlivých vozidel je, kromě dalších podmínek stanovených touto Smlouvou, odsouhlasení umístění </w:t>
      </w:r>
      <w:r w:rsidR="001E30D1" w:rsidRPr="00EF200E">
        <w:rPr>
          <w:sz w:val="22"/>
          <w:szCs w:val="22"/>
        </w:rPr>
        <w:t>Zařízení</w:t>
      </w:r>
      <w:r w:rsidRPr="00EF200E">
        <w:rPr>
          <w:sz w:val="22"/>
          <w:szCs w:val="22"/>
        </w:rPr>
        <w:t xml:space="preserve"> a vedení kabeláže v jednotlivém typu vozidla ze strany Objednatele, přičemž Objednatel se k</w:t>
      </w:r>
      <w:r w:rsidR="00E44F2E" w:rsidRPr="00EF200E">
        <w:rPr>
          <w:sz w:val="22"/>
          <w:szCs w:val="22"/>
        </w:rPr>
        <w:t xml:space="preserve"> umístění zařízení a </w:t>
      </w:r>
      <w:r w:rsidRPr="00EF200E">
        <w:rPr>
          <w:sz w:val="22"/>
          <w:szCs w:val="22"/>
        </w:rPr>
        <w:t xml:space="preserve"> vedení kabeláže vyjádří nejpozději do 5 </w:t>
      </w:r>
      <w:r w:rsidR="000B138E" w:rsidRPr="00EF200E">
        <w:rPr>
          <w:sz w:val="22"/>
          <w:szCs w:val="22"/>
        </w:rPr>
        <w:t xml:space="preserve">(pěti) </w:t>
      </w:r>
      <w:r w:rsidR="003C1310" w:rsidRPr="00EF200E">
        <w:rPr>
          <w:sz w:val="22"/>
          <w:szCs w:val="22"/>
        </w:rPr>
        <w:t xml:space="preserve">pracovních </w:t>
      </w:r>
      <w:r w:rsidRPr="00EF200E">
        <w:rPr>
          <w:sz w:val="22"/>
          <w:szCs w:val="22"/>
        </w:rPr>
        <w:t xml:space="preserve">dnů od doručení konkrétního technického návrhu Zhotovitele, který Zhotovitel </w:t>
      </w:r>
      <w:r w:rsidR="006D36C6" w:rsidRPr="00EF200E">
        <w:rPr>
          <w:sz w:val="22"/>
          <w:szCs w:val="22"/>
        </w:rPr>
        <w:t xml:space="preserve">předloží Objednateli bezodkladně </w:t>
      </w:r>
      <w:r w:rsidRPr="00EF200E">
        <w:rPr>
          <w:sz w:val="22"/>
          <w:szCs w:val="22"/>
        </w:rPr>
        <w:t>po nabytí účinnosti Smlouvy. Objednatel je oprávněn odmítnout návrh vedení kabeláže</w:t>
      </w:r>
      <w:r w:rsidR="00CE3B5D" w:rsidRPr="00EF200E">
        <w:rPr>
          <w:sz w:val="22"/>
          <w:szCs w:val="22"/>
        </w:rPr>
        <w:t>, a to</w:t>
      </w:r>
      <w:r w:rsidRPr="00EF200E">
        <w:rPr>
          <w:sz w:val="22"/>
          <w:szCs w:val="22"/>
        </w:rPr>
        <w:t xml:space="preserve"> zejména z důvodu nevhodnosti navrženého řešení s ohledem na stávající technické parametry vozidla nebo z důvodu nesouladu navrženého řešení s technickými normami či právními předpisy. Nebude-li Objednatel souhlasit s navrženým </w:t>
      </w:r>
      <w:r w:rsidR="00E44F2E" w:rsidRPr="00EF200E">
        <w:rPr>
          <w:sz w:val="22"/>
          <w:szCs w:val="22"/>
        </w:rPr>
        <w:t xml:space="preserve">umístěním Zařízení a </w:t>
      </w:r>
      <w:r w:rsidRPr="00EF200E">
        <w:rPr>
          <w:sz w:val="22"/>
          <w:szCs w:val="22"/>
        </w:rPr>
        <w:t xml:space="preserve">vedením kabeláže, je Zhotovitel povinen návrh </w:t>
      </w:r>
      <w:r w:rsidR="004069B9" w:rsidRPr="00EF200E">
        <w:rPr>
          <w:sz w:val="22"/>
          <w:szCs w:val="22"/>
        </w:rPr>
        <w:t xml:space="preserve">bezplatně </w:t>
      </w:r>
      <w:r w:rsidRPr="00EF200E">
        <w:rPr>
          <w:sz w:val="22"/>
          <w:szCs w:val="22"/>
        </w:rPr>
        <w:t>přepracovat tak, aby byl v souladu s požadavky Objednatele a tento doručit Objednateli ke schválení postupem dle věty první tohoto odstavce</w:t>
      </w:r>
      <w:r w:rsidR="00224460" w:rsidRPr="00EF200E">
        <w:rPr>
          <w:sz w:val="22"/>
          <w:szCs w:val="22"/>
        </w:rPr>
        <w:t xml:space="preserve"> Smlouvy</w:t>
      </w:r>
      <w:r w:rsidRPr="00EF200E">
        <w:rPr>
          <w:sz w:val="22"/>
          <w:szCs w:val="22"/>
        </w:rPr>
        <w:t>. Pokud se Objednatel v uvedené lhůtě nevyjádří, má se za to, že s navrženým vedením kabeláže souhlasí.</w:t>
      </w:r>
      <w:r w:rsidR="00AA2B8D" w:rsidRPr="00EF200E">
        <w:rPr>
          <w:sz w:val="22"/>
          <w:szCs w:val="22"/>
        </w:rPr>
        <w:t xml:space="preserve"> Objednatel si vyhrazuje možnost </w:t>
      </w:r>
      <w:r w:rsidR="00646E9B" w:rsidRPr="00EF200E">
        <w:rPr>
          <w:sz w:val="22"/>
          <w:szCs w:val="22"/>
        </w:rPr>
        <w:t>provést kontrolu vedené kabeláže před zakrytím</w:t>
      </w:r>
      <w:r w:rsidR="00F3301B" w:rsidRPr="00EF200E">
        <w:rPr>
          <w:sz w:val="22"/>
          <w:szCs w:val="22"/>
        </w:rPr>
        <w:t xml:space="preserve"> u každého vozidla</w:t>
      </w:r>
      <w:r w:rsidR="00646E9B" w:rsidRPr="00EF200E">
        <w:rPr>
          <w:sz w:val="22"/>
          <w:szCs w:val="22"/>
        </w:rPr>
        <w:t xml:space="preserve">, přičemž </w:t>
      </w:r>
      <w:r w:rsidR="004C788B" w:rsidRPr="00EF200E">
        <w:rPr>
          <w:sz w:val="22"/>
          <w:szCs w:val="22"/>
        </w:rPr>
        <w:t>Zhotovitel k provedení kontroly vyzve Objednatele</w:t>
      </w:r>
      <w:r w:rsidR="004C0FCA" w:rsidRPr="00EF200E">
        <w:rPr>
          <w:sz w:val="22"/>
          <w:szCs w:val="22"/>
        </w:rPr>
        <w:t xml:space="preserve"> (prostřednictvím emailu)</w:t>
      </w:r>
      <w:r w:rsidR="004C788B" w:rsidRPr="00EF200E">
        <w:rPr>
          <w:sz w:val="22"/>
          <w:szCs w:val="22"/>
        </w:rPr>
        <w:t xml:space="preserve"> alespoň 2 pracovní dny před zakrytím</w:t>
      </w:r>
      <w:r w:rsidR="00EC7507" w:rsidRPr="00EF200E">
        <w:rPr>
          <w:sz w:val="22"/>
          <w:szCs w:val="22"/>
        </w:rPr>
        <w:t xml:space="preserve"> kabeláže</w:t>
      </w:r>
      <w:r w:rsidR="00F3301B" w:rsidRPr="00EF200E">
        <w:rPr>
          <w:sz w:val="22"/>
          <w:szCs w:val="22"/>
        </w:rPr>
        <w:t xml:space="preserve"> konkrétního vozidla</w:t>
      </w:r>
      <w:r w:rsidR="00EC7507" w:rsidRPr="00EF200E">
        <w:rPr>
          <w:sz w:val="22"/>
          <w:szCs w:val="22"/>
        </w:rPr>
        <w:t xml:space="preserve">. </w:t>
      </w:r>
      <w:r w:rsidR="0029663E" w:rsidRPr="00EF200E">
        <w:rPr>
          <w:sz w:val="22"/>
          <w:szCs w:val="22"/>
        </w:rPr>
        <w:t xml:space="preserve">V případě, že Objednatel </w:t>
      </w:r>
      <w:r w:rsidR="00F06C93" w:rsidRPr="00EF200E">
        <w:rPr>
          <w:sz w:val="22"/>
          <w:szCs w:val="22"/>
        </w:rPr>
        <w:t xml:space="preserve">neprojeví zájem o kontrolu kabeláže před jejím zakrytí, má se za to, že s uložením kabeláže </w:t>
      </w:r>
      <w:r w:rsidR="00F3301B" w:rsidRPr="00EF200E">
        <w:rPr>
          <w:sz w:val="22"/>
          <w:szCs w:val="22"/>
        </w:rPr>
        <w:t xml:space="preserve">ve vozidle </w:t>
      </w:r>
      <w:r w:rsidR="00F06C93" w:rsidRPr="00EF200E">
        <w:rPr>
          <w:sz w:val="22"/>
          <w:szCs w:val="22"/>
        </w:rPr>
        <w:t>souhlasí.</w:t>
      </w:r>
      <w:r w:rsidR="0029663E" w:rsidRPr="00EF200E">
        <w:rPr>
          <w:sz w:val="22"/>
          <w:szCs w:val="22"/>
        </w:rPr>
        <w:t xml:space="preserve"> </w:t>
      </w:r>
      <w:r w:rsidR="00EC7507" w:rsidRPr="00EF200E">
        <w:rPr>
          <w:sz w:val="22"/>
          <w:szCs w:val="22"/>
        </w:rPr>
        <w:t xml:space="preserve">V případě, že Zhotovitel Objednatele ve stanovené lhůtě nevyzve, je </w:t>
      </w:r>
      <w:r w:rsidR="004C0FCA" w:rsidRPr="00EF200E">
        <w:rPr>
          <w:sz w:val="22"/>
          <w:szCs w:val="22"/>
        </w:rPr>
        <w:t xml:space="preserve">Zhotovitel </w:t>
      </w:r>
      <w:r w:rsidR="00EC7507" w:rsidRPr="00EF200E">
        <w:rPr>
          <w:sz w:val="22"/>
          <w:szCs w:val="22"/>
        </w:rPr>
        <w:t>povinen na výzvu Objednatele a na vlastní náklady provést odkrytí a opětovné zakrytí kabeláže</w:t>
      </w:r>
      <w:r w:rsidR="0029663E" w:rsidRPr="00EF200E">
        <w:rPr>
          <w:sz w:val="22"/>
          <w:szCs w:val="22"/>
        </w:rPr>
        <w:t xml:space="preserve">. </w:t>
      </w:r>
    </w:p>
    <w:p w14:paraId="2311AE40" w14:textId="5EE23943" w:rsidR="009C22B4" w:rsidRPr="00EF200E" w:rsidRDefault="009C22B4" w:rsidP="00363386">
      <w:pPr>
        <w:pStyle w:val="Odstavecseseznamem"/>
        <w:widowControl w:val="0"/>
        <w:numPr>
          <w:ilvl w:val="1"/>
          <w:numId w:val="18"/>
        </w:numPr>
        <w:spacing w:before="120" w:after="120"/>
        <w:ind w:left="567" w:hanging="567"/>
        <w:jc w:val="both"/>
        <w:rPr>
          <w:sz w:val="22"/>
          <w:szCs w:val="22"/>
        </w:rPr>
      </w:pPr>
      <w:r w:rsidRPr="00EF200E">
        <w:rPr>
          <w:sz w:val="22"/>
          <w:szCs w:val="22"/>
        </w:rPr>
        <w:t xml:space="preserve">V případě, že </w:t>
      </w:r>
      <w:r w:rsidR="00D56944" w:rsidRPr="00EF200E">
        <w:rPr>
          <w:sz w:val="22"/>
          <w:szCs w:val="22"/>
        </w:rPr>
        <w:t xml:space="preserve">na </w:t>
      </w:r>
      <w:r w:rsidR="00D6595B" w:rsidRPr="00EF200E">
        <w:rPr>
          <w:sz w:val="22"/>
          <w:szCs w:val="22"/>
        </w:rPr>
        <w:t>P</w:t>
      </w:r>
      <w:r w:rsidR="00D56944" w:rsidRPr="00EF200E">
        <w:rPr>
          <w:sz w:val="22"/>
          <w:szCs w:val="22"/>
        </w:rPr>
        <w:t xml:space="preserve">lnění </w:t>
      </w:r>
      <w:r w:rsidR="00D6595B" w:rsidRPr="00EF200E">
        <w:rPr>
          <w:sz w:val="22"/>
          <w:szCs w:val="22"/>
        </w:rPr>
        <w:t>Z</w:t>
      </w:r>
      <w:r w:rsidR="0061307C" w:rsidRPr="00EF200E">
        <w:rPr>
          <w:sz w:val="22"/>
          <w:szCs w:val="22"/>
        </w:rPr>
        <w:t xml:space="preserve">hotovitele </w:t>
      </w:r>
      <w:r w:rsidR="00D56944" w:rsidRPr="00EF200E">
        <w:rPr>
          <w:sz w:val="22"/>
          <w:szCs w:val="22"/>
        </w:rPr>
        <w:t xml:space="preserve">poskytované podle této </w:t>
      </w:r>
      <w:r w:rsidR="00D6595B" w:rsidRPr="00EF200E">
        <w:rPr>
          <w:sz w:val="22"/>
          <w:szCs w:val="22"/>
        </w:rPr>
        <w:t>S</w:t>
      </w:r>
      <w:r w:rsidR="00D56944" w:rsidRPr="00EF200E">
        <w:rPr>
          <w:sz w:val="22"/>
          <w:szCs w:val="22"/>
        </w:rPr>
        <w:t>mlouvy bud</w:t>
      </w:r>
      <w:r w:rsidR="00D1241F" w:rsidRPr="00EF200E">
        <w:rPr>
          <w:sz w:val="22"/>
          <w:szCs w:val="22"/>
        </w:rPr>
        <w:t>e</w:t>
      </w:r>
      <w:r w:rsidR="00D56944" w:rsidRPr="00EF200E">
        <w:rPr>
          <w:sz w:val="22"/>
          <w:szCs w:val="22"/>
        </w:rPr>
        <w:t xml:space="preserve"> dopadat</w:t>
      </w:r>
      <w:r w:rsidRPr="00EF200E">
        <w:rPr>
          <w:sz w:val="22"/>
          <w:szCs w:val="22"/>
        </w:rPr>
        <w:t xml:space="preserve"> </w:t>
      </w:r>
      <w:r w:rsidR="00391A77" w:rsidRPr="00EF200E">
        <w:rPr>
          <w:sz w:val="22"/>
          <w:szCs w:val="22"/>
        </w:rPr>
        <w:t>právní úprava dle</w:t>
      </w:r>
      <w:r w:rsidR="005677A4" w:rsidRPr="00EF200E">
        <w:rPr>
          <w:sz w:val="22"/>
          <w:szCs w:val="22"/>
        </w:rPr>
        <w:t xml:space="preserve"> zákona č.</w:t>
      </w:r>
      <w:r w:rsidR="00D56944" w:rsidRPr="00EF200E">
        <w:rPr>
          <w:sz w:val="22"/>
          <w:szCs w:val="22"/>
        </w:rPr>
        <w:t> </w:t>
      </w:r>
      <w:r w:rsidR="005677A4" w:rsidRPr="00EF200E">
        <w:rPr>
          <w:sz w:val="22"/>
          <w:szCs w:val="22"/>
        </w:rPr>
        <w:t>365/2000 Sb., o informačních systémech veřejné správy</w:t>
      </w:r>
      <w:r w:rsidR="00D56944" w:rsidRPr="00EF200E">
        <w:rPr>
          <w:sz w:val="22"/>
          <w:szCs w:val="22"/>
        </w:rPr>
        <w:t xml:space="preserve">, případně dle zákona </w:t>
      </w:r>
      <w:r w:rsidR="00741EDF">
        <w:rPr>
          <w:sz w:val="22"/>
          <w:szCs w:val="22"/>
        </w:rPr>
        <w:br/>
      </w:r>
      <w:r w:rsidR="00320FD4" w:rsidRPr="00EF200E">
        <w:rPr>
          <w:sz w:val="22"/>
          <w:szCs w:val="22"/>
        </w:rPr>
        <w:t>č. 181/2014 Sb.</w:t>
      </w:r>
      <w:r w:rsidR="00D1241F" w:rsidRPr="00EF200E">
        <w:rPr>
          <w:sz w:val="22"/>
          <w:szCs w:val="22"/>
        </w:rPr>
        <w:t>,</w:t>
      </w:r>
      <w:r w:rsidR="00320FD4" w:rsidRPr="00EF200E">
        <w:rPr>
          <w:sz w:val="22"/>
          <w:szCs w:val="22"/>
        </w:rPr>
        <w:t xml:space="preserve"> </w:t>
      </w:r>
      <w:r w:rsidR="00D56944" w:rsidRPr="00EF200E">
        <w:rPr>
          <w:sz w:val="22"/>
          <w:szCs w:val="22"/>
        </w:rPr>
        <w:t xml:space="preserve">o kybernetické bezpečnosti, </w:t>
      </w:r>
      <w:r w:rsidR="0095143D" w:rsidRPr="00EF200E">
        <w:rPr>
          <w:sz w:val="22"/>
          <w:szCs w:val="22"/>
        </w:rPr>
        <w:t xml:space="preserve">či </w:t>
      </w:r>
      <w:r w:rsidR="00FF44D2" w:rsidRPr="00EF200E">
        <w:rPr>
          <w:sz w:val="22"/>
          <w:szCs w:val="22"/>
        </w:rPr>
        <w:t xml:space="preserve">právních předpisů tyto nahrazující, </w:t>
      </w:r>
      <w:r w:rsidR="00D56944" w:rsidRPr="00EF200E">
        <w:rPr>
          <w:sz w:val="22"/>
          <w:szCs w:val="22"/>
        </w:rPr>
        <w:t xml:space="preserve">zavazuje se Zhotovitel zajistit splnění všech povinností vyplývajících </w:t>
      </w:r>
      <w:r w:rsidR="00391A77" w:rsidRPr="00EF200E">
        <w:rPr>
          <w:sz w:val="22"/>
          <w:szCs w:val="22"/>
        </w:rPr>
        <w:t xml:space="preserve">pro něj </w:t>
      </w:r>
      <w:r w:rsidR="00D56944" w:rsidRPr="00EF200E">
        <w:rPr>
          <w:sz w:val="22"/>
          <w:szCs w:val="22"/>
        </w:rPr>
        <w:t xml:space="preserve">z této právní úpravy. </w:t>
      </w:r>
      <w:r w:rsidR="0095143D" w:rsidRPr="00EF200E">
        <w:rPr>
          <w:sz w:val="22"/>
          <w:szCs w:val="22"/>
        </w:rPr>
        <w:t xml:space="preserve"> </w:t>
      </w:r>
      <w:r w:rsidR="001E34D8" w:rsidRPr="00EF200E">
        <w:rPr>
          <w:sz w:val="22"/>
          <w:szCs w:val="22"/>
        </w:rPr>
        <w:t xml:space="preserve"> </w:t>
      </w:r>
    </w:p>
    <w:p w14:paraId="26873BD4" w14:textId="44D3B78D" w:rsidR="005026A9" w:rsidRPr="00EF200E" w:rsidRDefault="005026A9" w:rsidP="00EF200E">
      <w:pPr>
        <w:pStyle w:val="Odstavecseseznamem"/>
        <w:widowControl w:val="0"/>
        <w:numPr>
          <w:ilvl w:val="1"/>
          <w:numId w:val="18"/>
        </w:numPr>
        <w:spacing w:before="120" w:after="120"/>
        <w:ind w:left="567" w:hanging="567"/>
        <w:jc w:val="both"/>
        <w:rPr>
          <w:sz w:val="22"/>
          <w:szCs w:val="22"/>
        </w:rPr>
      </w:pPr>
      <w:r w:rsidRPr="00EF200E">
        <w:rPr>
          <w:sz w:val="22"/>
          <w:szCs w:val="22"/>
        </w:rPr>
        <w:t>Objednatel předá Zhotoviteli komunikační protokol</w:t>
      </w:r>
      <w:r w:rsidR="001E30D1" w:rsidRPr="00EF200E">
        <w:rPr>
          <w:sz w:val="22"/>
          <w:szCs w:val="22"/>
        </w:rPr>
        <w:t>y</w:t>
      </w:r>
      <w:r w:rsidRPr="00EF200E">
        <w:rPr>
          <w:sz w:val="22"/>
          <w:szCs w:val="22"/>
        </w:rPr>
        <w:t xml:space="preserve"> pro připojení </w:t>
      </w:r>
      <w:r w:rsidR="00257BDE" w:rsidRPr="00EF200E">
        <w:rPr>
          <w:sz w:val="22"/>
          <w:szCs w:val="22"/>
        </w:rPr>
        <w:t>BackOffice</w:t>
      </w:r>
      <w:r w:rsidRPr="00EF200E">
        <w:rPr>
          <w:sz w:val="22"/>
          <w:szCs w:val="22"/>
        </w:rPr>
        <w:t xml:space="preserve"> k palubním systému vozidel do 5 </w:t>
      </w:r>
      <w:r w:rsidR="000B138E" w:rsidRPr="00EF200E">
        <w:rPr>
          <w:sz w:val="22"/>
          <w:szCs w:val="22"/>
        </w:rPr>
        <w:t xml:space="preserve">(pěti) </w:t>
      </w:r>
      <w:r w:rsidRPr="00EF200E">
        <w:rPr>
          <w:sz w:val="22"/>
          <w:szCs w:val="22"/>
        </w:rPr>
        <w:t>pracovních dnů od písemné žádosti Zhotovitele.</w:t>
      </w:r>
    </w:p>
    <w:p w14:paraId="4DDD4686" w14:textId="4BC08EED" w:rsidR="005026A9" w:rsidRPr="00EF200E" w:rsidRDefault="005026A9" w:rsidP="00363386">
      <w:pPr>
        <w:pStyle w:val="Odstavecseseznamem"/>
        <w:widowControl w:val="0"/>
        <w:numPr>
          <w:ilvl w:val="1"/>
          <w:numId w:val="18"/>
        </w:numPr>
        <w:spacing w:before="120" w:after="120"/>
        <w:ind w:left="567" w:hanging="567"/>
        <w:jc w:val="both"/>
        <w:rPr>
          <w:sz w:val="22"/>
          <w:szCs w:val="22"/>
        </w:rPr>
      </w:pPr>
      <w:r w:rsidRPr="00EF200E">
        <w:rPr>
          <w:sz w:val="22"/>
          <w:szCs w:val="22"/>
        </w:rPr>
        <w:t xml:space="preserve">Zhotovitel se zavazuje realizovat Předmět </w:t>
      </w:r>
      <w:r w:rsidR="00E40CFA" w:rsidRPr="00EF200E">
        <w:rPr>
          <w:sz w:val="22"/>
          <w:szCs w:val="22"/>
        </w:rPr>
        <w:t xml:space="preserve">Smlouvy </w:t>
      </w:r>
      <w:r w:rsidRPr="00EF200E">
        <w:rPr>
          <w:sz w:val="22"/>
          <w:szCs w:val="22"/>
        </w:rPr>
        <w:t xml:space="preserve">svým jménem a na vlastní odpovědnost při dodržení kvalitativních a technických podmínek stanovených v této Smlouvě. V případě, že pověří provedením jeho části jinou osobu, má Zhotovitel odpovědnost, jako by dané činnosti provedl sám. Zhotovitel je oprávněn pověřit provedením části Předmětu </w:t>
      </w:r>
      <w:r w:rsidR="00E40CFA" w:rsidRPr="00EF200E">
        <w:rPr>
          <w:sz w:val="22"/>
          <w:szCs w:val="22"/>
        </w:rPr>
        <w:t xml:space="preserve">Smlouvy </w:t>
      </w:r>
      <w:r w:rsidRPr="00EF200E">
        <w:rPr>
          <w:sz w:val="22"/>
          <w:szCs w:val="22"/>
        </w:rPr>
        <w:t>pouze poddodavatele (dále jako „</w:t>
      </w:r>
      <w:r w:rsidRPr="00EF200E">
        <w:rPr>
          <w:b/>
          <w:bCs/>
          <w:i/>
          <w:iCs/>
          <w:sz w:val="22"/>
          <w:szCs w:val="22"/>
        </w:rPr>
        <w:t>poddodavatel</w:t>
      </w:r>
      <w:r w:rsidRPr="00EF200E">
        <w:rPr>
          <w:sz w:val="22"/>
          <w:szCs w:val="22"/>
        </w:rPr>
        <w:t xml:space="preserve">“) uvedené v Seznamu </w:t>
      </w:r>
      <w:r w:rsidRPr="00B133FA">
        <w:rPr>
          <w:sz w:val="22"/>
          <w:szCs w:val="22"/>
        </w:rPr>
        <w:t>poddodavatelů (</w:t>
      </w:r>
      <w:r w:rsidR="00B133FA" w:rsidRPr="00363386">
        <w:rPr>
          <w:sz w:val="22"/>
          <w:szCs w:val="22"/>
        </w:rPr>
        <w:t>viz p</w:t>
      </w:r>
      <w:r w:rsidRPr="00363386">
        <w:rPr>
          <w:sz w:val="22"/>
          <w:szCs w:val="22"/>
        </w:rPr>
        <w:t>říloha č. 1</w:t>
      </w:r>
      <w:r w:rsidR="00573C74" w:rsidRPr="00363386">
        <w:rPr>
          <w:sz w:val="22"/>
          <w:szCs w:val="22"/>
        </w:rPr>
        <w:t>2</w:t>
      </w:r>
      <w:r w:rsidRPr="00363386">
        <w:rPr>
          <w:sz w:val="22"/>
          <w:szCs w:val="22"/>
        </w:rPr>
        <w:t xml:space="preserve"> této </w:t>
      </w:r>
      <w:r w:rsidR="00E40CFA" w:rsidRPr="00363386">
        <w:rPr>
          <w:sz w:val="22"/>
          <w:szCs w:val="22"/>
        </w:rPr>
        <w:t>Smlouvy</w:t>
      </w:r>
      <w:r w:rsidRPr="00B133FA">
        <w:rPr>
          <w:sz w:val="22"/>
          <w:szCs w:val="22"/>
        </w:rPr>
        <w:t>). Zhotovitel je oprávněn požádat Objednatele o změnu v Seznamu poddodavatelů. V případě, že Zhotovitel o změnu v Seznamu poddodavatelů požádá, je právem Objednatele rozhodnout o tom, zda žádost o změnu v Seznamu poddodavatelů akceptuje nebo</w:t>
      </w:r>
      <w:r w:rsidRPr="00EF200E">
        <w:rPr>
          <w:sz w:val="22"/>
          <w:szCs w:val="22"/>
        </w:rPr>
        <w:t xml:space="preserve"> odmítne, přičemž odmítnutí nesmí být bezdůvodné. Zhotovitel je oprávněn změnit pod</w:t>
      </w:r>
      <w:r w:rsidR="00F0068F" w:rsidRPr="00EF200E">
        <w:rPr>
          <w:sz w:val="22"/>
          <w:szCs w:val="22"/>
        </w:rPr>
        <w:t>dodavatele</w:t>
      </w:r>
      <w:r w:rsidRPr="00EF200E">
        <w:rPr>
          <w:sz w:val="22"/>
          <w:szCs w:val="22"/>
        </w:rPr>
        <w:t xml:space="preserve">, pomocí kterého prokázal část splnění kvalifikace, jen v nutných a závažných případech s předchozím písemným souhlasem Objednatele, přičemž nový </w:t>
      </w:r>
      <w:r w:rsidR="00F0068F" w:rsidRPr="00EF200E">
        <w:rPr>
          <w:sz w:val="22"/>
          <w:szCs w:val="22"/>
        </w:rPr>
        <w:t>poddodavatel</w:t>
      </w:r>
      <w:r w:rsidRPr="00EF200E">
        <w:rPr>
          <w:sz w:val="22"/>
          <w:szCs w:val="22"/>
        </w:rPr>
        <w:t xml:space="preserve">, dosazený za původního, musí disponovat minimálně stejnými kvalifikačními předpoklady, které původní </w:t>
      </w:r>
      <w:r w:rsidR="00F0068F" w:rsidRPr="00EF200E">
        <w:rPr>
          <w:sz w:val="22"/>
          <w:szCs w:val="22"/>
        </w:rPr>
        <w:t xml:space="preserve">poddodavatel </w:t>
      </w:r>
      <w:r w:rsidRPr="00EF200E">
        <w:rPr>
          <w:sz w:val="22"/>
          <w:szCs w:val="22"/>
        </w:rPr>
        <w:t xml:space="preserve">prokazoval za Zhotovitele v rámci </w:t>
      </w:r>
      <w:r w:rsidR="001A0E3F" w:rsidRPr="00EF200E">
        <w:rPr>
          <w:sz w:val="22"/>
          <w:szCs w:val="22"/>
        </w:rPr>
        <w:t>V</w:t>
      </w:r>
      <w:r w:rsidRPr="00EF200E">
        <w:rPr>
          <w:sz w:val="22"/>
          <w:szCs w:val="22"/>
        </w:rPr>
        <w:t xml:space="preserve">eřejné zakázky. Své kvalifikační předpoklady musí nově dosazený </w:t>
      </w:r>
      <w:r w:rsidR="00F0068F" w:rsidRPr="00EF200E">
        <w:rPr>
          <w:sz w:val="22"/>
          <w:szCs w:val="22"/>
        </w:rPr>
        <w:t>poddodavatel</w:t>
      </w:r>
      <w:r w:rsidRPr="00EF200E">
        <w:rPr>
          <w:sz w:val="22"/>
          <w:szCs w:val="22"/>
        </w:rPr>
        <w:t xml:space="preserve"> prokázat na vyzvání Objednateli a ten nesmí souhlas se změnou </w:t>
      </w:r>
      <w:r w:rsidR="00F0068F" w:rsidRPr="00EF200E">
        <w:rPr>
          <w:sz w:val="22"/>
          <w:szCs w:val="22"/>
        </w:rPr>
        <w:t>poddodavatel</w:t>
      </w:r>
      <w:r w:rsidR="009A3096" w:rsidRPr="00EF200E">
        <w:rPr>
          <w:sz w:val="22"/>
          <w:szCs w:val="22"/>
        </w:rPr>
        <w:t>e</w:t>
      </w:r>
      <w:r w:rsidR="00F0068F" w:rsidRPr="00EF200E">
        <w:rPr>
          <w:sz w:val="22"/>
          <w:szCs w:val="22"/>
        </w:rPr>
        <w:t xml:space="preserve"> </w:t>
      </w:r>
      <w:r w:rsidRPr="00EF200E">
        <w:rPr>
          <w:sz w:val="22"/>
          <w:szCs w:val="22"/>
        </w:rPr>
        <w:t xml:space="preserve">bezdůvodně odmítnout, pokud mu budou všechny předmětné dokumenty </w:t>
      </w:r>
      <w:r w:rsidRPr="00EF200E">
        <w:rPr>
          <w:sz w:val="22"/>
          <w:szCs w:val="22"/>
        </w:rPr>
        <w:lastRenderedPageBreak/>
        <w:t>předloženy.</w:t>
      </w:r>
    </w:p>
    <w:p w14:paraId="3B6D7BD9" w14:textId="187AA771" w:rsidR="0003389F" w:rsidRPr="00EF200E" w:rsidRDefault="0003389F" w:rsidP="00363386">
      <w:pPr>
        <w:pStyle w:val="CZodstavec"/>
        <w:numPr>
          <w:ilvl w:val="1"/>
          <w:numId w:val="18"/>
        </w:numPr>
        <w:suppressLineNumbers/>
        <w:tabs>
          <w:tab w:val="clear" w:pos="574"/>
        </w:tabs>
        <w:suppressAutoHyphens/>
        <w:spacing w:before="120" w:line="240" w:lineRule="auto"/>
        <w:ind w:left="567" w:hanging="567"/>
        <w:rPr>
          <w:rFonts w:ascii="Times New Roman" w:hAnsi="Times New Roman"/>
          <w:sz w:val="22"/>
          <w:szCs w:val="22"/>
        </w:rPr>
      </w:pPr>
      <w:r w:rsidRPr="00EF200E">
        <w:rPr>
          <w:rFonts w:ascii="Times New Roman" w:eastAsia="Times New Roman" w:hAnsi="Times New Roman"/>
          <w:sz w:val="22"/>
          <w:szCs w:val="22"/>
        </w:rPr>
        <w:t>Zhotovitel se zavazuje</w:t>
      </w:r>
      <w:r w:rsidR="00D86CC0" w:rsidRPr="00EF200E">
        <w:rPr>
          <w:rFonts w:ascii="Times New Roman" w:eastAsia="Times New Roman" w:hAnsi="Times New Roman"/>
          <w:sz w:val="22"/>
          <w:szCs w:val="22"/>
        </w:rPr>
        <w:t xml:space="preserve"> </w:t>
      </w:r>
      <w:r w:rsidRPr="00EF200E">
        <w:rPr>
          <w:rFonts w:ascii="Times New Roman" w:hAnsi="Times New Roman"/>
          <w:sz w:val="22"/>
          <w:szCs w:val="22"/>
        </w:rPr>
        <w:t>informovat neprodleně Objednatele o všech skutečnostech majících vliv na plnění dle této Smlouvy, plnit řádně a ve stanoveném termínu své povinnosti vyplývající z této Smlouvy a</w:t>
      </w:r>
      <w:r w:rsidR="00D86CC0" w:rsidRPr="00EF200E">
        <w:rPr>
          <w:rFonts w:ascii="Times New Roman" w:eastAsia="Times New Roman" w:hAnsi="Times New Roman"/>
          <w:sz w:val="22"/>
          <w:szCs w:val="22"/>
        </w:rPr>
        <w:t xml:space="preserve"> </w:t>
      </w:r>
      <w:r w:rsidRPr="00EF200E">
        <w:rPr>
          <w:rFonts w:ascii="Times New Roman" w:eastAsia="Times New Roman" w:hAnsi="Times New Roman"/>
          <w:sz w:val="22"/>
          <w:szCs w:val="22"/>
        </w:rPr>
        <w:t>požádat včas Objednatele o potřebnou součinnost za účelem řádného plnění této Smlouvy.</w:t>
      </w:r>
    </w:p>
    <w:p w14:paraId="2B94DA39" w14:textId="77777777" w:rsidR="007720F3" w:rsidRPr="00EF200E" w:rsidRDefault="00862E12" w:rsidP="00363386">
      <w:pPr>
        <w:widowControl w:val="0"/>
        <w:numPr>
          <w:ilvl w:val="0"/>
          <w:numId w:val="18"/>
        </w:numPr>
        <w:tabs>
          <w:tab w:val="left" w:pos="0"/>
        </w:tabs>
        <w:spacing w:before="360" w:after="120"/>
        <w:ind w:left="357" w:hanging="357"/>
        <w:rPr>
          <w:sz w:val="22"/>
          <w:szCs w:val="22"/>
        </w:rPr>
      </w:pPr>
      <w:r w:rsidRPr="00EF200E">
        <w:rPr>
          <w:b/>
          <w:sz w:val="22"/>
          <w:szCs w:val="22"/>
        </w:rPr>
        <w:t>Předání a převzetí</w:t>
      </w:r>
      <w:r w:rsidR="002D7D5E" w:rsidRPr="00EF200E">
        <w:rPr>
          <w:b/>
          <w:sz w:val="22"/>
          <w:szCs w:val="22"/>
        </w:rPr>
        <w:t xml:space="preserve"> </w:t>
      </w:r>
      <w:r w:rsidR="00995CF9" w:rsidRPr="00EF200E">
        <w:rPr>
          <w:b/>
          <w:sz w:val="22"/>
          <w:szCs w:val="22"/>
        </w:rPr>
        <w:t xml:space="preserve">Plnění </w:t>
      </w:r>
      <w:r w:rsidR="00D1241F" w:rsidRPr="00EF200E">
        <w:rPr>
          <w:b/>
          <w:sz w:val="22"/>
          <w:szCs w:val="22"/>
        </w:rPr>
        <w:t>Zhotovitele</w:t>
      </w:r>
    </w:p>
    <w:p w14:paraId="60CCD353" w14:textId="0BF74E82" w:rsidR="00FF08AE" w:rsidRPr="00EF200E" w:rsidRDefault="00BD2ECD" w:rsidP="00363386">
      <w:pPr>
        <w:pStyle w:val="rove2"/>
        <w:widowControl w:val="0"/>
        <w:numPr>
          <w:ilvl w:val="1"/>
          <w:numId w:val="18"/>
        </w:numPr>
        <w:spacing w:before="120"/>
        <w:ind w:left="567" w:hanging="567"/>
        <w:rPr>
          <w:sz w:val="22"/>
          <w:szCs w:val="22"/>
        </w:rPr>
      </w:pPr>
      <w:r w:rsidRPr="00EF200E">
        <w:rPr>
          <w:sz w:val="22"/>
          <w:szCs w:val="22"/>
        </w:rPr>
        <w:t>Dokončením</w:t>
      </w:r>
      <w:r w:rsidR="00FF08AE" w:rsidRPr="00EF200E">
        <w:rPr>
          <w:sz w:val="22"/>
          <w:szCs w:val="22"/>
        </w:rPr>
        <w:t xml:space="preserve"> Instalace</w:t>
      </w:r>
      <w:r w:rsidR="00B021D4" w:rsidRPr="00EF200E">
        <w:rPr>
          <w:sz w:val="22"/>
          <w:szCs w:val="22"/>
        </w:rPr>
        <w:t xml:space="preserve"> Zařízení</w:t>
      </w:r>
      <w:r w:rsidR="00F42F49" w:rsidRPr="00EF200E">
        <w:rPr>
          <w:sz w:val="22"/>
          <w:szCs w:val="22"/>
        </w:rPr>
        <w:t xml:space="preserve"> </w:t>
      </w:r>
      <w:r w:rsidR="00BD019B" w:rsidRPr="00EF200E">
        <w:rPr>
          <w:sz w:val="22"/>
          <w:szCs w:val="22"/>
        </w:rPr>
        <w:t>nebo</w:t>
      </w:r>
      <w:r w:rsidR="00F42F49" w:rsidRPr="00EF200E">
        <w:rPr>
          <w:sz w:val="22"/>
          <w:szCs w:val="22"/>
        </w:rPr>
        <w:t xml:space="preserve"> </w:t>
      </w:r>
      <w:proofErr w:type="spellStart"/>
      <w:r w:rsidR="00F42F49" w:rsidRPr="00EF200E">
        <w:rPr>
          <w:sz w:val="22"/>
          <w:szCs w:val="22"/>
        </w:rPr>
        <w:t>Doinstalace</w:t>
      </w:r>
      <w:proofErr w:type="spellEnd"/>
      <w:r w:rsidR="00FF08AE" w:rsidRPr="00EF200E">
        <w:rPr>
          <w:sz w:val="22"/>
          <w:szCs w:val="22"/>
        </w:rPr>
        <w:t xml:space="preserve"> u jednotlivého vozidla se rozumí fyzická montáž Zařízení </w:t>
      </w:r>
      <w:r w:rsidR="00C02E60" w:rsidRPr="00EF200E">
        <w:rPr>
          <w:sz w:val="22"/>
          <w:szCs w:val="22"/>
        </w:rPr>
        <w:t xml:space="preserve">včetně kabeláže </w:t>
      </w:r>
      <w:r w:rsidR="00FF08AE" w:rsidRPr="00EF200E">
        <w:rPr>
          <w:sz w:val="22"/>
          <w:szCs w:val="22"/>
        </w:rPr>
        <w:t xml:space="preserve">a uvedení </w:t>
      </w:r>
      <w:r w:rsidR="00B021D4" w:rsidRPr="00EF200E">
        <w:rPr>
          <w:sz w:val="22"/>
          <w:szCs w:val="22"/>
        </w:rPr>
        <w:t xml:space="preserve">Zařízení </w:t>
      </w:r>
      <w:r w:rsidR="00FF08AE" w:rsidRPr="00EF200E">
        <w:rPr>
          <w:sz w:val="22"/>
          <w:szCs w:val="22"/>
        </w:rPr>
        <w:t>do provozu</w:t>
      </w:r>
      <w:r w:rsidR="0083394E" w:rsidRPr="00EF200E">
        <w:rPr>
          <w:sz w:val="22"/>
          <w:szCs w:val="22"/>
        </w:rPr>
        <w:t>, tedy jeho připojení k</w:t>
      </w:r>
      <w:r w:rsidR="00257BDE" w:rsidRPr="00EF200E">
        <w:rPr>
          <w:sz w:val="22"/>
          <w:szCs w:val="22"/>
        </w:rPr>
        <w:t xml:space="preserve"> BackOffice </w:t>
      </w:r>
      <w:r w:rsidR="00FF08AE" w:rsidRPr="00EF200E">
        <w:rPr>
          <w:sz w:val="22"/>
          <w:szCs w:val="22"/>
        </w:rPr>
        <w:t xml:space="preserve">(tj. takový stav, kdy </w:t>
      </w:r>
      <w:r w:rsidR="00AE0E52" w:rsidRPr="00EF200E">
        <w:rPr>
          <w:sz w:val="22"/>
          <w:szCs w:val="22"/>
        </w:rPr>
        <w:t>F</w:t>
      </w:r>
      <w:r w:rsidR="00FF08AE" w:rsidRPr="00EF200E">
        <w:rPr>
          <w:sz w:val="22"/>
          <w:szCs w:val="22"/>
        </w:rPr>
        <w:t>unkční zkouška</w:t>
      </w:r>
      <w:r w:rsidR="004E0902" w:rsidRPr="00EF200E">
        <w:rPr>
          <w:sz w:val="22"/>
          <w:szCs w:val="22"/>
        </w:rPr>
        <w:t>,</w:t>
      </w:r>
      <w:r w:rsidR="009304AB" w:rsidRPr="00EF200E">
        <w:rPr>
          <w:sz w:val="22"/>
          <w:szCs w:val="22"/>
        </w:rPr>
        <w:t xml:space="preserve"> která bude provedena před Převzetím Systému jako celku dle přílohy č. </w:t>
      </w:r>
      <w:r w:rsidR="00C65E1D" w:rsidRPr="00EF200E">
        <w:rPr>
          <w:sz w:val="22"/>
          <w:szCs w:val="22"/>
        </w:rPr>
        <w:t>7</w:t>
      </w:r>
      <w:r w:rsidR="00923802" w:rsidRPr="00EF200E">
        <w:rPr>
          <w:sz w:val="22"/>
          <w:szCs w:val="22"/>
        </w:rPr>
        <w:t xml:space="preserve"> </w:t>
      </w:r>
      <w:r w:rsidR="009304AB" w:rsidRPr="00EF200E">
        <w:rPr>
          <w:sz w:val="22"/>
          <w:szCs w:val="22"/>
        </w:rPr>
        <w:t xml:space="preserve">této Smlouvy, </w:t>
      </w:r>
      <w:r w:rsidR="00FF08AE" w:rsidRPr="00EF200E">
        <w:rPr>
          <w:sz w:val="22"/>
          <w:szCs w:val="22"/>
        </w:rPr>
        <w:t xml:space="preserve">prokázala, že </w:t>
      </w:r>
      <w:r w:rsidR="00B021D4" w:rsidRPr="00EF200E">
        <w:rPr>
          <w:sz w:val="22"/>
          <w:szCs w:val="22"/>
        </w:rPr>
        <w:t>instalované Zařízení</w:t>
      </w:r>
      <w:r w:rsidR="00FF08AE" w:rsidRPr="00EF200E">
        <w:rPr>
          <w:sz w:val="22"/>
          <w:szCs w:val="22"/>
        </w:rPr>
        <w:t xml:space="preserve"> je plně provozuschopn</w:t>
      </w:r>
      <w:r w:rsidR="00B021D4" w:rsidRPr="00EF200E">
        <w:rPr>
          <w:sz w:val="22"/>
          <w:szCs w:val="22"/>
        </w:rPr>
        <w:t>é</w:t>
      </w:r>
      <w:r w:rsidR="00135714" w:rsidRPr="00EF200E">
        <w:rPr>
          <w:sz w:val="22"/>
          <w:szCs w:val="22"/>
        </w:rPr>
        <w:t xml:space="preserve"> </w:t>
      </w:r>
      <w:r w:rsidR="00232E9A" w:rsidRPr="00EF200E">
        <w:rPr>
          <w:sz w:val="22"/>
          <w:szCs w:val="22"/>
        </w:rPr>
        <w:br/>
      </w:r>
      <w:r w:rsidR="00135714" w:rsidRPr="00EF200E">
        <w:rPr>
          <w:sz w:val="22"/>
          <w:szCs w:val="22"/>
        </w:rPr>
        <w:t>a schopn</w:t>
      </w:r>
      <w:r w:rsidR="00B021D4" w:rsidRPr="00EF200E">
        <w:rPr>
          <w:sz w:val="22"/>
          <w:szCs w:val="22"/>
        </w:rPr>
        <w:t>é</w:t>
      </w:r>
      <w:r w:rsidR="00135714" w:rsidRPr="00EF200E">
        <w:rPr>
          <w:sz w:val="22"/>
          <w:szCs w:val="22"/>
        </w:rPr>
        <w:t xml:space="preserve"> přenášet data </w:t>
      </w:r>
      <w:r w:rsidR="002C46BF" w:rsidRPr="00EF200E">
        <w:rPr>
          <w:sz w:val="22"/>
          <w:szCs w:val="22"/>
        </w:rPr>
        <w:t>v rámci Systému</w:t>
      </w:r>
      <w:r w:rsidR="00FF08AE" w:rsidRPr="00EF200E">
        <w:rPr>
          <w:sz w:val="22"/>
          <w:szCs w:val="22"/>
        </w:rPr>
        <w:t>). Podmínkou pro předání jednotlivé Instalace</w:t>
      </w:r>
      <w:r w:rsidR="00B021D4" w:rsidRPr="00EF200E">
        <w:rPr>
          <w:sz w:val="22"/>
          <w:szCs w:val="22"/>
        </w:rPr>
        <w:t xml:space="preserve"> Zařízení</w:t>
      </w:r>
      <w:r w:rsidR="0083394E" w:rsidRPr="00EF200E">
        <w:rPr>
          <w:sz w:val="22"/>
          <w:szCs w:val="22"/>
        </w:rPr>
        <w:t xml:space="preserve"> </w:t>
      </w:r>
      <w:r w:rsidR="00BD019B" w:rsidRPr="00EF200E">
        <w:rPr>
          <w:sz w:val="22"/>
          <w:szCs w:val="22"/>
        </w:rPr>
        <w:t>nebo</w:t>
      </w:r>
      <w:r w:rsidR="0083394E" w:rsidRPr="00EF200E">
        <w:rPr>
          <w:sz w:val="22"/>
          <w:szCs w:val="22"/>
        </w:rPr>
        <w:t xml:space="preserve"> </w:t>
      </w:r>
      <w:proofErr w:type="spellStart"/>
      <w:r w:rsidR="0083394E" w:rsidRPr="00EF200E">
        <w:rPr>
          <w:sz w:val="22"/>
          <w:szCs w:val="22"/>
        </w:rPr>
        <w:t>Doinstalace</w:t>
      </w:r>
      <w:proofErr w:type="spellEnd"/>
      <w:r w:rsidR="00FF08AE" w:rsidRPr="00EF200E">
        <w:rPr>
          <w:sz w:val="22"/>
          <w:szCs w:val="22"/>
        </w:rPr>
        <w:t xml:space="preserve"> je předchozí nebo současné předání veškeré</w:t>
      </w:r>
      <w:r w:rsidR="00F42F49" w:rsidRPr="00EF200E">
        <w:rPr>
          <w:sz w:val="22"/>
          <w:szCs w:val="22"/>
        </w:rPr>
        <w:t xml:space="preserve"> dokumentace pro dan</w:t>
      </w:r>
      <w:r w:rsidR="0083394E" w:rsidRPr="00EF200E">
        <w:rPr>
          <w:sz w:val="22"/>
          <w:szCs w:val="22"/>
        </w:rPr>
        <w:t>ý typ vozidla</w:t>
      </w:r>
      <w:r w:rsidR="002C46BF" w:rsidRPr="00EF200E">
        <w:rPr>
          <w:sz w:val="22"/>
          <w:szCs w:val="22"/>
        </w:rPr>
        <w:t xml:space="preserve"> dle podmínek uvedených v odst. 2.3 této Smlouvy</w:t>
      </w:r>
      <w:r w:rsidR="00B021D4" w:rsidRPr="00EF200E">
        <w:rPr>
          <w:sz w:val="22"/>
          <w:szCs w:val="22"/>
        </w:rPr>
        <w:t>.</w:t>
      </w:r>
      <w:r w:rsidR="00F42F49" w:rsidRPr="00EF200E">
        <w:rPr>
          <w:sz w:val="22"/>
          <w:szCs w:val="22"/>
        </w:rPr>
        <w:t xml:space="preserve"> </w:t>
      </w:r>
      <w:r w:rsidR="00462995" w:rsidRPr="00EF200E">
        <w:rPr>
          <w:sz w:val="22"/>
          <w:szCs w:val="22"/>
        </w:rPr>
        <w:t xml:space="preserve">Dokončení Instalace Zařízení </w:t>
      </w:r>
      <w:r w:rsidR="00BD019B" w:rsidRPr="00EF200E">
        <w:rPr>
          <w:sz w:val="22"/>
          <w:szCs w:val="22"/>
        </w:rPr>
        <w:t>nebo</w:t>
      </w:r>
      <w:r w:rsidR="00462995" w:rsidRPr="00EF200E">
        <w:rPr>
          <w:sz w:val="22"/>
          <w:szCs w:val="22"/>
        </w:rPr>
        <w:t xml:space="preserve"> </w:t>
      </w:r>
      <w:proofErr w:type="spellStart"/>
      <w:r w:rsidR="00462995" w:rsidRPr="00EF200E">
        <w:rPr>
          <w:sz w:val="22"/>
          <w:szCs w:val="22"/>
        </w:rPr>
        <w:t>Doinstalace</w:t>
      </w:r>
      <w:proofErr w:type="spellEnd"/>
      <w:r w:rsidR="00462995" w:rsidRPr="00EF200E">
        <w:rPr>
          <w:sz w:val="22"/>
          <w:szCs w:val="22"/>
        </w:rPr>
        <w:t xml:space="preserve"> bude vždy osvědčeno </w:t>
      </w:r>
      <w:r w:rsidR="000751C3" w:rsidRPr="00EF200E">
        <w:rPr>
          <w:sz w:val="22"/>
          <w:szCs w:val="22"/>
        </w:rPr>
        <w:t>a</w:t>
      </w:r>
      <w:r w:rsidR="00462995" w:rsidRPr="00EF200E">
        <w:rPr>
          <w:sz w:val="22"/>
          <w:szCs w:val="22"/>
        </w:rPr>
        <w:t>kceptačním protokolem</w:t>
      </w:r>
      <w:r w:rsidR="006B2EA4" w:rsidRPr="00EF200E">
        <w:rPr>
          <w:sz w:val="22"/>
          <w:szCs w:val="22"/>
        </w:rPr>
        <w:t>, jehož vzor tvoří přílohu č. 5 této Smlouvy</w:t>
      </w:r>
      <w:r w:rsidR="00462995" w:rsidRPr="00EF200E">
        <w:rPr>
          <w:sz w:val="22"/>
          <w:szCs w:val="22"/>
        </w:rPr>
        <w:t>.</w:t>
      </w:r>
      <w:r w:rsidR="00BD019B" w:rsidRPr="00EF200E">
        <w:rPr>
          <w:sz w:val="22"/>
          <w:szCs w:val="22"/>
        </w:rPr>
        <w:t xml:space="preserve"> Oboustra</w:t>
      </w:r>
      <w:r w:rsidR="00F044DF" w:rsidRPr="00EF200E">
        <w:rPr>
          <w:sz w:val="22"/>
          <w:szCs w:val="22"/>
        </w:rPr>
        <w:t>n</w:t>
      </w:r>
      <w:r w:rsidR="00BD019B" w:rsidRPr="00EF200E">
        <w:rPr>
          <w:sz w:val="22"/>
          <w:szCs w:val="22"/>
        </w:rPr>
        <w:t>ným podpisem akceptačního protokolu</w:t>
      </w:r>
      <w:r w:rsidR="00F05AE8" w:rsidRPr="00EF200E">
        <w:rPr>
          <w:sz w:val="22"/>
          <w:szCs w:val="22"/>
        </w:rPr>
        <w:t xml:space="preserve"> </w:t>
      </w:r>
      <w:r w:rsidR="00BD019B" w:rsidRPr="00EF200E">
        <w:rPr>
          <w:sz w:val="22"/>
          <w:szCs w:val="22"/>
        </w:rPr>
        <w:t xml:space="preserve">se má za to, že </w:t>
      </w:r>
      <w:r w:rsidR="00F05AE8" w:rsidRPr="00EF200E">
        <w:rPr>
          <w:sz w:val="22"/>
          <w:szCs w:val="22"/>
        </w:rPr>
        <w:t>Z</w:t>
      </w:r>
      <w:r w:rsidR="00BD019B" w:rsidRPr="00EF200E">
        <w:rPr>
          <w:sz w:val="22"/>
          <w:szCs w:val="22"/>
        </w:rPr>
        <w:t>ařízení</w:t>
      </w:r>
      <w:r w:rsidR="009E4C89" w:rsidRPr="00EF200E">
        <w:rPr>
          <w:sz w:val="22"/>
          <w:szCs w:val="22"/>
        </w:rPr>
        <w:t xml:space="preserve"> bylo</w:t>
      </w:r>
      <w:r w:rsidR="00BD019B" w:rsidRPr="00EF200E">
        <w:rPr>
          <w:sz w:val="22"/>
          <w:szCs w:val="22"/>
        </w:rPr>
        <w:t xml:space="preserve"> svěřeno do užívání Objednavateli do doby </w:t>
      </w:r>
      <w:r w:rsidR="00245890" w:rsidRPr="00EF200E">
        <w:rPr>
          <w:sz w:val="22"/>
          <w:szCs w:val="22"/>
        </w:rPr>
        <w:t xml:space="preserve">Převzetí </w:t>
      </w:r>
      <w:r w:rsidR="001E30D1" w:rsidRPr="00EF200E">
        <w:rPr>
          <w:sz w:val="22"/>
          <w:szCs w:val="22"/>
        </w:rPr>
        <w:t>S</w:t>
      </w:r>
      <w:r w:rsidR="00245890" w:rsidRPr="00EF200E">
        <w:rPr>
          <w:sz w:val="22"/>
          <w:szCs w:val="22"/>
        </w:rPr>
        <w:t>ystému jako celku</w:t>
      </w:r>
      <w:r w:rsidR="00BD019B" w:rsidRPr="00EF200E">
        <w:rPr>
          <w:sz w:val="22"/>
          <w:szCs w:val="22"/>
        </w:rPr>
        <w:t>.</w:t>
      </w:r>
    </w:p>
    <w:p w14:paraId="571D644B" w14:textId="647C50A5" w:rsidR="00FE22C4" w:rsidRPr="00EF200E" w:rsidRDefault="00462995" w:rsidP="00363386">
      <w:pPr>
        <w:pStyle w:val="rove2"/>
        <w:widowControl w:val="0"/>
        <w:numPr>
          <w:ilvl w:val="1"/>
          <w:numId w:val="18"/>
        </w:numPr>
        <w:spacing w:before="120"/>
        <w:ind w:left="567" w:hanging="567"/>
        <w:rPr>
          <w:sz w:val="22"/>
          <w:szCs w:val="22"/>
        </w:rPr>
      </w:pPr>
      <w:r w:rsidRPr="00EF200E">
        <w:rPr>
          <w:sz w:val="22"/>
          <w:szCs w:val="22"/>
        </w:rPr>
        <w:t xml:space="preserve">Převzetím Systému jako celku se rozumí </w:t>
      </w:r>
      <w:r w:rsidR="009304AB" w:rsidRPr="00EF200E">
        <w:rPr>
          <w:sz w:val="22"/>
          <w:szCs w:val="22"/>
        </w:rPr>
        <w:t xml:space="preserve">úspěšné provedení </w:t>
      </w:r>
      <w:r w:rsidR="00AE0E52" w:rsidRPr="00EF200E">
        <w:rPr>
          <w:sz w:val="22"/>
          <w:szCs w:val="22"/>
        </w:rPr>
        <w:t>F</w:t>
      </w:r>
      <w:r w:rsidR="009304AB" w:rsidRPr="00EF200E">
        <w:rPr>
          <w:sz w:val="22"/>
          <w:szCs w:val="22"/>
        </w:rPr>
        <w:t>unkční zkoušky</w:t>
      </w:r>
      <w:r w:rsidRPr="00EF200E">
        <w:rPr>
          <w:sz w:val="22"/>
          <w:szCs w:val="22"/>
        </w:rPr>
        <w:t xml:space="preserve">, </w:t>
      </w:r>
      <w:r w:rsidR="007371F7" w:rsidRPr="00EF200E">
        <w:rPr>
          <w:sz w:val="22"/>
          <w:szCs w:val="22"/>
        </w:rPr>
        <w:t xml:space="preserve">která bude </w:t>
      </w:r>
      <w:r w:rsidRPr="00EF200E">
        <w:rPr>
          <w:sz w:val="22"/>
          <w:szCs w:val="22"/>
        </w:rPr>
        <w:t>proveden</w:t>
      </w:r>
      <w:r w:rsidR="007371F7" w:rsidRPr="00EF200E">
        <w:rPr>
          <w:sz w:val="22"/>
          <w:szCs w:val="22"/>
        </w:rPr>
        <w:t>a</w:t>
      </w:r>
      <w:r w:rsidRPr="00EF200E">
        <w:rPr>
          <w:sz w:val="22"/>
          <w:szCs w:val="22"/>
        </w:rPr>
        <w:t xml:space="preserve"> po provedení implementace a zprovoznění </w:t>
      </w:r>
      <w:r w:rsidR="00257BDE" w:rsidRPr="00EF200E">
        <w:rPr>
          <w:sz w:val="22"/>
          <w:szCs w:val="22"/>
        </w:rPr>
        <w:t>BackOffice</w:t>
      </w:r>
      <w:r w:rsidRPr="00EF200E">
        <w:rPr>
          <w:sz w:val="22"/>
          <w:szCs w:val="22"/>
        </w:rPr>
        <w:t>, dodávce veškerých Zařízení pro Stávající flotilu a kompletní Instalac</w:t>
      </w:r>
      <w:r w:rsidR="006A7179" w:rsidRPr="00EF200E">
        <w:rPr>
          <w:sz w:val="22"/>
          <w:szCs w:val="22"/>
        </w:rPr>
        <w:t>i</w:t>
      </w:r>
      <w:r w:rsidRPr="00EF200E">
        <w:rPr>
          <w:sz w:val="22"/>
          <w:szCs w:val="22"/>
        </w:rPr>
        <w:t xml:space="preserve"> Zařízení pro Stávající flotilu jako celek</w:t>
      </w:r>
      <w:r w:rsidR="00075BBE">
        <w:rPr>
          <w:sz w:val="22"/>
          <w:szCs w:val="22"/>
        </w:rPr>
        <w:t xml:space="preserve">, jakož i </w:t>
      </w:r>
      <w:r w:rsidR="00A3137E">
        <w:rPr>
          <w:sz w:val="22"/>
          <w:szCs w:val="22"/>
        </w:rPr>
        <w:t xml:space="preserve">řádné </w:t>
      </w:r>
      <w:r w:rsidR="00075BBE">
        <w:rPr>
          <w:sz w:val="22"/>
          <w:szCs w:val="22"/>
        </w:rPr>
        <w:t xml:space="preserve">provedení </w:t>
      </w:r>
      <w:r w:rsidR="000067D2">
        <w:rPr>
          <w:sz w:val="22"/>
          <w:szCs w:val="22"/>
        </w:rPr>
        <w:t>školení ve smyslu odst. 3.4. této Smlouvy</w:t>
      </w:r>
      <w:r w:rsidRPr="00EF200E">
        <w:rPr>
          <w:sz w:val="22"/>
          <w:szCs w:val="22"/>
        </w:rPr>
        <w:t xml:space="preserve">. Převzetí Systému bude rovněž osvědčeno podpisem </w:t>
      </w:r>
      <w:r w:rsidR="000751C3" w:rsidRPr="00EF200E">
        <w:rPr>
          <w:sz w:val="22"/>
          <w:szCs w:val="22"/>
        </w:rPr>
        <w:t>a</w:t>
      </w:r>
      <w:r w:rsidRPr="00EF200E">
        <w:rPr>
          <w:sz w:val="22"/>
          <w:szCs w:val="22"/>
        </w:rPr>
        <w:t xml:space="preserve">kceptačního protokolu. </w:t>
      </w:r>
    </w:p>
    <w:p w14:paraId="10021E2C" w14:textId="0D99F84D" w:rsidR="00CB64E3" w:rsidRPr="008B1478" w:rsidDel="008B1478" w:rsidRDefault="00CB64E3" w:rsidP="00363386">
      <w:pPr>
        <w:pStyle w:val="rove2"/>
        <w:widowControl w:val="0"/>
        <w:spacing w:before="120"/>
        <w:ind w:left="567"/>
        <w:rPr>
          <w:del w:id="27" w:author="Autor"/>
          <w:sz w:val="22"/>
          <w:szCs w:val="22"/>
        </w:rPr>
      </w:pPr>
      <w:r w:rsidRPr="008B1478">
        <w:rPr>
          <w:sz w:val="22"/>
          <w:szCs w:val="22"/>
        </w:rPr>
        <w:t>Smluvní strany sjednávají, že v souladu s požadavky poskytovatele dotace musí být součástí akceptačního protokolu nebo jeho příloh</w:t>
      </w:r>
      <w:ins w:id="28" w:author="Autor">
        <w:r w:rsidR="008B1478" w:rsidRPr="008B1478">
          <w:rPr>
            <w:sz w:val="22"/>
            <w:szCs w:val="22"/>
          </w:rPr>
          <w:t xml:space="preserve"> </w:t>
        </w:r>
      </w:ins>
      <w:del w:id="29" w:author="Autor">
        <w:r w:rsidRPr="008B1478" w:rsidDel="008B1478">
          <w:rPr>
            <w:sz w:val="22"/>
            <w:szCs w:val="22"/>
          </w:rPr>
          <w:delText>:</w:delText>
        </w:r>
      </w:del>
    </w:p>
    <w:p w14:paraId="3C4C495D" w14:textId="2B1E6073" w:rsidR="00CB64E3" w:rsidRPr="008B1478" w:rsidDel="008B1478" w:rsidRDefault="00CB64E3">
      <w:pPr>
        <w:pStyle w:val="rove2"/>
        <w:widowControl w:val="0"/>
        <w:spacing w:before="120"/>
        <w:ind w:left="567"/>
        <w:rPr>
          <w:del w:id="30" w:author="Autor"/>
          <w:sz w:val="22"/>
          <w:szCs w:val="22"/>
          <w:rPrChange w:id="31" w:author="Autor">
            <w:rPr>
              <w:del w:id="32" w:author="Autor"/>
            </w:rPr>
          </w:rPrChange>
        </w:rPr>
        <w:pPrChange w:id="33" w:author="Autor">
          <w:pPr>
            <w:pStyle w:val="Odstavecseseznamem"/>
            <w:numPr>
              <w:numId w:val="69"/>
            </w:numPr>
            <w:spacing w:before="120" w:after="120"/>
            <w:ind w:left="1080" w:hanging="360"/>
            <w:jc w:val="both"/>
          </w:pPr>
        </w:pPrChange>
      </w:pPr>
      <w:r w:rsidRPr="008B1478">
        <w:rPr>
          <w:sz w:val="22"/>
          <w:szCs w:val="22"/>
          <w:rPrChange w:id="34" w:author="Autor">
            <w:rPr/>
          </w:rPrChange>
        </w:rPr>
        <w:t xml:space="preserve">potvrzení, že data o </w:t>
      </w:r>
      <w:r w:rsidR="00F73785" w:rsidRPr="008B1478">
        <w:rPr>
          <w:sz w:val="22"/>
          <w:szCs w:val="22"/>
          <w:rPrChange w:id="35" w:author="Autor">
            <w:rPr/>
          </w:rPrChange>
        </w:rPr>
        <w:t>t</w:t>
      </w:r>
      <w:r w:rsidRPr="008B1478">
        <w:rPr>
          <w:sz w:val="22"/>
          <w:szCs w:val="22"/>
          <w:rPrChange w:id="36" w:author="Autor">
            <w:rPr/>
          </w:rPrChange>
        </w:rPr>
        <w:t xml:space="preserve">estování jsou pro třetí strany zveřejněna ve formátu DATEX II (CEN/TS 16157 a následně zdokonalené verze), ve formátu </w:t>
      </w:r>
      <w:proofErr w:type="spellStart"/>
      <w:r w:rsidRPr="008B1478">
        <w:rPr>
          <w:sz w:val="22"/>
          <w:szCs w:val="22"/>
          <w:rPrChange w:id="37" w:author="Autor">
            <w:rPr/>
          </w:rPrChange>
        </w:rPr>
        <w:t>NeTEx</w:t>
      </w:r>
      <w:proofErr w:type="spellEnd"/>
      <w:r w:rsidRPr="008B1478">
        <w:rPr>
          <w:sz w:val="22"/>
          <w:szCs w:val="22"/>
          <w:rPrChange w:id="38" w:author="Autor">
            <w:rPr/>
          </w:rPrChange>
        </w:rPr>
        <w:t xml:space="preserve"> (CEN/TS 16614 založený na podkladovém referenčním datovém modelu </w:t>
      </w:r>
      <w:proofErr w:type="spellStart"/>
      <w:r w:rsidRPr="008B1478">
        <w:rPr>
          <w:sz w:val="22"/>
          <w:szCs w:val="22"/>
          <w:rPrChange w:id="39" w:author="Autor">
            <w:rPr/>
          </w:rPrChange>
        </w:rPr>
        <w:t>Transmodel</w:t>
      </w:r>
      <w:proofErr w:type="spellEnd"/>
      <w:r w:rsidRPr="008B1478">
        <w:rPr>
          <w:sz w:val="22"/>
          <w:szCs w:val="22"/>
          <w:rPrChange w:id="40" w:author="Autor">
            <w:rPr/>
          </w:rPrChange>
        </w:rPr>
        <w:t xml:space="preserve"> EN 12896: 2006 </w:t>
      </w:r>
      <w:del w:id="41" w:author="Autor">
        <w:r w:rsidR="00741EDF" w:rsidRPr="008B1478" w:rsidDel="008B1478">
          <w:rPr>
            <w:sz w:val="22"/>
            <w:szCs w:val="22"/>
            <w:rPrChange w:id="42" w:author="Autor">
              <w:rPr/>
            </w:rPrChange>
          </w:rPr>
          <w:br/>
        </w:r>
      </w:del>
      <w:r w:rsidRPr="008B1478">
        <w:rPr>
          <w:sz w:val="22"/>
          <w:szCs w:val="22"/>
          <w:rPrChange w:id="43" w:author="Autor">
            <w:rPr/>
          </w:rPrChange>
        </w:rPr>
        <w:t>a následně zdokonalené verze), SIRI (CEN/TS 15531 a následně zdokonalené verze) nebo v jakémkoli strojově čitelném formátu, který je plně kompatibilní</w:t>
      </w:r>
      <w:ins w:id="44" w:author="Autor">
        <w:r w:rsidR="00B7266A">
          <w:rPr>
            <w:sz w:val="22"/>
            <w:szCs w:val="22"/>
          </w:rPr>
          <w:t>m,</w:t>
        </w:r>
      </w:ins>
      <w:del w:id="45" w:author="Autor">
        <w:r w:rsidRPr="008B1478" w:rsidDel="00B7266A">
          <w:rPr>
            <w:sz w:val="22"/>
            <w:szCs w:val="22"/>
            <w:rPrChange w:id="46" w:author="Autor">
              <w:rPr/>
            </w:rPrChange>
          </w:rPr>
          <w:delText>;</w:delText>
        </w:r>
      </w:del>
      <w:ins w:id="47" w:author="Autor">
        <w:r w:rsidR="008B1478" w:rsidRPr="008B1478">
          <w:rPr>
            <w:sz w:val="22"/>
            <w:szCs w:val="22"/>
          </w:rPr>
          <w:t xml:space="preserve"> </w:t>
        </w:r>
      </w:ins>
    </w:p>
    <w:p w14:paraId="55A74448" w14:textId="77C46B1B" w:rsidR="00CB64E3" w:rsidRPr="008B1478" w:rsidDel="008B1478" w:rsidRDefault="00CB64E3">
      <w:pPr>
        <w:pStyle w:val="Odstavecseseznamem"/>
        <w:numPr>
          <w:ilvl w:val="0"/>
          <w:numId w:val="69"/>
        </w:numPr>
        <w:spacing w:before="120" w:after="120"/>
        <w:ind w:left="0"/>
        <w:jc w:val="both"/>
        <w:rPr>
          <w:del w:id="48" w:author="Autor"/>
          <w:sz w:val="22"/>
          <w:szCs w:val="22"/>
        </w:rPr>
        <w:pPrChange w:id="49" w:author="Autor">
          <w:pPr>
            <w:pStyle w:val="Odstavecseseznamem"/>
            <w:numPr>
              <w:numId w:val="69"/>
            </w:numPr>
            <w:spacing w:before="120" w:after="120"/>
            <w:ind w:left="1080" w:hanging="360"/>
            <w:jc w:val="both"/>
          </w:pPr>
        </w:pPrChange>
      </w:pPr>
      <w:del w:id="50" w:author="Autor">
        <w:r w:rsidRPr="008B1478" w:rsidDel="008B1478">
          <w:rPr>
            <w:sz w:val="22"/>
            <w:szCs w:val="22"/>
          </w:rPr>
          <w:delText>potvrzení o registraci k Centrálním prvkům C-ITS, jejichž provoz zajišťuje Ředitelství silnic a dálnic ČR;</w:delText>
        </w:r>
        <w:r w:rsidR="00FE22C4" w:rsidRPr="008B1478" w:rsidDel="008B1478">
          <w:rPr>
            <w:sz w:val="22"/>
            <w:szCs w:val="22"/>
          </w:rPr>
          <w:delText xml:space="preserve"> </w:delText>
        </w:r>
      </w:del>
      <w:r w:rsidR="00FE22C4" w:rsidRPr="008B1478">
        <w:rPr>
          <w:sz w:val="22"/>
          <w:szCs w:val="22"/>
        </w:rPr>
        <w:t>přičemž</w:t>
      </w:r>
      <w:ins w:id="51" w:author="Autor">
        <w:r w:rsidR="00B7266A">
          <w:rPr>
            <w:sz w:val="22"/>
            <w:szCs w:val="22"/>
          </w:rPr>
          <w:t xml:space="preserve"> </w:t>
        </w:r>
      </w:ins>
    </w:p>
    <w:p w14:paraId="2B061D12" w14:textId="77777777" w:rsidR="005E030A" w:rsidRPr="008B1478" w:rsidRDefault="005E030A" w:rsidP="008B1478">
      <w:pPr>
        <w:pStyle w:val="rove2"/>
        <w:widowControl w:val="0"/>
        <w:spacing w:before="120"/>
        <w:ind w:left="567"/>
        <w:rPr>
          <w:sz w:val="22"/>
          <w:szCs w:val="22"/>
        </w:rPr>
      </w:pPr>
      <w:r w:rsidRPr="008B1478">
        <w:rPr>
          <w:sz w:val="22"/>
          <w:szCs w:val="22"/>
        </w:rPr>
        <w:t xml:space="preserve">z akceptačního protokolu musí jednoznačně vyplývat okamžik (datum) uvedení inteligentního dopravního systému do plného provozu jako celku, jakož i informace o řádném provedení školení ve smyslu odst. 3.4. této Smlouvy. </w:t>
      </w:r>
    </w:p>
    <w:p w14:paraId="2CD3FC3B" w14:textId="34C1607B" w:rsidR="00462995" w:rsidRPr="00EF200E" w:rsidRDefault="005E030A" w:rsidP="00363386">
      <w:pPr>
        <w:pStyle w:val="rove2"/>
        <w:widowControl w:val="0"/>
        <w:spacing w:before="120"/>
        <w:ind w:left="567"/>
        <w:rPr>
          <w:sz w:val="22"/>
          <w:szCs w:val="22"/>
        </w:rPr>
      </w:pPr>
      <w:bookmarkStart w:id="52" w:name="_Hlk205478066"/>
      <w:r w:rsidRPr="005E030A">
        <w:rPr>
          <w:sz w:val="22"/>
          <w:szCs w:val="22"/>
        </w:rPr>
        <w:t>Smluvní strany sjednávají, že Objednatel je oprávněn, nikoliv však povinen, převzít Systém jako celek s vadami a nedodělky pokud tyto vady a nedodělky nemají vliv na uvedení Systému do řádného provozu jako celku a nebrání řádnému užívání Systému jako celku. V případě, že dodávka bude obsahovat vady a nedodělky, musí být z akceptačního protokolu zřejmé, že i přes tyto nedostatky byl Systém uveden do řádného provozu jako celek a tyto nebrání řádnému užívání. V tomto případě bude v akceptačním protokolu uvedeno „s výhradami“, přičemž následně bude postupováno dle odst. 8.6. této Smlouvy s uvedením data nejbližšího možného odstranění vad a nedodělků.</w:t>
      </w:r>
    </w:p>
    <w:bookmarkEnd w:id="52"/>
    <w:p w14:paraId="5B803E8C" w14:textId="5AC2D5FF" w:rsidR="00230F48" w:rsidRPr="00EF200E" w:rsidRDefault="00230F48" w:rsidP="00363386">
      <w:pPr>
        <w:pStyle w:val="rove2"/>
        <w:widowControl w:val="0"/>
        <w:numPr>
          <w:ilvl w:val="1"/>
          <w:numId w:val="18"/>
        </w:numPr>
        <w:spacing w:before="120"/>
        <w:ind w:left="567" w:hanging="567"/>
        <w:rPr>
          <w:sz w:val="22"/>
          <w:szCs w:val="22"/>
        </w:rPr>
      </w:pPr>
      <w:r w:rsidRPr="00EF200E">
        <w:rPr>
          <w:sz w:val="22"/>
          <w:szCs w:val="22"/>
        </w:rPr>
        <w:t>Smluvní strany sjednávají, že</w:t>
      </w:r>
      <w:r w:rsidR="002C46BF" w:rsidRPr="00EF200E">
        <w:rPr>
          <w:sz w:val="22"/>
          <w:szCs w:val="22"/>
        </w:rPr>
        <w:t xml:space="preserve"> postupným předáváním jednotlivých Instalací Zařízení na Stávající flotile není dotčeno to, že</w:t>
      </w:r>
      <w:r w:rsidRPr="00EF200E">
        <w:rPr>
          <w:sz w:val="22"/>
          <w:szCs w:val="22"/>
        </w:rPr>
        <w:t xml:space="preserve"> vlastnictví k dodanému Zařízení přechází na Objednatele v okamžiku Převzetí Systému jako celku v případě dodávek Zařízení</w:t>
      </w:r>
      <w:r w:rsidR="002C46BF" w:rsidRPr="00EF200E">
        <w:rPr>
          <w:sz w:val="22"/>
          <w:szCs w:val="22"/>
        </w:rPr>
        <w:t xml:space="preserve"> a Instalací Zařízení</w:t>
      </w:r>
      <w:r w:rsidRPr="00EF200E">
        <w:rPr>
          <w:sz w:val="22"/>
          <w:szCs w:val="22"/>
        </w:rPr>
        <w:t xml:space="preserve"> v rámci Stávající flotily</w:t>
      </w:r>
      <w:r w:rsidR="00462995" w:rsidRPr="00EF200E">
        <w:rPr>
          <w:sz w:val="22"/>
          <w:szCs w:val="22"/>
        </w:rPr>
        <w:t>. V</w:t>
      </w:r>
      <w:r w:rsidRPr="00EF200E">
        <w:rPr>
          <w:sz w:val="22"/>
          <w:szCs w:val="22"/>
        </w:rPr>
        <w:t> případě Dodatečných dodávek Zařízení</w:t>
      </w:r>
      <w:r w:rsidR="00462995" w:rsidRPr="00EF200E">
        <w:rPr>
          <w:sz w:val="22"/>
          <w:szCs w:val="22"/>
        </w:rPr>
        <w:t xml:space="preserve"> přechází vlastnictví na Objednatele v okamžiku </w:t>
      </w:r>
      <w:proofErr w:type="spellStart"/>
      <w:r w:rsidR="00462995" w:rsidRPr="00EF200E">
        <w:rPr>
          <w:sz w:val="22"/>
          <w:szCs w:val="22"/>
        </w:rPr>
        <w:t>Doinstalace</w:t>
      </w:r>
      <w:proofErr w:type="spellEnd"/>
      <w:r w:rsidRPr="00EF200E">
        <w:rPr>
          <w:sz w:val="22"/>
          <w:szCs w:val="22"/>
        </w:rPr>
        <w:t xml:space="preserve">. </w:t>
      </w:r>
      <w:r w:rsidR="002C46BF" w:rsidRPr="00EF200E">
        <w:rPr>
          <w:sz w:val="22"/>
          <w:szCs w:val="22"/>
        </w:rPr>
        <w:t>Nebezpečí škody</w:t>
      </w:r>
      <w:r w:rsidR="00462995" w:rsidRPr="00EF200E">
        <w:rPr>
          <w:sz w:val="22"/>
          <w:szCs w:val="22"/>
        </w:rPr>
        <w:t xml:space="preserve"> na</w:t>
      </w:r>
      <w:r w:rsidR="002C46BF" w:rsidRPr="00EF200E">
        <w:rPr>
          <w:sz w:val="22"/>
          <w:szCs w:val="22"/>
        </w:rPr>
        <w:t xml:space="preserve"> dodávaném Zařízení přechází na Objednatele vždy v okamžiku provedení</w:t>
      </w:r>
      <w:r w:rsidR="00462995" w:rsidRPr="00EF200E">
        <w:rPr>
          <w:sz w:val="22"/>
          <w:szCs w:val="22"/>
        </w:rPr>
        <w:t xml:space="preserve"> každé dílčí</w:t>
      </w:r>
      <w:r w:rsidR="002C46BF" w:rsidRPr="00EF200E">
        <w:rPr>
          <w:sz w:val="22"/>
          <w:szCs w:val="22"/>
        </w:rPr>
        <w:t xml:space="preserve"> Instalace Zařízení, resp. v okamžiku </w:t>
      </w:r>
      <w:proofErr w:type="spellStart"/>
      <w:r w:rsidR="002C46BF" w:rsidRPr="00EF200E">
        <w:rPr>
          <w:sz w:val="22"/>
          <w:szCs w:val="22"/>
        </w:rPr>
        <w:t>Doinstalace</w:t>
      </w:r>
      <w:proofErr w:type="spellEnd"/>
      <w:r w:rsidR="00F05AE8" w:rsidRPr="00EF200E">
        <w:rPr>
          <w:sz w:val="22"/>
          <w:szCs w:val="22"/>
        </w:rPr>
        <w:t xml:space="preserve"> (tím není dotčena </w:t>
      </w:r>
      <w:r w:rsidR="00F05AE8" w:rsidRPr="00EF200E">
        <w:rPr>
          <w:sz w:val="22"/>
          <w:szCs w:val="22"/>
        </w:rPr>
        <w:lastRenderedPageBreak/>
        <w:t>odpovědnost Zhotovitele za škody způsobené Objednateli či třetí osobě v důsledku vad Zařízení</w:t>
      </w:r>
      <w:r w:rsidR="006A7179" w:rsidRPr="00EF200E">
        <w:rPr>
          <w:sz w:val="22"/>
          <w:szCs w:val="22"/>
        </w:rPr>
        <w:t>,</w:t>
      </w:r>
      <w:r w:rsidR="00F05AE8" w:rsidRPr="00EF200E">
        <w:rPr>
          <w:sz w:val="22"/>
          <w:szCs w:val="22"/>
        </w:rPr>
        <w:t xml:space="preserve"> Instalace </w:t>
      </w:r>
      <w:r w:rsidR="006A7179" w:rsidRPr="00EF200E">
        <w:rPr>
          <w:sz w:val="22"/>
          <w:szCs w:val="22"/>
        </w:rPr>
        <w:t>Z</w:t>
      </w:r>
      <w:r w:rsidR="00F05AE8" w:rsidRPr="00EF200E">
        <w:rPr>
          <w:sz w:val="22"/>
          <w:szCs w:val="22"/>
        </w:rPr>
        <w:t>ařízení</w:t>
      </w:r>
      <w:r w:rsidR="006A7179" w:rsidRPr="00EF200E">
        <w:rPr>
          <w:sz w:val="22"/>
          <w:szCs w:val="22"/>
        </w:rPr>
        <w:t xml:space="preserve"> či </w:t>
      </w:r>
      <w:proofErr w:type="spellStart"/>
      <w:r w:rsidR="006A7179" w:rsidRPr="00EF200E">
        <w:rPr>
          <w:sz w:val="22"/>
          <w:szCs w:val="22"/>
        </w:rPr>
        <w:t>Doinstalace</w:t>
      </w:r>
      <w:proofErr w:type="spellEnd"/>
      <w:r w:rsidR="00F05AE8" w:rsidRPr="00EF200E">
        <w:rPr>
          <w:sz w:val="22"/>
          <w:szCs w:val="22"/>
        </w:rPr>
        <w:t>, ani odpovědnost Zhotovitele za vady poskytnutého plnění)</w:t>
      </w:r>
      <w:r w:rsidR="002C46BF" w:rsidRPr="00EF200E">
        <w:rPr>
          <w:sz w:val="22"/>
          <w:szCs w:val="22"/>
        </w:rPr>
        <w:t>.</w:t>
      </w:r>
    </w:p>
    <w:p w14:paraId="61EC55E7" w14:textId="77777777" w:rsidR="002C46BF" w:rsidRPr="00EF200E" w:rsidRDefault="002C46BF" w:rsidP="00363386">
      <w:pPr>
        <w:pStyle w:val="Odstavecseseznamem"/>
        <w:widowControl w:val="0"/>
        <w:numPr>
          <w:ilvl w:val="1"/>
          <w:numId w:val="18"/>
        </w:numPr>
        <w:spacing w:before="120" w:after="120"/>
        <w:ind w:left="567" w:hanging="567"/>
        <w:jc w:val="both"/>
        <w:rPr>
          <w:sz w:val="22"/>
          <w:szCs w:val="22"/>
        </w:rPr>
      </w:pPr>
      <w:r w:rsidRPr="00EF200E">
        <w:rPr>
          <w:sz w:val="22"/>
          <w:szCs w:val="22"/>
        </w:rPr>
        <w:t>Akceptační protokoly budou vystaveny pouze tehdy, pokud si to vyžádá charakter dané činnosti, tzn. v případech, kdy je to v této Smlouvě výslovně uvedeno, resp. v případech, kdy v důsledku poskytnutého Plnění Zhotovitele dojde:</w:t>
      </w:r>
    </w:p>
    <w:p w14:paraId="42A85EFA" w14:textId="77470E26" w:rsidR="002C46BF" w:rsidRPr="00EF200E" w:rsidRDefault="002C46BF" w:rsidP="00363386">
      <w:pPr>
        <w:pStyle w:val="Odstavecseseznamem"/>
        <w:widowControl w:val="0"/>
        <w:numPr>
          <w:ilvl w:val="2"/>
          <w:numId w:val="18"/>
        </w:numPr>
        <w:tabs>
          <w:tab w:val="clear" w:pos="730"/>
        </w:tabs>
        <w:spacing w:before="120" w:after="120"/>
        <w:ind w:left="993" w:hanging="426"/>
        <w:jc w:val="both"/>
        <w:rPr>
          <w:sz w:val="22"/>
          <w:szCs w:val="22"/>
        </w:rPr>
      </w:pPr>
      <w:r w:rsidRPr="00EF200E">
        <w:rPr>
          <w:sz w:val="22"/>
          <w:szCs w:val="22"/>
        </w:rPr>
        <w:t>k dodání nových (dalších) komponentů Systému (včetně výměny),</w:t>
      </w:r>
    </w:p>
    <w:p w14:paraId="5050716A" w14:textId="35533962" w:rsidR="002C46BF" w:rsidRPr="00EF200E" w:rsidRDefault="002C46BF" w:rsidP="00363386">
      <w:pPr>
        <w:pStyle w:val="Odstavecseseznamem"/>
        <w:widowControl w:val="0"/>
        <w:numPr>
          <w:ilvl w:val="2"/>
          <w:numId w:val="18"/>
        </w:numPr>
        <w:tabs>
          <w:tab w:val="clear" w:pos="730"/>
        </w:tabs>
        <w:spacing w:before="120" w:after="120"/>
        <w:ind w:left="993" w:hanging="426"/>
        <w:jc w:val="both"/>
        <w:rPr>
          <w:sz w:val="22"/>
          <w:szCs w:val="22"/>
        </w:rPr>
      </w:pPr>
      <w:r w:rsidRPr="00EF200E">
        <w:rPr>
          <w:sz w:val="22"/>
          <w:szCs w:val="22"/>
        </w:rPr>
        <w:t>ke změně chování Systému nebo jeho části.</w:t>
      </w:r>
    </w:p>
    <w:p w14:paraId="391BCC1F" w14:textId="65335AD1" w:rsidR="002C46BF" w:rsidRPr="00EF200E" w:rsidRDefault="002C46BF" w:rsidP="00363386">
      <w:pPr>
        <w:pStyle w:val="rove2"/>
        <w:widowControl w:val="0"/>
        <w:spacing w:before="120"/>
        <w:ind w:left="567"/>
        <w:rPr>
          <w:sz w:val="22"/>
          <w:szCs w:val="22"/>
        </w:rPr>
      </w:pPr>
      <w:r w:rsidRPr="00EF200E">
        <w:rPr>
          <w:sz w:val="22"/>
          <w:szCs w:val="22"/>
        </w:rPr>
        <w:t xml:space="preserve">Pro vyloučení pochybností smluvní strany výslovně uvádí, že jednotlivé části Předmětu </w:t>
      </w:r>
      <w:r w:rsidR="00E40CFA" w:rsidRPr="00EF200E">
        <w:rPr>
          <w:sz w:val="22"/>
          <w:szCs w:val="22"/>
        </w:rPr>
        <w:t>Smlouvy</w:t>
      </w:r>
      <w:r w:rsidR="006A7179" w:rsidRPr="00EF200E">
        <w:rPr>
          <w:sz w:val="22"/>
          <w:szCs w:val="22"/>
        </w:rPr>
        <w:t>,</w:t>
      </w:r>
      <w:r w:rsidRPr="00EF200E">
        <w:rPr>
          <w:sz w:val="22"/>
          <w:szCs w:val="22"/>
        </w:rPr>
        <w:t xml:space="preserve"> včetně každé jednotlivé Instalace</w:t>
      </w:r>
      <w:r w:rsidR="006A7179" w:rsidRPr="00EF200E">
        <w:rPr>
          <w:sz w:val="22"/>
          <w:szCs w:val="22"/>
        </w:rPr>
        <w:t xml:space="preserve"> Zařízení</w:t>
      </w:r>
      <w:r w:rsidRPr="00EF200E">
        <w:rPr>
          <w:sz w:val="22"/>
          <w:szCs w:val="22"/>
        </w:rPr>
        <w:t xml:space="preserve">, popř. </w:t>
      </w:r>
      <w:proofErr w:type="spellStart"/>
      <w:r w:rsidRPr="00EF200E">
        <w:rPr>
          <w:sz w:val="22"/>
          <w:szCs w:val="22"/>
        </w:rPr>
        <w:t>Doinstalace</w:t>
      </w:r>
      <w:proofErr w:type="spellEnd"/>
      <w:r w:rsidR="006A7179" w:rsidRPr="00EF200E">
        <w:rPr>
          <w:sz w:val="22"/>
          <w:szCs w:val="22"/>
        </w:rPr>
        <w:t>,</w:t>
      </w:r>
      <w:r w:rsidRPr="00EF200E">
        <w:rPr>
          <w:sz w:val="22"/>
          <w:szCs w:val="22"/>
        </w:rPr>
        <w:t xml:space="preserve"> se považují za provedené až podpisem příslušného </w:t>
      </w:r>
      <w:r w:rsidR="00033DC3" w:rsidRPr="00EF200E">
        <w:rPr>
          <w:sz w:val="22"/>
          <w:szCs w:val="22"/>
        </w:rPr>
        <w:t>a</w:t>
      </w:r>
      <w:r w:rsidRPr="00EF200E">
        <w:rPr>
          <w:sz w:val="22"/>
          <w:szCs w:val="22"/>
        </w:rPr>
        <w:t xml:space="preserve">kceptačního protokolu ze strany Objednatele (tam, kde se </w:t>
      </w:r>
      <w:r w:rsidR="000751C3" w:rsidRPr="00EF200E">
        <w:rPr>
          <w:sz w:val="22"/>
          <w:szCs w:val="22"/>
        </w:rPr>
        <w:t>a</w:t>
      </w:r>
      <w:r w:rsidRPr="00EF200E">
        <w:rPr>
          <w:sz w:val="22"/>
          <w:szCs w:val="22"/>
        </w:rPr>
        <w:t xml:space="preserve">kceptační protokol vyžaduje). Vzory </w:t>
      </w:r>
      <w:r w:rsidR="000751C3" w:rsidRPr="00EF200E">
        <w:rPr>
          <w:sz w:val="22"/>
          <w:szCs w:val="22"/>
        </w:rPr>
        <w:t>a</w:t>
      </w:r>
      <w:r w:rsidRPr="00EF200E">
        <w:rPr>
          <w:sz w:val="22"/>
          <w:szCs w:val="22"/>
        </w:rPr>
        <w:t xml:space="preserve">kceptačního protokolu tvoří přílohu č. </w:t>
      </w:r>
      <w:r w:rsidR="006A7179" w:rsidRPr="00EF200E">
        <w:rPr>
          <w:sz w:val="22"/>
          <w:szCs w:val="22"/>
        </w:rPr>
        <w:t xml:space="preserve">5 </w:t>
      </w:r>
      <w:r w:rsidRPr="00EF200E">
        <w:rPr>
          <w:sz w:val="22"/>
          <w:szCs w:val="22"/>
        </w:rPr>
        <w:t>této Smlouvy.</w:t>
      </w:r>
    </w:p>
    <w:p w14:paraId="7A728837" w14:textId="77777777" w:rsidR="00C3241B" w:rsidRPr="00EF200E" w:rsidRDefault="001A6C2F" w:rsidP="00363386">
      <w:pPr>
        <w:pStyle w:val="rove2"/>
        <w:widowControl w:val="0"/>
        <w:numPr>
          <w:ilvl w:val="1"/>
          <w:numId w:val="18"/>
        </w:numPr>
        <w:spacing w:before="120"/>
        <w:ind w:left="567" w:hanging="567"/>
        <w:rPr>
          <w:sz w:val="22"/>
          <w:szCs w:val="22"/>
        </w:rPr>
      </w:pPr>
      <w:r w:rsidRPr="00EF200E">
        <w:rPr>
          <w:sz w:val="22"/>
          <w:szCs w:val="22"/>
        </w:rPr>
        <w:t>Přejímk</w:t>
      </w:r>
      <w:r w:rsidR="00BD2ECD" w:rsidRPr="00EF200E">
        <w:rPr>
          <w:sz w:val="22"/>
          <w:szCs w:val="22"/>
        </w:rPr>
        <w:t>y provedených Instalací</w:t>
      </w:r>
      <w:r w:rsidR="00F42F49" w:rsidRPr="00EF200E">
        <w:rPr>
          <w:sz w:val="22"/>
          <w:szCs w:val="22"/>
        </w:rPr>
        <w:t xml:space="preserve"> Zařízení</w:t>
      </w:r>
      <w:r w:rsidR="0083394E" w:rsidRPr="00EF200E">
        <w:rPr>
          <w:sz w:val="22"/>
          <w:szCs w:val="22"/>
        </w:rPr>
        <w:t xml:space="preserve"> a </w:t>
      </w:r>
      <w:proofErr w:type="spellStart"/>
      <w:r w:rsidR="0083394E" w:rsidRPr="00EF200E">
        <w:rPr>
          <w:sz w:val="22"/>
          <w:szCs w:val="22"/>
        </w:rPr>
        <w:t>Doinstalací</w:t>
      </w:r>
      <w:proofErr w:type="spellEnd"/>
      <w:r w:rsidR="00BD2ECD" w:rsidRPr="00EF200E">
        <w:rPr>
          <w:sz w:val="22"/>
          <w:szCs w:val="22"/>
        </w:rPr>
        <w:t xml:space="preserve"> budou probíhat </w:t>
      </w:r>
      <w:r w:rsidRPr="00EF200E">
        <w:rPr>
          <w:sz w:val="22"/>
          <w:szCs w:val="22"/>
        </w:rPr>
        <w:t xml:space="preserve">vždy </w:t>
      </w:r>
      <w:r w:rsidR="00FF197A" w:rsidRPr="00EF200E">
        <w:rPr>
          <w:sz w:val="22"/>
          <w:szCs w:val="22"/>
        </w:rPr>
        <w:t xml:space="preserve">v pracovní dny </w:t>
      </w:r>
      <w:r w:rsidRPr="00EF200E">
        <w:rPr>
          <w:sz w:val="22"/>
          <w:szCs w:val="22"/>
        </w:rPr>
        <w:t>mezi 7:00 – 13:00 hodinou</w:t>
      </w:r>
      <w:r w:rsidR="00A85857" w:rsidRPr="00EF200E">
        <w:rPr>
          <w:sz w:val="22"/>
          <w:szCs w:val="22"/>
        </w:rPr>
        <w:t xml:space="preserve">, pokud nebude </w:t>
      </w:r>
      <w:r w:rsidR="00F42F49" w:rsidRPr="00EF200E">
        <w:rPr>
          <w:sz w:val="22"/>
          <w:szCs w:val="22"/>
        </w:rPr>
        <w:t xml:space="preserve">smluvními stranami </w:t>
      </w:r>
      <w:r w:rsidR="00A85857" w:rsidRPr="00EF200E">
        <w:rPr>
          <w:sz w:val="22"/>
          <w:szCs w:val="22"/>
        </w:rPr>
        <w:t>dohodnuto jinak</w:t>
      </w:r>
      <w:r w:rsidRPr="00EF200E">
        <w:rPr>
          <w:sz w:val="22"/>
          <w:szCs w:val="22"/>
        </w:rPr>
        <w:t>.</w:t>
      </w:r>
    </w:p>
    <w:p w14:paraId="16E0A6B6" w14:textId="3193C27B" w:rsidR="00995CF9" w:rsidRPr="00EF200E" w:rsidRDefault="00CE45A4" w:rsidP="00363386">
      <w:pPr>
        <w:pStyle w:val="rove2"/>
        <w:widowControl w:val="0"/>
        <w:numPr>
          <w:ilvl w:val="1"/>
          <w:numId w:val="18"/>
        </w:numPr>
        <w:spacing w:before="120"/>
        <w:ind w:left="567" w:hanging="567"/>
        <w:rPr>
          <w:sz w:val="22"/>
          <w:szCs w:val="22"/>
        </w:rPr>
      </w:pPr>
      <w:r w:rsidRPr="00EF200E">
        <w:rPr>
          <w:sz w:val="22"/>
          <w:szCs w:val="22"/>
        </w:rPr>
        <w:t xml:space="preserve">Pokud </w:t>
      </w:r>
      <w:r w:rsidR="00F42F49" w:rsidRPr="00EF200E">
        <w:rPr>
          <w:sz w:val="22"/>
          <w:szCs w:val="22"/>
        </w:rPr>
        <w:t>O</w:t>
      </w:r>
      <w:r w:rsidRPr="00EF200E">
        <w:rPr>
          <w:sz w:val="22"/>
          <w:szCs w:val="22"/>
        </w:rPr>
        <w:t xml:space="preserve">bjednatel převezme </w:t>
      </w:r>
      <w:r w:rsidR="00B308FF" w:rsidRPr="00EF200E">
        <w:rPr>
          <w:sz w:val="22"/>
          <w:szCs w:val="22"/>
        </w:rPr>
        <w:t>Instalaci</w:t>
      </w:r>
      <w:r w:rsidR="00F42F49" w:rsidRPr="00EF200E">
        <w:rPr>
          <w:sz w:val="22"/>
          <w:szCs w:val="22"/>
        </w:rPr>
        <w:t xml:space="preserve"> Zařízení</w:t>
      </w:r>
      <w:r w:rsidR="0083394E" w:rsidRPr="00EF200E">
        <w:rPr>
          <w:sz w:val="22"/>
          <w:szCs w:val="22"/>
        </w:rPr>
        <w:t>/</w:t>
      </w:r>
      <w:proofErr w:type="spellStart"/>
      <w:r w:rsidR="0083394E" w:rsidRPr="00EF200E">
        <w:rPr>
          <w:sz w:val="22"/>
          <w:szCs w:val="22"/>
        </w:rPr>
        <w:t>Doinstalaci</w:t>
      </w:r>
      <w:proofErr w:type="spellEnd"/>
      <w:r w:rsidR="00A67B9D" w:rsidRPr="00EF200E">
        <w:rPr>
          <w:sz w:val="22"/>
          <w:szCs w:val="22"/>
        </w:rPr>
        <w:t>/Systém jako celek</w:t>
      </w:r>
      <w:r w:rsidR="00B308FF" w:rsidRPr="00EF200E">
        <w:rPr>
          <w:sz w:val="22"/>
          <w:szCs w:val="22"/>
        </w:rPr>
        <w:t xml:space="preserve"> </w:t>
      </w:r>
      <w:r w:rsidRPr="00EF200E">
        <w:rPr>
          <w:sz w:val="22"/>
          <w:szCs w:val="22"/>
        </w:rPr>
        <w:t xml:space="preserve">vykazující vady či nedodělky, je </w:t>
      </w:r>
      <w:r w:rsidR="00F42F49" w:rsidRPr="00EF200E">
        <w:rPr>
          <w:sz w:val="22"/>
          <w:szCs w:val="22"/>
        </w:rPr>
        <w:t>Z</w:t>
      </w:r>
      <w:r w:rsidRPr="00EF200E">
        <w:rPr>
          <w:sz w:val="22"/>
          <w:szCs w:val="22"/>
        </w:rPr>
        <w:t xml:space="preserve">hotovitel povinen tyto odstranit ve lhůtě 5 </w:t>
      </w:r>
      <w:r w:rsidR="000B138E" w:rsidRPr="00EF200E">
        <w:rPr>
          <w:sz w:val="22"/>
          <w:szCs w:val="22"/>
        </w:rPr>
        <w:t xml:space="preserve">(pěti) </w:t>
      </w:r>
      <w:r w:rsidRPr="00EF200E">
        <w:rPr>
          <w:sz w:val="22"/>
          <w:szCs w:val="22"/>
        </w:rPr>
        <w:t>pracovních dnů, nebude-li dohodnuto jinak.</w:t>
      </w:r>
    </w:p>
    <w:p w14:paraId="12EB5FC1" w14:textId="64A45BA4" w:rsidR="00C3241B" w:rsidRPr="00EF200E" w:rsidRDefault="00862E12" w:rsidP="00363386">
      <w:pPr>
        <w:widowControl w:val="0"/>
        <w:numPr>
          <w:ilvl w:val="0"/>
          <w:numId w:val="18"/>
        </w:numPr>
        <w:tabs>
          <w:tab w:val="clear" w:pos="360"/>
          <w:tab w:val="left" w:pos="0"/>
        </w:tabs>
        <w:spacing w:before="360" w:after="120"/>
        <w:ind w:left="567" w:hanging="567"/>
        <w:rPr>
          <w:b/>
          <w:sz w:val="22"/>
          <w:szCs w:val="22"/>
        </w:rPr>
      </w:pPr>
      <w:r w:rsidRPr="00EF200E">
        <w:rPr>
          <w:b/>
          <w:sz w:val="22"/>
          <w:szCs w:val="22"/>
        </w:rPr>
        <w:t>Záruka za jakost, odpovědnost za vady</w:t>
      </w:r>
      <w:r w:rsidR="002C4066" w:rsidRPr="00EF200E">
        <w:rPr>
          <w:b/>
          <w:sz w:val="22"/>
          <w:szCs w:val="22"/>
        </w:rPr>
        <w:t>, z</w:t>
      </w:r>
      <w:r w:rsidR="00BB6283" w:rsidRPr="00EF200E">
        <w:rPr>
          <w:b/>
          <w:sz w:val="22"/>
          <w:szCs w:val="22"/>
        </w:rPr>
        <w:t>ádržné a bankovní záruka</w:t>
      </w:r>
    </w:p>
    <w:p w14:paraId="2AF7680F" w14:textId="06613CFC" w:rsidR="00C3241B" w:rsidRPr="00EF200E" w:rsidRDefault="008F414A" w:rsidP="00363386">
      <w:pPr>
        <w:pStyle w:val="rove2"/>
        <w:widowControl w:val="0"/>
        <w:numPr>
          <w:ilvl w:val="1"/>
          <w:numId w:val="18"/>
        </w:numPr>
        <w:spacing w:before="120"/>
        <w:ind w:left="567" w:hanging="567"/>
        <w:rPr>
          <w:sz w:val="22"/>
          <w:szCs w:val="22"/>
        </w:rPr>
      </w:pPr>
      <w:r w:rsidRPr="00EF200E">
        <w:rPr>
          <w:sz w:val="22"/>
          <w:szCs w:val="22"/>
        </w:rPr>
        <w:t xml:space="preserve">Zhotovitel </w:t>
      </w:r>
      <w:r w:rsidR="00ED36D4" w:rsidRPr="00EF200E">
        <w:rPr>
          <w:sz w:val="22"/>
          <w:szCs w:val="22"/>
        </w:rPr>
        <w:t xml:space="preserve">poskytuje záruku za jakost </w:t>
      </w:r>
      <w:r w:rsidR="00FB2C30" w:rsidRPr="00EF200E">
        <w:rPr>
          <w:sz w:val="22"/>
          <w:szCs w:val="22"/>
        </w:rPr>
        <w:t xml:space="preserve">všech </w:t>
      </w:r>
      <w:r w:rsidR="00ED36D4" w:rsidRPr="00EF200E">
        <w:rPr>
          <w:sz w:val="22"/>
          <w:szCs w:val="22"/>
        </w:rPr>
        <w:t>jednotlivých komponent</w:t>
      </w:r>
      <w:r w:rsidR="00013461" w:rsidRPr="00EF200E">
        <w:rPr>
          <w:sz w:val="22"/>
          <w:szCs w:val="22"/>
        </w:rPr>
        <w:t>ů</w:t>
      </w:r>
      <w:r w:rsidR="00ED36D4" w:rsidRPr="00EF200E">
        <w:rPr>
          <w:sz w:val="22"/>
          <w:szCs w:val="22"/>
        </w:rPr>
        <w:t xml:space="preserve"> </w:t>
      </w:r>
      <w:r w:rsidR="00995CF9" w:rsidRPr="00EF200E">
        <w:rPr>
          <w:sz w:val="22"/>
          <w:szCs w:val="22"/>
        </w:rPr>
        <w:t xml:space="preserve">Systému </w:t>
      </w:r>
      <w:r w:rsidR="00DE425C" w:rsidRPr="00EF200E">
        <w:rPr>
          <w:sz w:val="22"/>
          <w:szCs w:val="22"/>
        </w:rPr>
        <w:t>takto:</w:t>
      </w:r>
      <w:r w:rsidR="00FB01A0" w:rsidRPr="00EF200E">
        <w:rPr>
          <w:sz w:val="22"/>
          <w:szCs w:val="22"/>
        </w:rPr>
        <w:t xml:space="preserve"> </w:t>
      </w:r>
    </w:p>
    <w:p w14:paraId="705FD599" w14:textId="559D9E66" w:rsidR="00996470" w:rsidRPr="005E030A" w:rsidRDefault="00582E17" w:rsidP="005E030A">
      <w:pPr>
        <w:pStyle w:val="rove2"/>
        <w:widowControl w:val="0"/>
        <w:numPr>
          <w:ilvl w:val="2"/>
          <w:numId w:val="18"/>
        </w:numPr>
        <w:spacing w:before="120"/>
        <w:ind w:left="993" w:hanging="284"/>
        <w:rPr>
          <w:sz w:val="22"/>
          <w:szCs w:val="22"/>
        </w:rPr>
      </w:pPr>
      <w:r w:rsidRPr="00EF200E">
        <w:rPr>
          <w:sz w:val="22"/>
          <w:szCs w:val="22"/>
        </w:rPr>
        <w:t>pro dodávku Zařízení a Instalaci Zařízení (a funkčnost celého Systému</w:t>
      </w:r>
      <w:r w:rsidR="001E30D1" w:rsidRPr="00EF200E">
        <w:rPr>
          <w:sz w:val="22"/>
          <w:szCs w:val="22"/>
        </w:rPr>
        <w:t>)</w:t>
      </w:r>
      <w:r w:rsidRPr="00EF200E">
        <w:rPr>
          <w:sz w:val="22"/>
          <w:szCs w:val="22"/>
        </w:rPr>
        <w:t xml:space="preserve"> záruku za jakost, která začíná běžet podpisem příslušného </w:t>
      </w:r>
      <w:r w:rsidR="005E3E4B" w:rsidRPr="00EF200E">
        <w:rPr>
          <w:sz w:val="22"/>
          <w:szCs w:val="22"/>
        </w:rPr>
        <w:t>a</w:t>
      </w:r>
      <w:r w:rsidRPr="00EF200E">
        <w:rPr>
          <w:sz w:val="22"/>
          <w:szCs w:val="22"/>
        </w:rPr>
        <w:t>kceptačního protokolu</w:t>
      </w:r>
      <w:r w:rsidR="005E3E4B" w:rsidRPr="00EF200E">
        <w:rPr>
          <w:sz w:val="22"/>
          <w:szCs w:val="22"/>
        </w:rPr>
        <w:t xml:space="preserve"> pro jednotlivé Instalace Zařízení</w:t>
      </w:r>
      <w:r w:rsidRPr="00EF200E">
        <w:rPr>
          <w:sz w:val="22"/>
          <w:szCs w:val="22"/>
        </w:rPr>
        <w:t xml:space="preserve"> a skončí uplynutím </w:t>
      </w:r>
      <w:r w:rsidR="00C02E60" w:rsidRPr="00EF200E">
        <w:rPr>
          <w:sz w:val="22"/>
          <w:szCs w:val="22"/>
        </w:rPr>
        <w:t xml:space="preserve">60 </w:t>
      </w:r>
      <w:r w:rsidR="00DE425C" w:rsidRPr="00EF200E">
        <w:rPr>
          <w:sz w:val="22"/>
          <w:szCs w:val="22"/>
        </w:rPr>
        <w:t xml:space="preserve">měsíců od okamžiku Převzetí Systému </w:t>
      </w:r>
      <w:r w:rsidRPr="00EF200E">
        <w:rPr>
          <w:sz w:val="22"/>
          <w:szCs w:val="22"/>
        </w:rPr>
        <w:t>jako celku</w:t>
      </w:r>
      <w:r w:rsidR="005E030A">
        <w:rPr>
          <w:sz w:val="22"/>
          <w:szCs w:val="22"/>
        </w:rPr>
        <w:t xml:space="preserve"> bez vad a nedodělků</w:t>
      </w:r>
      <w:r w:rsidR="005E030A" w:rsidRPr="00EF200E">
        <w:rPr>
          <w:sz w:val="22"/>
          <w:szCs w:val="22"/>
        </w:rPr>
        <w:t xml:space="preserve">, </w:t>
      </w:r>
      <w:r w:rsidR="00DE425C" w:rsidRPr="005E030A">
        <w:rPr>
          <w:sz w:val="22"/>
          <w:szCs w:val="22"/>
        </w:rPr>
        <w:t xml:space="preserve"> </w:t>
      </w:r>
    </w:p>
    <w:p w14:paraId="279239BB" w14:textId="3D79599B" w:rsidR="00582E17" w:rsidRPr="00EF200E" w:rsidRDefault="00582E17" w:rsidP="00363386">
      <w:pPr>
        <w:pStyle w:val="rove2"/>
        <w:widowControl w:val="0"/>
        <w:numPr>
          <w:ilvl w:val="2"/>
          <w:numId w:val="18"/>
        </w:numPr>
        <w:spacing w:before="120"/>
        <w:ind w:left="993" w:hanging="284"/>
        <w:rPr>
          <w:sz w:val="22"/>
          <w:szCs w:val="22"/>
        </w:rPr>
      </w:pPr>
      <w:r w:rsidRPr="00EF200E">
        <w:rPr>
          <w:sz w:val="22"/>
          <w:szCs w:val="22"/>
        </w:rPr>
        <w:t xml:space="preserve">pro Dodatečné dodávky Zařízení a provedené </w:t>
      </w:r>
      <w:proofErr w:type="spellStart"/>
      <w:r w:rsidRPr="00EF200E">
        <w:rPr>
          <w:sz w:val="22"/>
          <w:szCs w:val="22"/>
        </w:rPr>
        <w:t>Doinstalace</w:t>
      </w:r>
      <w:proofErr w:type="spellEnd"/>
      <w:r w:rsidRPr="00EF200E">
        <w:rPr>
          <w:sz w:val="22"/>
          <w:szCs w:val="22"/>
        </w:rPr>
        <w:t xml:space="preserve"> (včetně všech součástí takto osazeného Zařízení) v délce </w:t>
      </w:r>
      <w:r w:rsidR="00C02E60" w:rsidRPr="00EF200E">
        <w:rPr>
          <w:sz w:val="22"/>
          <w:szCs w:val="22"/>
        </w:rPr>
        <w:t xml:space="preserve">60 </w:t>
      </w:r>
      <w:r w:rsidRPr="00EF200E">
        <w:rPr>
          <w:sz w:val="22"/>
          <w:szCs w:val="22"/>
        </w:rPr>
        <w:t xml:space="preserve">měsíců od okamžiku provedené </w:t>
      </w:r>
      <w:proofErr w:type="spellStart"/>
      <w:r w:rsidRPr="00EF200E">
        <w:rPr>
          <w:sz w:val="22"/>
          <w:szCs w:val="22"/>
        </w:rPr>
        <w:t>Doinstalace</w:t>
      </w:r>
      <w:proofErr w:type="spellEnd"/>
      <w:r w:rsidR="00703FE1" w:rsidRPr="00EF200E">
        <w:rPr>
          <w:sz w:val="22"/>
          <w:szCs w:val="22"/>
        </w:rPr>
        <w:t xml:space="preserve">, nikdy však méně než kolik činí </w:t>
      </w:r>
      <w:r w:rsidRPr="00EF200E">
        <w:rPr>
          <w:sz w:val="22"/>
          <w:szCs w:val="22"/>
        </w:rPr>
        <w:t>základní záruční doba dle písm. a) tohoto odstavce</w:t>
      </w:r>
      <w:r w:rsidR="00224460" w:rsidRPr="00EF200E">
        <w:rPr>
          <w:sz w:val="22"/>
          <w:szCs w:val="22"/>
        </w:rPr>
        <w:t xml:space="preserve"> Smlouvy</w:t>
      </w:r>
      <w:r w:rsidRPr="00EF200E">
        <w:rPr>
          <w:sz w:val="22"/>
          <w:szCs w:val="22"/>
        </w:rPr>
        <w:t>,</w:t>
      </w:r>
    </w:p>
    <w:p w14:paraId="2FBD8B2F" w14:textId="173BED39" w:rsidR="002268F6" w:rsidRPr="00EF200E" w:rsidRDefault="002268F6" w:rsidP="00363386">
      <w:pPr>
        <w:pStyle w:val="rove2"/>
        <w:widowControl w:val="0"/>
        <w:numPr>
          <w:ilvl w:val="2"/>
          <w:numId w:val="18"/>
        </w:numPr>
        <w:spacing w:before="120"/>
        <w:ind w:left="993" w:hanging="284"/>
        <w:rPr>
          <w:sz w:val="22"/>
          <w:szCs w:val="22"/>
        </w:rPr>
      </w:pPr>
      <w:r w:rsidRPr="00EF200E">
        <w:rPr>
          <w:sz w:val="22"/>
          <w:szCs w:val="22"/>
        </w:rPr>
        <w:t xml:space="preserve">v trvání </w:t>
      </w:r>
      <w:r w:rsidR="001417EF" w:rsidRPr="00EF200E">
        <w:rPr>
          <w:sz w:val="22"/>
          <w:szCs w:val="22"/>
        </w:rPr>
        <w:t>60</w:t>
      </w:r>
      <w:r w:rsidR="009A30EB" w:rsidRPr="00EF200E">
        <w:rPr>
          <w:sz w:val="22"/>
          <w:szCs w:val="22"/>
        </w:rPr>
        <w:t xml:space="preserve"> </w:t>
      </w:r>
      <w:r w:rsidRPr="00EF200E">
        <w:rPr>
          <w:sz w:val="22"/>
          <w:szCs w:val="22"/>
        </w:rPr>
        <w:t xml:space="preserve">měsíců pro </w:t>
      </w:r>
      <w:r w:rsidR="00AC3DFB" w:rsidRPr="00EF200E">
        <w:rPr>
          <w:sz w:val="22"/>
          <w:szCs w:val="22"/>
        </w:rPr>
        <w:t>úkony Mimozáručního servisu</w:t>
      </w:r>
      <w:r w:rsidR="0041295A" w:rsidRPr="00EF200E">
        <w:rPr>
          <w:sz w:val="22"/>
          <w:szCs w:val="22"/>
        </w:rPr>
        <w:t xml:space="preserve"> a </w:t>
      </w:r>
      <w:r w:rsidR="001417EF" w:rsidRPr="00EF200E">
        <w:rPr>
          <w:sz w:val="22"/>
          <w:szCs w:val="22"/>
        </w:rPr>
        <w:t xml:space="preserve">24 měsíců pro úkony </w:t>
      </w:r>
      <w:r w:rsidR="0041295A" w:rsidRPr="00EF200E">
        <w:rPr>
          <w:sz w:val="22"/>
          <w:szCs w:val="22"/>
        </w:rPr>
        <w:t>Pozáručního servisu</w:t>
      </w:r>
      <w:r w:rsidR="00AC3DFB" w:rsidRPr="00EF200E">
        <w:rPr>
          <w:sz w:val="22"/>
          <w:szCs w:val="22"/>
        </w:rPr>
        <w:t>.</w:t>
      </w:r>
    </w:p>
    <w:p w14:paraId="15915228" w14:textId="546A67A0" w:rsidR="00C3241B" w:rsidRPr="00EF200E" w:rsidRDefault="00ED36D4" w:rsidP="00363386">
      <w:pPr>
        <w:pStyle w:val="rove2"/>
        <w:widowControl w:val="0"/>
        <w:numPr>
          <w:ilvl w:val="1"/>
          <w:numId w:val="18"/>
        </w:numPr>
        <w:spacing w:before="120"/>
        <w:ind w:left="567" w:hanging="567"/>
        <w:rPr>
          <w:sz w:val="22"/>
          <w:szCs w:val="22"/>
        </w:rPr>
      </w:pPr>
      <w:r w:rsidRPr="00EF200E">
        <w:rPr>
          <w:sz w:val="22"/>
          <w:szCs w:val="22"/>
        </w:rPr>
        <w:t>Pokud výrobce</w:t>
      </w:r>
      <w:r w:rsidR="00F351C3" w:rsidRPr="00EF200E">
        <w:rPr>
          <w:sz w:val="22"/>
          <w:szCs w:val="22"/>
        </w:rPr>
        <w:t xml:space="preserve"> nebo distributor</w:t>
      </w:r>
      <w:r w:rsidRPr="00EF200E">
        <w:rPr>
          <w:sz w:val="22"/>
          <w:szCs w:val="22"/>
        </w:rPr>
        <w:t xml:space="preserve"> některého komponentu, který byl použit </w:t>
      </w:r>
      <w:r w:rsidR="002268F6" w:rsidRPr="00EF200E">
        <w:rPr>
          <w:sz w:val="22"/>
          <w:szCs w:val="22"/>
        </w:rPr>
        <w:t>Z</w:t>
      </w:r>
      <w:r w:rsidR="008F414A" w:rsidRPr="00EF200E">
        <w:rPr>
          <w:sz w:val="22"/>
          <w:szCs w:val="22"/>
        </w:rPr>
        <w:t xml:space="preserve">hotovitelem </w:t>
      </w:r>
      <w:r w:rsidRPr="00EF200E">
        <w:rPr>
          <w:sz w:val="22"/>
          <w:szCs w:val="22"/>
        </w:rPr>
        <w:t xml:space="preserve">při </w:t>
      </w:r>
      <w:r w:rsidR="002268F6" w:rsidRPr="00EF200E">
        <w:rPr>
          <w:sz w:val="22"/>
          <w:szCs w:val="22"/>
        </w:rPr>
        <w:t xml:space="preserve">dodávce Zařízení, </w:t>
      </w:r>
      <w:r w:rsidR="00251C74" w:rsidRPr="00EF200E">
        <w:rPr>
          <w:sz w:val="22"/>
          <w:szCs w:val="22"/>
        </w:rPr>
        <w:t>Instalaci</w:t>
      </w:r>
      <w:r w:rsidR="002268F6" w:rsidRPr="00EF200E">
        <w:rPr>
          <w:sz w:val="22"/>
          <w:szCs w:val="22"/>
        </w:rPr>
        <w:t xml:space="preserve"> Zařízení</w:t>
      </w:r>
      <w:r w:rsidR="00923461" w:rsidRPr="00EF200E">
        <w:rPr>
          <w:sz w:val="22"/>
          <w:szCs w:val="22"/>
        </w:rPr>
        <w:t xml:space="preserve">, </w:t>
      </w:r>
      <w:r w:rsidR="00365B3B" w:rsidRPr="00EF200E">
        <w:rPr>
          <w:sz w:val="22"/>
          <w:szCs w:val="22"/>
        </w:rPr>
        <w:t xml:space="preserve">Dodatečné dodávce Zařízení, </w:t>
      </w:r>
      <w:proofErr w:type="spellStart"/>
      <w:r w:rsidR="00923461" w:rsidRPr="00EF200E">
        <w:rPr>
          <w:sz w:val="22"/>
          <w:szCs w:val="22"/>
        </w:rPr>
        <w:t>Doinstalaci</w:t>
      </w:r>
      <w:proofErr w:type="spellEnd"/>
      <w:r w:rsidR="00923461" w:rsidRPr="00EF200E">
        <w:rPr>
          <w:sz w:val="22"/>
          <w:szCs w:val="22"/>
        </w:rPr>
        <w:t>,</w:t>
      </w:r>
      <w:r w:rsidR="00365B3B" w:rsidRPr="00EF200E">
        <w:rPr>
          <w:sz w:val="22"/>
          <w:szCs w:val="22"/>
        </w:rPr>
        <w:t xml:space="preserve"> Mimozáručním servisu</w:t>
      </w:r>
      <w:r w:rsidR="005900B7" w:rsidRPr="00EF200E">
        <w:rPr>
          <w:sz w:val="22"/>
          <w:szCs w:val="22"/>
        </w:rPr>
        <w:t>, Pozáručním servisu</w:t>
      </w:r>
      <w:r w:rsidR="00923461" w:rsidRPr="00EF200E">
        <w:rPr>
          <w:sz w:val="22"/>
          <w:szCs w:val="22"/>
        </w:rPr>
        <w:t xml:space="preserve"> či jakékoliv opravě </w:t>
      </w:r>
      <w:r w:rsidR="00995CF9" w:rsidRPr="00EF200E">
        <w:rPr>
          <w:sz w:val="22"/>
          <w:szCs w:val="22"/>
        </w:rPr>
        <w:t>Zařízení</w:t>
      </w:r>
      <w:r w:rsidRPr="00EF200E">
        <w:rPr>
          <w:sz w:val="22"/>
          <w:szCs w:val="22"/>
        </w:rPr>
        <w:t>, poskytuje záruční dobu delší, než je uvedeno v</w:t>
      </w:r>
      <w:r w:rsidR="002268F6" w:rsidRPr="00EF200E">
        <w:rPr>
          <w:sz w:val="22"/>
          <w:szCs w:val="22"/>
        </w:rPr>
        <w:t> odst.</w:t>
      </w:r>
      <w:r w:rsidRPr="00EF200E">
        <w:rPr>
          <w:sz w:val="22"/>
          <w:szCs w:val="22"/>
        </w:rPr>
        <w:t xml:space="preserve"> </w:t>
      </w:r>
      <w:r w:rsidR="002268F6" w:rsidRPr="00EF200E">
        <w:rPr>
          <w:sz w:val="22"/>
          <w:szCs w:val="22"/>
        </w:rPr>
        <w:t>9</w:t>
      </w:r>
      <w:r w:rsidRPr="00EF200E">
        <w:rPr>
          <w:sz w:val="22"/>
          <w:szCs w:val="22"/>
        </w:rPr>
        <w:t xml:space="preserve">.1. </w:t>
      </w:r>
      <w:r w:rsidR="002268F6" w:rsidRPr="00EF200E">
        <w:rPr>
          <w:sz w:val="22"/>
          <w:szCs w:val="22"/>
        </w:rPr>
        <w:t>této S</w:t>
      </w:r>
      <w:r w:rsidRPr="00EF200E">
        <w:rPr>
          <w:sz w:val="22"/>
          <w:szCs w:val="22"/>
        </w:rPr>
        <w:t xml:space="preserve">mlouvy, </w:t>
      </w:r>
      <w:r w:rsidR="00365B3B" w:rsidRPr="00EF200E">
        <w:rPr>
          <w:sz w:val="22"/>
          <w:szCs w:val="22"/>
        </w:rPr>
        <w:t xml:space="preserve">platí, že </w:t>
      </w:r>
      <w:r w:rsidR="002268F6" w:rsidRPr="00EF200E">
        <w:rPr>
          <w:sz w:val="22"/>
          <w:szCs w:val="22"/>
        </w:rPr>
        <w:t>Z</w:t>
      </w:r>
      <w:r w:rsidR="00FB2C30" w:rsidRPr="00EF200E">
        <w:rPr>
          <w:sz w:val="22"/>
          <w:szCs w:val="22"/>
        </w:rPr>
        <w:t>hotovitel poskytuje záruku za jakost v této delší době</w:t>
      </w:r>
      <w:r w:rsidRPr="00EF200E">
        <w:rPr>
          <w:sz w:val="22"/>
          <w:szCs w:val="22"/>
        </w:rPr>
        <w:t>.</w:t>
      </w:r>
      <w:r w:rsidR="00FB2C30" w:rsidRPr="00EF200E">
        <w:rPr>
          <w:sz w:val="22"/>
          <w:szCs w:val="22"/>
        </w:rPr>
        <w:t xml:space="preserve"> Objednatel je oprávněn, nikoliv však povinen, práva z vad vyplývajících ze záruk poskytnutých výrobci </w:t>
      </w:r>
      <w:r w:rsidR="00365B3B" w:rsidRPr="00EF200E">
        <w:rPr>
          <w:sz w:val="22"/>
          <w:szCs w:val="22"/>
        </w:rPr>
        <w:t xml:space="preserve">či distributory </w:t>
      </w:r>
      <w:r w:rsidR="00FB2C30" w:rsidRPr="00EF200E">
        <w:rPr>
          <w:sz w:val="22"/>
          <w:szCs w:val="22"/>
        </w:rPr>
        <w:t>příslušných komponentů uplatnit přímo u tě</w:t>
      </w:r>
      <w:r w:rsidR="008F5F05" w:rsidRPr="00EF200E">
        <w:rPr>
          <w:sz w:val="22"/>
          <w:szCs w:val="22"/>
        </w:rPr>
        <w:t>chto výrobců</w:t>
      </w:r>
      <w:r w:rsidR="00365B3B" w:rsidRPr="00EF200E">
        <w:rPr>
          <w:sz w:val="22"/>
          <w:szCs w:val="22"/>
        </w:rPr>
        <w:t xml:space="preserve"> či distributorů</w:t>
      </w:r>
      <w:r w:rsidR="008F5F05" w:rsidRPr="00EF200E">
        <w:rPr>
          <w:sz w:val="22"/>
          <w:szCs w:val="22"/>
        </w:rPr>
        <w:t xml:space="preserve"> a </w:t>
      </w:r>
      <w:r w:rsidR="00582E17" w:rsidRPr="00EF200E">
        <w:rPr>
          <w:sz w:val="22"/>
          <w:szCs w:val="22"/>
        </w:rPr>
        <w:t>Zhotovitel je povinen toto učinit součástí smluvních ujednání s těmito výrobci/distributory</w:t>
      </w:r>
      <w:r w:rsidR="00FB2C30" w:rsidRPr="00EF200E">
        <w:rPr>
          <w:sz w:val="22"/>
          <w:szCs w:val="22"/>
        </w:rPr>
        <w:t>.</w:t>
      </w:r>
    </w:p>
    <w:p w14:paraId="03099855" w14:textId="77777777" w:rsidR="00C3241B" w:rsidRPr="00EF200E" w:rsidRDefault="007219CB" w:rsidP="00363386">
      <w:pPr>
        <w:pStyle w:val="rove2"/>
        <w:widowControl w:val="0"/>
        <w:numPr>
          <w:ilvl w:val="1"/>
          <w:numId w:val="18"/>
        </w:numPr>
        <w:spacing w:before="120"/>
        <w:ind w:left="567" w:hanging="567"/>
        <w:rPr>
          <w:sz w:val="22"/>
          <w:szCs w:val="22"/>
        </w:rPr>
      </w:pPr>
      <w:r w:rsidRPr="00EF200E">
        <w:rPr>
          <w:sz w:val="22"/>
          <w:szCs w:val="22"/>
        </w:rPr>
        <w:t xml:space="preserve">Obecně platí, že jakékoliv nároky plynoucí z některé z poskytnutých </w:t>
      </w:r>
      <w:r w:rsidR="00365B3B" w:rsidRPr="00EF200E">
        <w:rPr>
          <w:sz w:val="22"/>
          <w:szCs w:val="22"/>
        </w:rPr>
        <w:t>záruk za jakost či z odpovědnosti za vady</w:t>
      </w:r>
      <w:r w:rsidRPr="00EF200E">
        <w:rPr>
          <w:sz w:val="22"/>
          <w:szCs w:val="22"/>
        </w:rPr>
        <w:t xml:space="preserve">, uplatněné </w:t>
      </w:r>
      <w:r w:rsidR="002268F6" w:rsidRPr="00EF200E">
        <w:rPr>
          <w:sz w:val="22"/>
          <w:szCs w:val="22"/>
        </w:rPr>
        <w:t>O</w:t>
      </w:r>
      <w:r w:rsidR="008F414A" w:rsidRPr="00EF200E">
        <w:rPr>
          <w:sz w:val="22"/>
          <w:szCs w:val="22"/>
        </w:rPr>
        <w:t xml:space="preserve">bjednatelem </w:t>
      </w:r>
      <w:r w:rsidRPr="00EF200E">
        <w:rPr>
          <w:sz w:val="22"/>
          <w:szCs w:val="22"/>
        </w:rPr>
        <w:t xml:space="preserve">vůči </w:t>
      </w:r>
      <w:r w:rsidR="002268F6" w:rsidRPr="00EF200E">
        <w:rPr>
          <w:sz w:val="22"/>
          <w:szCs w:val="22"/>
        </w:rPr>
        <w:t>Z</w:t>
      </w:r>
      <w:r w:rsidR="008F414A" w:rsidRPr="00EF200E">
        <w:rPr>
          <w:sz w:val="22"/>
          <w:szCs w:val="22"/>
        </w:rPr>
        <w:t>hotoviteli</w:t>
      </w:r>
      <w:r w:rsidRPr="00EF200E">
        <w:rPr>
          <w:sz w:val="22"/>
          <w:szCs w:val="22"/>
        </w:rPr>
        <w:t xml:space="preserve">, považují obě strany za oprávněné a platné, pokud </w:t>
      </w:r>
      <w:r w:rsidR="002268F6" w:rsidRPr="00EF200E">
        <w:rPr>
          <w:sz w:val="22"/>
          <w:szCs w:val="22"/>
        </w:rPr>
        <w:t>Z</w:t>
      </w:r>
      <w:r w:rsidR="008F414A" w:rsidRPr="00EF200E">
        <w:rPr>
          <w:sz w:val="22"/>
          <w:szCs w:val="22"/>
        </w:rPr>
        <w:t xml:space="preserve">hotovitel </w:t>
      </w:r>
      <w:r w:rsidRPr="00EF200E">
        <w:rPr>
          <w:sz w:val="22"/>
          <w:szCs w:val="22"/>
        </w:rPr>
        <w:t xml:space="preserve">neprokáže jejich neoprávněnost. </w:t>
      </w:r>
      <w:r w:rsidR="008F414A" w:rsidRPr="00EF200E">
        <w:rPr>
          <w:sz w:val="22"/>
          <w:szCs w:val="22"/>
        </w:rPr>
        <w:t xml:space="preserve">Objednatel </w:t>
      </w:r>
      <w:r w:rsidRPr="00EF200E">
        <w:rPr>
          <w:sz w:val="22"/>
          <w:szCs w:val="22"/>
        </w:rPr>
        <w:t xml:space="preserve">se zavazuje poskytovat </w:t>
      </w:r>
      <w:r w:rsidR="002268F6" w:rsidRPr="00EF200E">
        <w:rPr>
          <w:sz w:val="22"/>
          <w:szCs w:val="22"/>
        </w:rPr>
        <w:t>Z</w:t>
      </w:r>
      <w:r w:rsidR="008F414A" w:rsidRPr="00EF200E">
        <w:rPr>
          <w:sz w:val="22"/>
          <w:szCs w:val="22"/>
        </w:rPr>
        <w:t xml:space="preserve">hotoviteli </w:t>
      </w:r>
      <w:r w:rsidRPr="00EF200E">
        <w:rPr>
          <w:sz w:val="22"/>
          <w:szCs w:val="22"/>
        </w:rPr>
        <w:t xml:space="preserve">potřebnou součinnost při získávání podkladů pro posouzení </w:t>
      </w:r>
      <w:r w:rsidR="00365B3B" w:rsidRPr="00EF200E">
        <w:rPr>
          <w:sz w:val="22"/>
          <w:szCs w:val="22"/>
        </w:rPr>
        <w:t xml:space="preserve">oprávněnosti </w:t>
      </w:r>
      <w:r w:rsidRPr="00EF200E">
        <w:rPr>
          <w:sz w:val="22"/>
          <w:szCs w:val="22"/>
        </w:rPr>
        <w:t xml:space="preserve">nároků uplatněných </w:t>
      </w:r>
      <w:r w:rsidR="002268F6" w:rsidRPr="00EF200E">
        <w:rPr>
          <w:sz w:val="22"/>
          <w:szCs w:val="22"/>
        </w:rPr>
        <w:t>O</w:t>
      </w:r>
      <w:r w:rsidR="008F414A" w:rsidRPr="00EF200E">
        <w:rPr>
          <w:sz w:val="22"/>
          <w:szCs w:val="22"/>
        </w:rPr>
        <w:t>bjednatelem</w:t>
      </w:r>
      <w:r w:rsidRPr="00EF200E">
        <w:rPr>
          <w:sz w:val="22"/>
          <w:szCs w:val="22"/>
        </w:rPr>
        <w:t>.</w:t>
      </w:r>
      <w:r w:rsidR="00286BCD" w:rsidRPr="00EF200E">
        <w:rPr>
          <w:sz w:val="22"/>
          <w:szCs w:val="22"/>
        </w:rPr>
        <w:t xml:space="preserve"> </w:t>
      </w:r>
    </w:p>
    <w:p w14:paraId="4F64BB67" w14:textId="42D616B6" w:rsidR="002A1061" w:rsidRPr="00EF200E" w:rsidRDefault="00557BDB" w:rsidP="00363386">
      <w:pPr>
        <w:pStyle w:val="rove2"/>
        <w:widowControl w:val="0"/>
        <w:numPr>
          <w:ilvl w:val="1"/>
          <w:numId w:val="18"/>
        </w:numPr>
        <w:spacing w:before="120"/>
        <w:ind w:left="567" w:hanging="567"/>
        <w:rPr>
          <w:sz w:val="22"/>
          <w:szCs w:val="22"/>
        </w:rPr>
      </w:pPr>
      <w:r w:rsidRPr="00EF200E">
        <w:rPr>
          <w:sz w:val="22"/>
          <w:szCs w:val="22"/>
        </w:rPr>
        <w:t>Zhotovitel se zavazuje pro účely zajištění závazku za řádné plnění záručních podmínek</w:t>
      </w:r>
      <w:r w:rsidR="00575883" w:rsidRPr="00EF200E">
        <w:rPr>
          <w:sz w:val="22"/>
          <w:szCs w:val="22"/>
        </w:rPr>
        <w:t xml:space="preserve"> </w:t>
      </w:r>
      <w:r w:rsidRPr="00EF200E">
        <w:rPr>
          <w:sz w:val="22"/>
          <w:szCs w:val="22"/>
        </w:rPr>
        <w:t xml:space="preserve">poskytnout Objednateli zádržné ve výši </w:t>
      </w:r>
      <w:r w:rsidR="00935869" w:rsidRPr="00EF200E">
        <w:rPr>
          <w:sz w:val="22"/>
          <w:szCs w:val="22"/>
        </w:rPr>
        <w:t>20.000.000,- Kč</w:t>
      </w:r>
      <w:r w:rsidRPr="00EF200E">
        <w:rPr>
          <w:sz w:val="22"/>
          <w:szCs w:val="22"/>
        </w:rPr>
        <w:t xml:space="preserve">. Zádržné kryje finanční nároky Objednatele za Zhotovitelem (zákonné či smluvní sankce, náhradu škody apod.), vzniklé Objednateli z důvodů porušení povinností Zhotovitele </w:t>
      </w:r>
      <w:r w:rsidR="002A1061" w:rsidRPr="00EF200E">
        <w:rPr>
          <w:sz w:val="22"/>
          <w:szCs w:val="22"/>
        </w:rPr>
        <w:t>v průběhu doby 60 měsíců od okamžiku Převzetí Systému</w:t>
      </w:r>
      <w:r w:rsidR="007045BC" w:rsidRPr="00EF200E">
        <w:rPr>
          <w:sz w:val="22"/>
          <w:szCs w:val="22"/>
        </w:rPr>
        <w:t xml:space="preserve"> jako celku</w:t>
      </w:r>
      <w:r w:rsidRPr="00EF200E">
        <w:rPr>
          <w:sz w:val="22"/>
          <w:szCs w:val="22"/>
        </w:rPr>
        <w:t xml:space="preserve">, které </w:t>
      </w:r>
      <w:r w:rsidR="003539F1" w:rsidRPr="00EF200E">
        <w:rPr>
          <w:sz w:val="22"/>
          <w:szCs w:val="22"/>
        </w:rPr>
        <w:t>Z</w:t>
      </w:r>
      <w:r w:rsidRPr="00EF200E">
        <w:rPr>
          <w:sz w:val="22"/>
          <w:szCs w:val="22"/>
        </w:rPr>
        <w:t xml:space="preserve">hotovitel nesplnil ani po předchozí výzvě </w:t>
      </w:r>
      <w:r w:rsidR="003539F1" w:rsidRPr="00EF200E">
        <w:rPr>
          <w:sz w:val="22"/>
          <w:szCs w:val="22"/>
        </w:rPr>
        <w:t>O</w:t>
      </w:r>
      <w:r w:rsidRPr="00EF200E">
        <w:rPr>
          <w:sz w:val="22"/>
          <w:szCs w:val="22"/>
        </w:rPr>
        <w:t xml:space="preserve">bjednatele. </w:t>
      </w:r>
    </w:p>
    <w:p w14:paraId="37E4239F" w14:textId="504C240C" w:rsidR="00557BDB" w:rsidRPr="00EF200E" w:rsidRDefault="00557BDB" w:rsidP="00363386">
      <w:pPr>
        <w:pStyle w:val="rove2"/>
        <w:widowControl w:val="0"/>
        <w:spacing w:before="120"/>
        <w:ind w:left="567"/>
        <w:rPr>
          <w:sz w:val="22"/>
          <w:szCs w:val="22"/>
        </w:rPr>
      </w:pPr>
      <w:r w:rsidRPr="00EF200E">
        <w:rPr>
          <w:sz w:val="22"/>
          <w:szCs w:val="22"/>
        </w:rPr>
        <w:lastRenderedPageBreak/>
        <w:t xml:space="preserve">Zhotovitel je povinen k termínu </w:t>
      </w:r>
      <w:r w:rsidR="002A1061" w:rsidRPr="00EF200E">
        <w:rPr>
          <w:sz w:val="22"/>
          <w:szCs w:val="22"/>
        </w:rPr>
        <w:t>Převzetí Systému</w:t>
      </w:r>
      <w:r w:rsidRPr="00EF200E">
        <w:rPr>
          <w:sz w:val="22"/>
          <w:szCs w:val="22"/>
        </w:rPr>
        <w:t xml:space="preserve"> </w:t>
      </w:r>
      <w:r w:rsidR="001E5622" w:rsidRPr="00EF200E">
        <w:rPr>
          <w:sz w:val="22"/>
          <w:szCs w:val="22"/>
        </w:rPr>
        <w:t xml:space="preserve">jako Celku </w:t>
      </w:r>
      <w:r w:rsidRPr="00EF200E">
        <w:rPr>
          <w:sz w:val="22"/>
          <w:szCs w:val="22"/>
        </w:rPr>
        <w:t xml:space="preserve">poskytnout na účet Objednatele </w:t>
      </w:r>
      <w:r w:rsidR="00741EDF">
        <w:rPr>
          <w:sz w:val="22"/>
          <w:szCs w:val="22"/>
        </w:rPr>
        <w:br/>
      </w:r>
      <w:r w:rsidR="002A1061" w:rsidRPr="00EF200E">
        <w:rPr>
          <w:sz w:val="22"/>
          <w:szCs w:val="22"/>
        </w:rPr>
        <w:t xml:space="preserve">č. </w:t>
      </w:r>
      <w:r w:rsidR="003D3036" w:rsidRPr="003D3036">
        <w:rPr>
          <w:sz w:val="22"/>
          <w:szCs w:val="22"/>
        </w:rPr>
        <w:t>2105677586/2700</w:t>
      </w:r>
      <w:r w:rsidR="002A1061" w:rsidRPr="00EF200E">
        <w:rPr>
          <w:sz w:val="22"/>
          <w:szCs w:val="22"/>
        </w:rPr>
        <w:t xml:space="preserve"> vedený u </w:t>
      </w:r>
      <w:r w:rsidR="003D3036" w:rsidRPr="003D3036">
        <w:rPr>
          <w:sz w:val="22"/>
          <w:szCs w:val="22"/>
        </w:rPr>
        <w:t xml:space="preserve">UniCredit Bank Czech Republic, a.s. </w:t>
      </w:r>
      <w:r w:rsidRPr="00EF200E">
        <w:rPr>
          <w:sz w:val="22"/>
          <w:szCs w:val="22"/>
        </w:rPr>
        <w:t xml:space="preserve"> zádržné ve sjednané výši. Objednatel pozbývá nárok ze zádržného dnem uplynutí </w:t>
      </w:r>
      <w:r w:rsidR="000F60C3" w:rsidRPr="00EF200E">
        <w:rPr>
          <w:sz w:val="22"/>
          <w:szCs w:val="22"/>
        </w:rPr>
        <w:t>doby 60 měsíců od okamžiku Převzetí Systému</w:t>
      </w:r>
      <w:r w:rsidR="00231CFD" w:rsidRPr="00EF200E">
        <w:rPr>
          <w:sz w:val="22"/>
          <w:szCs w:val="22"/>
        </w:rPr>
        <w:t xml:space="preserve"> jako celku</w:t>
      </w:r>
      <w:r w:rsidRPr="00EF200E">
        <w:rPr>
          <w:sz w:val="22"/>
          <w:szCs w:val="22"/>
        </w:rPr>
        <w:t xml:space="preserve">. Smluvní strany sjednávají, že zádržné bude Objednatelem uhrazeno </w:t>
      </w:r>
      <w:r w:rsidR="00DD153F" w:rsidRPr="00EF200E">
        <w:rPr>
          <w:sz w:val="22"/>
          <w:szCs w:val="22"/>
        </w:rPr>
        <w:t>Zhotoviteli</w:t>
      </w:r>
      <w:r w:rsidRPr="00EF200E">
        <w:rPr>
          <w:sz w:val="22"/>
          <w:szCs w:val="22"/>
        </w:rPr>
        <w:t xml:space="preserve"> nejpozději do 30 (třiceti) kalendářních dnů od obdržení výzvy Zhotovitele Objednatelem</w:t>
      </w:r>
      <w:r w:rsidR="00106FE1">
        <w:rPr>
          <w:sz w:val="22"/>
          <w:szCs w:val="22"/>
        </w:rPr>
        <w:t xml:space="preserve"> na email Objedna</w:t>
      </w:r>
      <w:r w:rsidR="0018119F">
        <w:rPr>
          <w:sz w:val="22"/>
          <w:szCs w:val="22"/>
        </w:rPr>
        <w:t>tele</w:t>
      </w:r>
      <w:r w:rsidR="00975413">
        <w:rPr>
          <w:sz w:val="22"/>
          <w:szCs w:val="22"/>
        </w:rPr>
        <w:t>:</w:t>
      </w:r>
      <w:r w:rsidR="0018119F">
        <w:rPr>
          <w:sz w:val="22"/>
          <w:szCs w:val="22"/>
        </w:rPr>
        <w:t xml:space="preserve"> </w:t>
      </w:r>
      <w:r w:rsidR="0018119F" w:rsidRPr="0018119F">
        <w:rPr>
          <w:sz w:val="22"/>
          <w:szCs w:val="22"/>
        </w:rPr>
        <w:t>sylva.rezacova@dpo.cz</w:t>
      </w:r>
      <w:r w:rsidR="0018119F">
        <w:rPr>
          <w:sz w:val="22"/>
          <w:szCs w:val="22"/>
        </w:rPr>
        <w:t xml:space="preserve"> </w:t>
      </w:r>
      <w:r w:rsidRPr="00EF200E">
        <w:rPr>
          <w:sz w:val="22"/>
          <w:szCs w:val="22"/>
        </w:rPr>
        <w:t>.</w:t>
      </w:r>
    </w:p>
    <w:p w14:paraId="4637698C" w14:textId="4D79D5B2" w:rsidR="00557BDB" w:rsidRPr="00EF200E" w:rsidRDefault="00557BDB" w:rsidP="00363386">
      <w:pPr>
        <w:pStyle w:val="rove2"/>
        <w:widowControl w:val="0"/>
        <w:spacing w:before="120"/>
        <w:ind w:left="567"/>
        <w:rPr>
          <w:sz w:val="22"/>
          <w:szCs w:val="22"/>
        </w:rPr>
      </w:pPr>
      <w:r w:rsidRPr="00EF200E">
        <w:rPr>
          <w:sz w:val="22"/>
          <w:szCs w:val="22"/>
        </w:rPr>
        <w:t>Zhotovitel je oprávněn nahradit zádržné bankovní zárukou ve výši zádržného (dále jen „</w:t>
      </w:r>
      <w:r w:rsidRPr="00EF200E">
        <w:rPr>
          <w:b/>
          <w:bCs/>
          <w:sz w:val="22"/>
          <w:szCs w:val="22"/>
        </w:rPr>
        <w:t>bankovní záruka za reklamace</w:t>
      </w:r>
      <w:r w:rsidRPr="00EF200E">
        <w:rPr>
          <w:sz w:val="22"/>
          <w:szCs w:val="22"/>
        </w:rPr>
        <w:t>“).</w:t>
      </w:r>
      <w:r w:rsidR="00EA18C8">
        <w:rPr>
          <w:sz w:val="22"/>
          <w:szCs w:val="22"/>
        </w:rPr>
        <w:t xml:space="preserve"> Bankovní záruka za reklamace bude </w:t>
      </w:r>
      <w:r w:rsidR="00975413">
        <w:rPr>
          <w:sz w:val="22"/>
          <w:szCs w:val="22"/>
        </w:rPr>
        <w:t xml:space="preserve">Zhotovitelem zaslána na email Objednatele: </w:t>
      </w:r>
      <w:r w:rsidR="00975413" w:rsidRPr="00975413">
        <w:rPr>
          <w:sz w:val="22"/>
          <w:szCs w:val="22"/>
        </w:rPr>
        <w:t>sylva.rezacova@dpo.cz</w:t>
      </w:r>
      <w:r w:rsidR="00975413">
        <w:rPr>
          <w:sz w:val="22"/>
          <w:szCs w:val="22"/>
        </w:rPr>
        <w:t>.</w:t>
      </w:r>
      <w:r w:rsidRPr="00EF200E">
        <w:rPr>
          <w:sz w:val="22"/>
          <w:szCs w:val="22"/>
        </w:rPr>
        <w:t xml:space="preserve"> Objednatel pozbývá nárok z bankovní záruky za reklamaci uplynutím </w:t>
      </w:r>
      <w:r w:rsidR="00674C09" w:rsidRPr="00EF200E">
        <w:rPr>
          <w:sz w:val="22"/>
          <w:szCs w:val="22"/>
        </w:rPr>
        <w:t>doby 60 měsíců od okamžiku Převzetí Systému jako celku</w:t>
      </w:r>
      <w:r w:rsidRPr="00EF200E">
        <w:rPr>
          <w:sz w:val="22"/>
          <w:szCs w:val="22"/>
        </w:rPr>
        <w:t>.</w:t>
      </w:r>
    </w:p>
    <w:p w14:paraId="56D8F115" w14:textId="77777777" w:rsidR="00557BDB" w:rsidRPr="00EF200E" w:rsidRDefault="00557BDB" w:rsidP="00363386">
      <w:pPr>
        <w:pStyle w:val="rove2"/>
        <w:widowControl w:val="0"/>
        <w:spacing w:before="120"/>
        <w:ind w:left="567"/>
        <w:rPr>
          <w:sz w:val="22"/>
          <w:szCs w:val="22"/>
        </w:rPr>
      </w:pPr>
      <w:r w:rsidRPr="00EF200E">
        <w:rPr>
          <w:sz w:val="22"/>
          <w:szCs w:val="22"/>
        </w:rPr>
        <w:t>Vystavení neodvolatelné bankovní záruky dle této Smlouvy doloží Zhotovitel Objednateli originály záruční listiny vystavené bankou, která byla zřízena a provozuje činnost podle zákona č. 21/1992 Sb., o bankách, ve prospěch Objednatele jako jediného oprávněného. Bankovní záruka musí být vystavena jako neodvolatelná a bezpodmínečná, přičemž banka se zaváže k plnění bez námitek a na základě první výzvy oprávněného.</w:t>
      </w:r>
    </w:p>
    <w:p w14:paraId="5BA58892" w14:textId="77777777" w:rsidR="00557BDB" w:rsidRPr="00EF200E" w:rsidRDefault="00557BDB" w:rsidP="00363386">
      <w:pPr>
        <w:pStyle w:val="rove2"/>
        <w:widowControl w:val="0"/>
        <w:spacing w:before="120"/>
        <w:ind w:left="567"/>
        <w:rPr>
          <w:sz w:val="22"/>
          <w:szCs w:val="22"/>
        </w:rPr>
      </w:pPr>
      <w:r w:rsidRPr="00EF200E">
        <w:rPr>
          <w:sz w:val="22"/>
          <w:szCs w:val="22"/>
        </w:rPr>
        <w:t>Objednatel je oprávněn využít prostředků zajištěných bankovní zárukou ve výši jakéhokoliv neuspokojeného závazku Zhotovitele vůči Objednateli vyplývajícího z této Smlouvy. Před uplatněním plnění z bankovní záruky oznámí Objednatel, jako oprávněný, písemně Zhotoviteli výši požadovaného plnění ze strany banky jako povinného. Zhotovitel se zavazuje doručit Objednateli novou záruční listinu ve znění shodném s předchozí záruční listinou (tj. v původní výši záruky) vždy nejpozději do 14 (čtrnácti) kalendářních dnů od každého uplatnění práva ze záruky Objednatele.</w:t>
      </w:r>
    </w:p>
    <w:p w14:paraId="1E2D8503" w14:textId="04FAB562" w:rsidR="00557BDB" w:rsidRDefault="00557BDB" w:rsidP="00363386">
      <w:pPr>
        <w:pStyle w:val="rove2"/>
        <w:widowControl w:val="0"/>
        <w:spacing w:before="120"/>
        <w:ind w:left="567"/>
        <w:rPr>
          <w:sz w:val="22"/>
          <w:szCs w:val="22"/>
        </w:rPr>
      </w:pPr>
      <w:r w:rsidRPr="00EF200E">
        <w:rPr>
          <w:sz w:val="22"/>
          <w:szCs w:val="22"/>
        </w:rPr>
        <w:t xml:space="preserve">O předložení bankovní záruky za reklamace </w:t>
      </w:r>
      <w:r w:rsidR="001E32EA" w:rsidRPr="00EF200E">
        <w:rPr>
          <w:sz w:val="22"/>
          <w:szCs w:val="22"/>
        </w:rPr>
        <w:t>O</w:t>
      </w:r>
      <w:r w:rsidRPr="00EF200E">
        <w:rPr>
          <w:sz w:val="22"/>
          <w:szCs w:val="22"/>
        </w:rPr>
        <w:t>bjednateli se provede zápis v předávacím protokolu</w:t>
      </w:r>
      <w:r w:rsidR="00BE38E9" w:rsidRPr="00EF200E">
        <w:rPr>
          <w:sz w:val="22"/>
          <w:szCs w:val="22"/>
        </w:rPr>
        <w:t>.</w:t>
      </w:r>
    </w:p>
    <w:p w14:paraId="25A77129" w14:textId="77777777" w:rsidR="00977006" w:rsidRPr="00EF200E" w:rsidRDefault="00977006" w:rsidP="00363386">
      <w:pPr>
        <w:pStyle w:val="rove2"/>
        <w:widowControl w:val="0"/>
        <w:spacing w:before="120"/>
        <w:ind w:left="567"/>
        <w:rPr>
          <w:sz w:val="22"/>
          <w:szCs w:val="22"/>
        </w:rPr>
      </w:pPr>
    </w:p>
    <w:p w14:paraId="2225B984" w14:textId="77777777" w:rsidR="00E83F99" w:rsidRPr="00EF200E" w:rsidRDefault="00E83F99" w:rsidP="00363386">
      <w:pPr>
        <w:pStyle w:val="rove2"/>
        <w:widowControl w:val="0"/>
        <w:numPr>
          <w:ilvl w:val="1"/>
          <w:numId w:val="18"/>
        </w:numPr>
        <w:spacing w:before="120"/>
        <w:ind w:left="567" w:hanging="567"/>
        <w:rPr>
          <w:b/>
          <w:bCs/>
          <w:sz w:val="22"/>
          <w:szCs w:val="22"/>
        </w:rPr>
      </w:pPr>
      <w:r w:rsidRPr="00EF200E">
        <w:rPr>
          <w:b/>
          <w:bCs/>
          <w:sz w:val="22"/>
          <w:szCs w:val="22"/>
        </w:rPr>
        <w:t>Záruční servis</w:t>
      </w:r>
    </w:p>
    <w:p w14:paraId="28D1A158" w14:textId="77777777" w:rsidR="001348C8" w:rsidRPr="00EF200E" w:rsidRDefault="00E83F99" w:rsidP="00363386">
      <w:pPr>
        <w:pStyle w:val="rove2"/>
        <w:widowControl w:val="0"/>
        <w:spacing w:before="120"/>
        <w:ind w:left="567"/>
        <w:rPr>
          <w:sz w:val="22"/>
          <w:szCs w:val="22"/>
        </w:rPr>
      </w:pPr>
      <w:r w:rsidRPr="00EF200E">
        <w:rPr>
          <w:sz w:val="22"/>
          <w:szCs w:val="22"/>
        </w:rPr>
        <w:t>Záručním servisem se rozumí provádění záručních oprav (tj. odstraňování vad nebo poruch, na něž se vztahuje záruka podle této Smlouvy). Záruční opravy provádí Zhotovitel a veškeré náklady (včetně nákladů na dopravu technika) spojené se záruční opravou hradí Zhotovitel, pokud není v této Smlouvě stanoveno jinak.</w:t>
      </w:r>
    </w:p>
    <w:p w14:paraId="1C4ABF1F" w14:textId="2B1126DB" w:rsidR="009423DD" w:rsidRPr="00EF200E" w:rsidRDefault="001348C8" w:rsidP="00363386">
      <w:pPr>
        <w:pStyle w:val="rove2"/>
        <w:widowControl w:val="0"/>
        <w:numPr>
          <w:ilvl w:val="1"/>
          <w:numId w:val="18"/>
        </w:numPr>
        <w:spacing w:before="120"/>
        <w:ind w:hanging="574"/>
        <w:rPr>
          <w:bCs/>
          <w:sz w:val="22"/>
          <w:szCs w:val="22"/>
        </w:rPr>
      </w:pPr>
      <w:r w:rsidRPr="00EF200E">
        <w:rPr>
          <w:rStyle w:val="Zkladntext4"/>
        </w:rPr>
        <w:t xml:space="preserve">Není-li v této Smlouvě </w:t>
      </w:r>
      <w:r w:rsidRPr="00363386">
        <w:rPr>
          <w:sz w:val="22"/>
          <w:szCs w:val="22"/>
        </w:rPr>
        <w:t>stanoveno</w:t>
      </w:r>
      <w:r w:rsidRPr="00EF200E">
        <w:rPr>
          <w:rStyle w:val="Zkladntext4"/>
        </w:rPr>
        <w:t xml:space="preserve"> jinak či nevyplývá-li to z povahy konkrétní činnosti, poskytuje Zhotovitel veškerá plnění samostatně, vlastním jménem a na vlastní účet. Tím není vyloučena možnost využít pro plnění třetí osoby (</w:t>
      </w:r>
      <w:r w:rsidR="002B7D16" w:rsidRPr="00EF200E">
        <w:rPr>
          <w:rStyle w:val="Zkladntext4"/>
        </w:rPr>
        <w:t>pod</w:t>
      </w:r>
      <w:r w:rsidRPr="00EF200E">
        <w:rPr>
          <w:rStyle w:val="Zkladntext4"/>
        </w:rPr>
        <w:t>dodavatele) za splnění podmínek stanovených touto Smlouvou</w:t>
      </w:r>
      <w:r w:rsidR="002B7D16" w:rsidRPr="00EF200E">
        <w:rPr>
          <w:rStyle w:val="Zkladntext4"/>
        </w:rPr>
        <w:t>.</w:t>
      </w:r>
      <w:r w:rsidR="00E83F99" w:rsidRPr="00EF200E">
        <w:rPr>
          <w:sz w:val="22"/>
          <w:szCs w:val="22"/>
        </w:rPr>
        <w:t xml:space="preserve"> </w:t>
      </w:r>
      <w:bookmarkStart w:id="53" w:name="_Ref472601812"/>
    </w:p>
    <w:p w14:paraId="7A92BB49" w14:textId="77777777" w:rsidR="00E83F99" w:rsidRPr="00EF200E" w:rsidRDefault="00E83F99" w:rsidP="00363386">
      <w:pPr>
        <w:pStyle w:val="rove2"/>
        <w:widowControl w:val="0"/>
        <w:numPr>
          <w:ilvl w:val="1"/>
          <w:numId w:val="18"/>
        </w:numPr>
        <w:spacing w:before="120"/>
        <w:ind w:hanging="574"/>
        <w:rPr>
          <w:bCs/>
          <w:sz w:val="22"/>
          <w:szCs w:val="22"/>
        </w:rPr>
      </w:pPr>
      <w:r w:rsidRPr="00EF200E">
        <w:rPr>
          <w:sz w:val="22"/>
          <w:szCs w:val="22"/>
        </w:rPr>
        <w:t>Není-li v</w:t>
      </w:r>
      <w:r w:rsidR="009423DD" w:rsidRPr="00EF200E">
        <w:rPr>
          <w:sz w:val="22"/>
          <w:szCs w:val="22"/>
        </w:rPr>
        <w:t xml:space="preserve"> této</w:t>
      </w:r>
      <w:r w:rsidRPr="00EF200E">
        <w:rPr>
          <w:sz w:val="22"/>
          <w:szCs w:val="22"/>
        </w:rPr>
        <w:t xml:space="preserve"> Smlouvě uvedeno jinak nebo nedohodnou-li smluvní strany jinak, zavazuje se </w:t>
      </w:r>
      <w:r w:rsidR="009423DD" w:rsidRPr="00EF200E">
        <w:rPr>
          <w:sz w:val="22"/>
          <w:szCs w:val="22"/>
        </w:rPr>
        <w:t>Zhotovitel</w:t>
      </w:r>
      <w:r w:rsidRPr="00EF200E">
        <w:rPr>
          <w:sz w:val="22"/>
          <w:szCs w:val="22"/>
        </w:rPr>
        <w:t>:</w:t>
      </w:r>
      <w:bookmarkEnd w:id="53"/>
    </w:p>
    <w:p w14:paraId="49F582FF" w14:textId="334929FE" w:rsidR="002F4C65" w:rsidRPr="00E5692D" w:rsidRDefault="00E83F99" w:rsidP="00363386">
      <w:pPr>
        <w:pStyle w:val="rove2"/>
        <w:widowControl w:val="0"/>
        <w:numPr>
          <w:ilvl w:val="7"/>
          <w:numId w:val="83"/>
        </w:numPr>
        <w:tabs>
          <w:tab w:val="clear" w:pos="927"/>
        </w:tabs>
        <w:spacing w:before="120"/>
        <w:ind w:left="993" w:hanging="426"/>
        <w:rPr>
          <w:sz w:val="22"/>
          <w:szCs w:val="22"/>
        </w:rPr>
      </w:pPr>
      <w:r w:rsidRPr="00EF200E">
        <w:rPr>
          <w:sz w:val="22"/>
          <w:szCs w:val="22"/>
        </w:rPr>
        <w:t>k</w:t>
      </w:r>
      <w:r w:rsidR="003179BA" w:rsidRPr="00EF200E">
        <w:rPr>
          <w:sz w:val="22"/>
          <w:szCs w:val="22"/>
        </w:rPr>
        <w:t xml:space="preserve"> zahájení </w:t>
      </w:r>
      <w:r w:rsidR="003179BA" w:rsidRPr="00E5692D">
        <w:rPr>
          <w:sz w:val="22"/>
          <w:szCs w:val="22"/>
        </w:rPr>
        <w:t xml:space="preserve">opravy a </w:t>
      </w:r>
      <w:r w:rsidRPr="00E5692D">
        <w:rPr>
          <w:sz w:val="22"/>
          <w:szCs w:val="22"/>
        </w:rPr>
        <w:t>provedení opravy</w:t>
      </w:r>
      <w:r w:rsidR="003179BA" w:rsidRPr="00E5692D">
        <w:rPr>
          <w:sz w:val="22"/>
          <w:szCs w:val="22"/>
        </w:rPr>
        <w:t xml:space="preserve"> </w:t>
      </w:r>
      <w:r w:rsidR="00257BDE" w:rsidRPr="00E5692D">
        <w:rPr>
          <w:sz w:val="22"/>
          <w:szCs w:val="22"/>
        </w:rPr>
        <w:t>BackOffice</w:t>
      </w:r>
      <w:r w:rsidR="002F4C65" w:rsidRPr="00E5692D">
        <w:rPr>
          <w:sz w:val="22"/>
          <w:szCs w:val="22"/>
        </w:rPr>
        <w:t xml:space="preserve"> </w:t>
      </w:r>
      <w:r w:rsidR="003179BA" w:rsidRPr="00E5692D">
        <w:rPr>
          <w:sz w:val="22"/>
          <w:szCs w:val="22"/>
        </w:rPr>
        <w:t xml:space="preserve">(resp. funkčnosti Systému jako celku) ve lhůtách </w:t>
      </w:r>
      <w:r w:rsidR="002F4C65" w:rsidRPr="00E5692D">
        <w:rPr>
          <w:sz w:val="22"/>
          <w:szCs w:val="22"/>
        </w:rPr>
        <w:t xml:space="preserve">dle </w:t>
      </w:r>
      <w:r w:rsidR="002F4C65" w:rsidRPr="00363386">
        <w:rPr>
          <w:sz w:val="22"/>
          <w:szCs w:val="22"/>
        </w:rPr>
        <w:t>přílohy č. 6</w:t>
      </w:r>
      <w:r w:rsidR="003179BA" w:rsidRPr="00363386">
        <w:rPr>
          <w:sz w:val="22"/>
          <w:szCs w:val="22"/>
        </w:rPr>
        <w:t>,</w:t>
      </w:r>
    </w:p>
    <w:p w14:paraId="6A27D41B" w14:textId="51142F73" w:rsidR="00E83F99" w:rsidRPr="00EF200E" w:rsidRDefault="002F4C65" w:rsidP="00363386">
      <w:pPr>
        <w:pStyle w:val="rove2"/>
        <w:widowControl w:val="0"/>
        <w:numPr>
          <w:ilvl w:val="7"/>
          <w:numId w:val="83"/>
        </w:numPr>
        <w:tabs>
          <w:tab w:val="clear" w:pos="927"/>
        </w:tabs>
        <w:spacing w:before="120"/>
        <w:ind w:left="993" w:hanging="426"/>
        <w:rPr>
          <w:sz w:val="22"/>
          <w:szCs w:val="22"/>
        </w:rPr>
      </w:pPr>
      <w:r w:rsidRPr="00EF200E">
        <w:rPr>
          <w:sz w:val="22"/>
          <w:szCs w:val="22"/>
        </w:rPr>
        <w:t>k provedení opravy</w:t>
      </w:r>
      <w:r w:rsidR="00E83F99" w:rsidRPr="00EF200E">
        <w:rPr>
          <w:sz w:val="22"/>
          <w:szCs w:val="22"/>
        </w:rPr>
        <w:t xml:space="preserve"> </w:t>
      </w:r>
      <w:r w:rsidR="003179BA" w:rsidRPr="00EF200E">
        <w:rPr>
          <w:sz w:val="22"/>
          <w:szCs w:val="22"/>
        </w:rPr>
        <w:t>jednotlivých Zařízení</w:t>
      </w:r>
      <w:r w:rsidR="005C2421" w:rsidRPr="00EF200E">
        <w:rPr>
          <w:sz w:val="22"/>
          <w:szCs w:val="22"/>
        </w:rPr>
        <w:t xml:space="preserve"> </w:t>
      </w:r>
      <w:r w:rsidR="00E83F99" w:rsidRPr="00EF200E">
        <w:rPr>
          <w:sz w:val="22"/>
          <w:szCs w:val="22"/>
        </w:rPr>
        <w:t xml:space="preserve">nejpozději </w:t>
      </w:r>
      <w:r w:rsidR="005B1230" w:rsidRPr="00EF200E">
        <w:rPr>
          <w:sz w:val="22"/>
          <w:szCs w:val="22"/>
        </w:rPr>
        <w:t>ve lhůtách dle přílohy č. 6</w:t>
      </w:r>
      <w:r w:rsidR="00CC35B5" w:rsidRPr="00EF200E">
        <w:rPr>
          <w:sz w:val="22"/>
          <w:szCs w:val="22"/>
        </w:rPr>
        <w:t xml:space="preserve">, vyjma případů, kdy to z technologického hlediska není možné (v takovémto případě bude dohodnuta </w:t>
      </w:r>
      <w:r w:rsidR="00BE38E9" w:rsidRPr="00EF200E">
        <w:rPr>
          <w:sz w:val="22"/>
          <w:szCs w:val="22"/>
        </w:rPr>
        <w:t>jiná přiměřená lhůta)</w:t>
      </w:r>
      <w:r w:rsidR="00041F7D" w:rsidRPr="00EF200E">
        <w:rPr>
          <w:sz w:val="22"/>
          <w:szCs w:val="22"/>
        </w:rPr>
        <w:t>.</w:t>
      </w:r>
      <w:r w:rsidR="00E83F99" w:rsidRPr="00EF200E">
        <w:rPr>
          <w:sz w:val="22"/>
          <w:szCs w:val="22"/>
        </w:rPr>
        <w:t xml:space="preserve"> </w:t>
      </w:r>
    </w:p>
    <w:p w14:paraId="62B3AD13" w14:textId="77777777" w:rsidR="00E83F99" w:rsidRPr="00EF200E" w:rsidRDefault="00625FED" w:rsidP="00363386">
      <w:pPr>
        <w:pStyle w:val="rove2"/>
        <w:widowControl w:val="0"/>
        <w:numPr>
          <w:ilvl w:val="1"/>
          <w:numId w:val="18"/>
        </w:numPr>
        <w:spacing w:before="120"/>
        <w:ind w:hanging="574"/>
        <w:rPr>
          <w:sz w:val="22"/>
          <w:szCs w:val="22"/>
        </w:rPr>
      </w:pPr>
      <w:r w:rsidRPr="00EF200E">
        <w:rPr>
          <w:sz w:val="22"/>
          <w:szCs w:val="22"/>
        </w:rPr>
        <w:t>Oznámení vady</w:t>
      </w:r>
      <w:r w:rsidR="009423DD" w:rsidRPr="00EF200E">
        <w:rPr>
          <w:sz w:val="22"/>
          <w:szCs w:val="22"/>
        </w:rPr>
        <w:t xml:space="preserve"> </w:t>
      </w:r>
      <w:r w:rsidR="00E83F99" w:rsidRPr="00EF200E">
        <w:rPr>
          <w:sz w:val="22"/>
          <w:szCs w:val="22"/>
        </w:rPr>
        <w:t>musí obsahovat minimálně následující náležitosti:</w:t>
      </w:r>
    </w:p>
    <w:p w14:paraId="220392C9" w14:textId="77777777" w:rsidR="00E83F99" w:rsidRPr="00EF200E" w:rsidRDefault="00E83F99" w:rsidP="00363386">
      <w:pPr>
        <w:pStyle w:val="rove2"/>
        <w:widowControl w:val="0"/>
        <w:numPr>
          <w:ilvl w:val="7"/>
          <w:numId w:val="18"/>
        </w:numPr>
        <w:spacing w:before="120"/>
        <w:ind w:left="993" w:hanging="426"/>
        <w:rPr>
          <w:sz w:val="22"/>
          <w:szCs w:val="22"/>
        </w:rPr>
      </w:pPr>
      <w:r w:rsidRPr="00EF200E">
        <w:rPr>
          <w:sz w:val="22"/>
          <w:szCs w:val="22"/>
        </w:rPr>
        <w:t>datum zjištění závady,</w:t>
      </w:r>
    </w:p>
    <w:p w14:paraId="7E22FD89" w14:textId="77777777" w:rsidR="00E83F99" w:rsidRPr="00EF200E" w:rsidRDefault="00E83F99" w:rsidP="00363386">
      <w:pPr>
        <w:pStyle w:val="rove2"/>
        <w:widowControl w:val="0"/>
        <w:numPr>
          <w:ilvl w:val="7"/>
          <w:numId w:val="18"/>
        </w:numPr>
        <w:spacing w:before="120"/>
        <w:ind w:left="993" w:hanging="426"/>
        <w:rPr>
          <w:sz w:val="22"/>
          <w:szCs w:val="22"/>
        </w:rPr>
      </w:pPr>
      <w:r w:rsidRPr="00EF200E">
        <w:rPr>
          <w:sz w:val="22"/>
          <w:szCs w:val="22"/>
        </w:rPr>
        <w:t xml:space="preserve">evidenční číslo vozidla u </w:t>
      </w:r>
      <w:r w:rsidR="00B13141" w:rsidRPr="00EF200E">
        <w:rPr>
          <w:sz w:val="22"/>
          <w:szCs w:val="22"/>
        </w:rPr>
        <w:t>O</w:t>
      </w:r>
      <w:r w:rsidRPr="00EF200E">
        <w:rPr>
          <w:sz w:val="22"/>
          <w:szCs w:val="22"/>
        </w:rPr>
        <w:t>bjednatele,</w:t>
      </w:r>
    </w:p>
    <w:p w14:paraId="1F656CC7" w14:textId="77777777" w:rsidR="00E83F99" w:rsidRPr="00EF200E" w:rsidRDefault="00E83F99" w:rsidP="00363386">
      <w:pPr>
        <w:pStyle w:val="rove2"/>
        <w:widowControl w:val="0"/>
        <w:numPr>
          <w:ilvl w:val="7"/>
          <w:numId w:val="18"/>
        </w:numPr>
        <w:spacing w:before="120"/>
        <w:ind w:left="993" w:hanging="426"/>
        <w:rPr>
          <w:sz w:val="22"/>
          <w:szCs w:val="22"/>
        </w:rPr>
      </w:pPr>
      <w:r w:rsidRPr="00EF200E">
        <w:rPr>
          <w:sz w:val="22"/>
          <w:szCs w:val="22"/>
        </w:rPr>
        <w:t>popis závady včetně umístění vozidla</w:t>
      </w:r>
      <w:r w:rsidR="009423DD" w:rsidRPr="00EF200E">
        <w:rPr>
          <w:sz w:val="22"/>
          <w:szCs w:val="22"/>
        </w:rPr>
        <w:t>.</w:t>
      </w:r>
    </w:p>
    <w:p w14:paraId="110AD973" w14:textId="3E1BF29A" w:rsidR="009423DD" w:rsidRPr="00EF200E" w:rsidRDefault="00E83F99" w:rsidP="00363386">
      <w:pPr>
        <w:pStyle w:val="rove2"/>
        <w:widowControl w:val="0"/>
        <w:numPr>
          <w:ilvl w:val="1"/>
          <w:numId w:val="18"/>
        </w:numPr>
        <w:spacing w:before="120"/>
        <w:ind w:hanging="574"/>
        <w:rPr>
          <w:sz w:val="22"/>
          <w:szCs w:val="22"/>
        </w:rPr>
      </w:pPr>
      <w:bookmarkStart w:id="54" w:name="_Ref472603905"/>
      <w:r w:rsidRPr="00EF200E">
        <w:rPr>
          <w:sz w:val="22"/>
          <w:szCs w:val="22"/>
        </w:rPr>
        <w:lastRenderedPageBreak/>
        <w:t xml:space="preserve">O ukončení reklamačního řízení a jeho výsledku </w:t>
      </w:r>
      <w:r w:rsidR="009423DD" w:rsidRPr="00EF200E">
        <w:rPr>
          <w:sz w:val="22"/>
          <w:szCs w:val="22"/>
        </w:rPr>
        <w:t xml:space="preserve">Zhotovitel </w:t>
      </w:r>
      <w:r w:rsidRPr="00EF200E">
        <w:rPr>
          <w:sz w:val="22"/>
          <w:szCs w:val="22"/>
        </w:rPr>
        <w:t xml:space="preserve">uvědomí bez zbytečného odkladu </w:t>
      </w:r>
      <w:r w:rsidR="009423DD" w:rsidRPr="00EF200E">
        <w:rPr>
          <w:sz w:val="22"/>
          <w:szCs w:val="22"/>
        </w:rPr>
        <w:t>O</w:t>
      </w:r>
      <w:r w:rsidRPr="00EF200E">
        <w:rPr>
          <w:sz w:val="22"/>
          <w:szCs w:val="22"/>
        </w:rPr>
        <w:t>bjednatele.</w:t>
      </w:r>
      <w:bookmarkEnd w:id="54"/>
    </w:p>
    <w:p w14:paraId="6844CB5E" w14:textId="730F2C04" w:rsidR="00661720" w:rsidRPr="00EF200E" w:rsidRDefault="00E83F99" w:rsidP="00363386">
      <w:pPr>
        <w:pStyle w:val="rove2"/>
        <w:widowControl w:val="0"/>
        <w:numPr>
          <w:ilvl w:val="1"/>
          <w:numId w:val="18"/>
        </w:numPr>
        <w:spacing w:before="120"/>
        <w:ind w:hanging="574"/>
        <w:rPr>
          <w:sz w:val="22"/>
          <w:szCs w:val="22"/>
        </w:rPr>
      </w:pPr>
      <w:r w:rsidRPr="00EF200E">
        <w:rPr>
          <w:sz w:val="22"/>
          <w:szCs w:val="22"/>
        </w:rPr>
        <w:t xml:space="preserve">Záruční servis bude </w:t>
      </w:r>
      <w:r w:rsidR="009423DD" w:rsidRPr="00EF200E">
        <w:rPr>
          <w:sz w:val="22"/>
          <w:szCs w:val="22"/>
        </w:rPr>
        <w:t xml:space="preserve">Zhotovitelem </w:t>
      </w:r>
      <w:r w:rsidRPr="00EF200E">
        <w:rPr>
          <w:sz w:val="22"/>
          <w:szCs w:val="22"/>
        </w:rPr>
        <w:t xml:space="preserve">prováděn v objektech </w:t>
      </w:r>
      <w:r w:rsidR="009423DD" w:rsidRPr="00EF200E">
        <w:rPr>
          <w:sz w:val="22"/>
          <w:szCs w:val="22"/>
        </w:rPr>
        <w:t>O</w:t>
      </w:r>
      <w:r w:rsidRPr="00EF200E">
        <w:rPr>
          <w:sz w:val="22"/>
          <w:szCs w:val="22"/>
        </w:rPr>
        <w:t xml:space="preserve">bjednatele, nedohodnou-li </w:t>
      </w:r>
      <w:r w:rsidR="003B3913" w:rsidRPr="00EF200E">
        <w:rPr>
          <w:sz w:val="22"/>
          <w:szCs w:val="22"/>
        </w:rPr>
        <w:t xml:space="preserve">se </w:t>
      </w:r>
      <w:r w:rsidRPr="00EF200E">
        <w:rPr>
          <w:sz w:val="22"/>
          <w:szCs w:val="22"/>
        </w:rPr>
        <w:t xml:space="preserve">smluvní strany jinak. Pro tyto účely </w:t>
      </w:r>
      <w:r w:rsidR="009423DD" w:rsidRPr="00EF200E">
        <w:rPr>
          <w:sz w:val="22"/>
          <w:szCs w:val="22"/>
        </w:rPr>
        <w:t>O</w:t>
      </w:r>
      <w:r w:rsidRPr="00EF200E">
        <w:rPr>
          <w:sz w:val="22"/>
          <w:szCs w:val="22"/>
        </w:rPr>
        <w:t xml:space="preserve">bjednatel zajistí </w:t>
      </w:r>
      <w:r w:rsidR="009423DD" w:rsidRPr="00EF200E">
        <w:rPr>
          <w:sz w:val="22"/>
          <w:szCs w:val="22"/>
        </w:rPr>
        <w:t xml:space="preserve">Zhotoviteli </w:t>
      </w:r>
      <w:r w:rsidRPr="00EF200E">
        <w:rPr>
          <w:sz w:val="22"/>
          <w:szCs w:val="22"/>
        </w:rPr>
        <w:t xml:space="preserve">bezplatný přístup do objektů </w:t>
      </w:r>
      <w:r w:rsidR="009423DD" w:rsidRPr="00EF200E">
        <w:rPr>
          <w:sz w:val="22"/>
          <w:szCs w:val="22"/>
        </w:rPr>
        <w:t>O</w:t>
      </w:r>
      <w:r w:rsidRPr="00EF200E">
        <w:rPr>
          <w:sz w:val="22"/>
          <w:szCs w:val="22"/>
        </w:rPr>
        <w:t xml:space="preserve">bjednatele, a to po dobu nezbytně nutnou k provedení záručního servisu. </w:t>
      </w:r>
      <w:bookmarkStart w:id="55" w:name="_Ref472950139"/>
    </w:p>
    <w:p w14:paraId="323AD700" w14:textId="3F7532CC" w:rsidR="00E83F99" w:rsidRPr="00EF200E" w:rsidRDefault="00047308" w:rsidP="00363386">
      <w:pPr>
        <w:pStyle w:val="rove2"/>
        <w:widowControl w:val="0"/>
        <w:numPr>
          <w:ilvl w:val="1"/>
          <w:numId w:val="18"/>
        </w:numPr>
        <w:spacing w:before="120"/>
        <w:ind w:hanging="574"/>
        <w:rPr>
          <w:sz w:val="22"/>
          <w:szCs w:val="22"/>
        </w:rPr>
      </w:pPr>
      <w:r w:rsidRPr="00EF200E">
        <w:rPr>
          <w:sz w:val="22"/>
          <w:szCs w:val="22"/>
        </w:rPr>
        <w:t>Zhotovitel se zavazuje pro účely odstraňování všech vad dodávat originální náhradní díly, které může mít</w:t>
      </w:r>
      <w:r w:rsidR="003179BA" w:rsidRPr="00EF200E">
        <w:rPr>
          <w:sz w:val="22"/>
          <w:szCs w:val="22"/>
        </w:rPr>
        <w:t xml:space="preserve"> v případě dohody s Objednatelem</w:t>
      </w:r>
      <w:r w:rsidRPr="00EF200E">
        <w:rPr>
          <w:sz w:val="22"/>
          <w:szCs w:val="22"/>
        </w:rPr>
        <w:t xml:space="preserve"> uloženy na skladě Objednatele (konsignační sklad)</w:t>
      </w:r>
      <w:r w:rsidR="00F46706" w:rsidRPr="00EF200E">
        <w:rPr>
          <w:sz w:val="22"/>
          <w:szCs w:val="22"/>
        </w:rPr>
        <w:t>, avšak Objednatel má právo k uložení odmítnout</w:t>
      </w:r>
      <w:r w:rsidRPr="00EF200E">
        <w:rPr>
          <w:sz w:val="22"/>
          <w:szCs w:val="22"/>
        </w:rPr>
        <w:t>. Práva a povinnosti týkající se fungování konsignačního skladu budou</w:t>
      </w:r>
      <w:r w:rsidR="003B3913" w:rsidRPr="00EF200E">
        <w:rPr>
          <w:sz w:val="22"/>
          <w:szCs w:val="22"/>
        </w:rPr>
        <w:t xml:space="preserve"> v takovém případě</w:t>
      </w:r>
      <w:r w:rsidRPr="00EF200E">
        <w:rPr>
          <w:sz w:val="22"/>
          <w:szCs w:val="22"/>
        </w:rPr>
        <w:t xml:space="preserve"> řešeny separátní smlouvou</w:t>
      </w:r>
      <w:r w:rsidR="00EA0347" w:rsidRPr="00EF200E">
        <w:rPr>
          <w:sz w:val="22"/>
          <w:szCs w:val="22"/>
        </w:rPr>
        <w:t>; cenové podmínky stanoví Objednatel ve výši 100,-Kč/m</w:t>
      </w:r>
      <w:r w:rsidR="00EA0347" w:rsidRPr="00EF200E">
        <w:rPr>
          <w:sz w:val="22"/>
          <w:szCs w:val="22"/>
          <w:vertAlign w:val="superscript"/>
        </w:rPr>
        <w:t>2</w:t>
      </w:r>
      <w:r w:rsidR="00EA0347" w:rsidRPr="00EF200E">
        <w:rPr>
          <w:sz w:val="22"/>
          <w:szCs w:val="22"/>
        </w:rPr>
        <w:t>/měsíc bez DPH s meziročním navýšením ve vazbě na index spotřebitelských cen obdobně jako dle odst. 5.</w:t>
      </w:r>
      <w:r w:rsidR="00896D17" w:rsidRPr="00EF200E">
        <w:rPr>
          <w:sz w:val="22"/>
          <w:szCs w:val="22"/>
        </w:rPr>
        <w:t>4</w:t>
      </w:r>
      <w:r w:rsidR="00EA0347" w:rsidRPr="00EF200E">
        <w:rPr>
          <w:sz w:val="22"/>
          <w:szCs w:val="22"/>
        </w:rPr>
        <w:t>. písm. c) této Smlouvy</w:t>
      </w:r>
      <w:r w:rsidRPr="00EF200E">
        <w:rPr>
          <w:sz w:val="22"/>
          <w:szCs w:val="22"/>
        </w:rPr>
        <w:t>.</w:t>
      </w:r>
      <w:r w:rsidR="008A0AC2" w:rsidRPr="00EF200E">
        <w:rPr>
          <w:sz w:val="22"/>
          <w:szCs w:val="22"/>
        </w:rPr>
        <w:t xml:space="preserve"> </w:t>
      </w:r>
      <w:r w:rsidR="00F6605E" w:rsidRPr="00EF200E">
        <w:rPr>
          <w:sz w:val="22"/>
          <w:szCs w:val="22"/>
        </w:rPr>
        <w:t>V</w:t>
      </w:r>
      <w:r w:rsidR="003B3913" w:rsidRPr="00EF200E">
        <w:rPr>
          <w:sz w:val="22"/>
          <w:szCs w:val="22"/>
        </w:rPr>
        <w:t> </w:t>
      </w:r>
      <w:r w:rsidR="00E83F99" w:rsidRPr="00EF200E">
        <w:rPr>
          <w:sz w:val="22"/>
          <w:szCs w:val="22"/>
        </w:rPr>
        <w:t>případě</w:t>
      </w:r>
      <w:r w:rsidR="003B3913" w:rsidRPr="00EF200E">
        <w:rPr>
          <w:sz w:val="22"/>
          <w:szCs w:val="22"/>
        </w:rPr>
        <w:t>, že se nebude jednat o</w:t>
      </w:r>
      <w:r w:rsidR="00E83F99" w:rsidRPr="00EF200E">
        <w:rPr>
          <w:sz w:val="22"/>
          <w:szCs w:val="22"/>
        </w:rPr>
        <w:t xml:space="preserve"> záruční vad</w:t>
      </w:r>
      <w:r w:rsidR="003B3913" w:rsidRPr="00EF200E">
        <w:rPr>
          <w:sz w:val="22"/>
          <w:szCs w:val="22"/>
        </w:rPr>
        <w:t>u,</w:t>
      </w:r>
      <w:r w:rsidR="00F6605E" w:rsidRPr="00EF200E">
        <w:rPr>
          <w:sz w:val="22"/>
          <w:szCs w:val="22"/>
        </w:rPr>
        <w:t xml:space="preserve"> budou</w:t>
      </w:r>
      <w:r w:rsidR="00E83F99" w:rsidRPr="00EF200E">
        <w:rPr>
          <w:sz w:val="22"/>
          <w:szCs w:val="22"/>
        </w:rPr>
        <w:t xml:space="preserve"> vadné díly vráceny</w:t>
      </w:r>
      <w:r w:rsidR="00F6605E" w:rsidRPr="00EF200E">
        <w:rPr>
          <w:sz w:val="22"/>
          <w:szCs w:val="22"/>
        </w:rPr>
        <w:t xml:space="preserve"> </w:t>
      </w:r>
      <w:r w:rsidR="00661720" w:rsidRPr="00EF200E">
        <w:rPr>
          <w:sz w:val="22"/>
          <w:szCs w:val="22"/>
        </w:rPr>
        <w:t>O</w:t>
      </w:r>
      <w:r w:rsidR="00E83F99" w:rsidRPr="00EF200E">
        <w:rPr>
          <w:sz w:val="22"/>
          <w:szCs w:val="22"/>
        </w:rPr>
        <w:t>bjednateli ve lhůtě nejpozději do 15 (patnácti) kalendářních dn</w:t>
      </w:r>
      <w:r w:rsidR="00FA18CA" w:rsidRPr="00EF200E">
        <w:rPr>
          <w:sz w:val="22"/>
          <w:szCs w:val="22"/>
        </w:rPr>
        <w:t>ů</w:t>
      </w:r>
      <w:r w:rsidR="00E83F99" w:rsidRPr="00EF200E">
        <w:rPr>
          <w:sz w:val="22"/>
          <w:szCs w:val="22"/>
        </w:rPr>
        <w:t xml:space="preserve"> ode dne </w:t>
      </w:r>
      <w:r w:rsidR="003B3913" w:rsidRPr="00EF200E">
        <w:rPr>
          <w:sz w:val="22"/>
          <w:szCs w:val="22"/>
        </w:rPr>
        <w:t xml:space="preserve">oprávněného </w:t>
      </w:r>
      <w:r w:rsidR="00E83F99" w:rsidRPr="00EF200E">
        <w:rPr>
          <w:sz w:val="22"/>
          <w:szCs w:val="22"/>
        </w:rPr>
        <w:t xml:space="preserve">neuznání záruční vady </w:t>
      </w:r>
      <w:r w:rsidR="00661720" w:rsidRPr="00EF200E">
        <w:rPr>
          <w:sz w:val="22"/>
          <w:szCs w:val="22"/>
        </w:rPr>
        <w:t>Zhotovitelem</w:t>
      </w:r>
      <w:r w:rsidR="00E83F99" w:rsidRPr="00EF200E">
        <w:rPr>
          <w:sz w:val="22"/>
          <w:szCs w:val="22"/>
        </w:rPr>
        <w:t>.</w:t>
      </w:r>
      <w:r w:rsidR="00E83F99" w:rsidRPr="00EF200E" w:rsidDel="007538D2">
        <w:rPr>
          <w:sz w:val="22"/>
          <w:szCs w:val="22"/>
        </w:rPr>
        <w:t xml:space="preserve"> </w:t>
      </w:r>
      <w:bookmarkEnd w:id="55"/>
    </w:p>
    <w:p w14:paraId="1656EC86" w14:textId="77777777" w:rsidR="00E83F99" w:rsidRPr="00EF200E" w:rsidRDefault="00E83F99" w:rsidP="00363386">
      <w:pPr>
        <w:pStyle w:val="rove2"/>
        <w:widowControl w:val="0"/>
        <w:numPr>
          <w:ilvl w:val="1"/>
          <w:numId w:val="18"/>
        </w:numPr>
        <w:spacing w:before="120"/>
        <w:ind w:hanging="574"/>
        <w:rPr>
          <w:sz w:val="22"/>
          <w:szCs w:val="22"/>
        </w:rPr>
      </w:pPr>
      <w:r w:rsidRPr="00EF200E">
        <w:rPr>
          <w:sz w:val="22"/>
          <w:szCs w:val="22"/>
        </w:rPr>
        <w:t xml:space="preserve">V případě nesouhlasu </w:t>
      </w:r>
      <w:r w:rsidR="00661720" w:rsidRPr="00EF200E">
        <w:rPr>
          <w:sz w:val="22"/>
          <w:szCs w:val="22"/>
        </w:rPr>
        <w:t>O</w:t>
      </w:r>
      <w:r w:rsidRPr="00EF200E">
        <w:rPr>
          <w:sz w:val="22"/>
          <w:szCs w:val="22"/>
        </w:rPr>
        <w:t xml:space="preserve">bjednatele s částečným nebo úplným neuznáním reklamace, má </w:t>
      </w:r>
      <w:r w:rsidR="00661720" w:rsidRPr="00EF200E">
        <w:rPr>
          <w:sz w:val="22"/>
          <w:szCs w:val="22"/>
        </w:rPr>
        <w:t>O</w:t>
      </w:r>
      <w:r w:rsidRPr="00EF200E">
        <w:rPr>
          <w:sz w:val="22"/>
          <w:szCs w:val="22"/>
        </w:rPr>
        <w:t>bjednatel právo požádat o nezávislé posouzení takové reklamace znalcem. Náklady na toto posouzení ponese strana, v jejíž neprospěch bude o oprávněnosti či neoprávněnosti reklamace rozhodnuto.</w:t>
      </w:r>
    </w:p>
    <w:p w14:paraId="1FBC9C23" w14:textId="325AF106" w:rsidR="00F6605E" w:rsidRPr="00EF200E" w:rsidRDefault="00F6605E" w:rsidP="00363386">
      <w:pPr>
        <w:pStyle w:val="Zkladntext1"/>
        <w:numPr>
          <w:ilvl w:val="1"/>
          <w:numId w:val="18"/>
        </w:numPr>
        <w:shd w:val="clear" w:color="auto" w:fill="auto"/>
        <w:spacing w:before="120" w:after="120" w:line="240" w:lineRule="auto"/>
        <w:ind w:hanging="574"/>
        <w:jc w:val="both"/>
        <w:rPr>
          <w:rFonts w:ascii="Times New Roman" w:hAnsi="Times New Roman" w:cs="Times New Roman"/>
          <w:color w:val="000000"/>
          <w:sz w:val="22"/>
          <w:szCs w:val="22"/>
          <w:lang w:bidi="cs-CZ"/>
        </w:rPr>
      </w:pPr>
      <w:r w:rsidRPr="00EF200E">
        <w:rPr>
          <w:rFonts w:ascii="Times New Roman" w:hAnsi="Times New Roman" w:cs="Times New Roman"/>
          <w:color w:val="000000"/>
          <w:sz w:val="22"/>
          <w:szCs w:val="22"/>
          <w:lang w:bidi="cs-CZ"/>
        </w:rPr>
        <w:t>V případě potřeby vstupu Zhotovitele do vnitřní sítě Objednatele dálkovým přístupem je Zhotovitel povinen předem oznámit Objednateli přesný čas a rozsah provádění úprav příslušné části Systému</w:t>
      </w:r>
      <w:r w:rsidR="003F617A" w:rsidRPr="00EF200E">
        <w:rPr>
          <w:rFonts w:ascii="Times New Roman" w:hAnsi="Times New Roman" w:cs="Times New Roman"/>
          <w:color w:val="000000"/>
          <w:sz w:val="22"/>
          <w:szCs w:val="22"/>
          <w:lang w:bidi="cs-CZ"/>
        </w:rPr>
        <w:t>,</w:t>
      </w:r>
      <w:r w:rsidR="00E2545A" w:rsidRPr="00EF200E">
        <w:rPr>
          <w:rFonts w:ascii="Times New Roman" w:hAnsi="Times New Roman" w:cs="Times New Roman"/>
          <w:color w:val="000000"/>
          <w:sz w:val="22"/>
          <w:szCs w:val="22"/>
          <w:lang w:bidi="cs-CZ"/>
        </w:rPr>
        <w:t xml:space="preserve"> </w:t>
      </w:r>
      <w:r w:rsidRPr="00EF200E">
        <w:rPr>
          <w:rFonts w:ascii="Times New Roman" w:hAnsi="Times New Roman" w:cs="Times New Roman"/>
          <w:color w:val="000000"/>
          <w:sz w:val="22"/>
          <w:szCs w:val="22"/>
          <w:lang w:bidi="cs-CZ"/>
        </w:rPr>
        <w:t>případně další podstatné skutečnosti s takovým časovým předstihem, který umožní Objednateli provést příslušná opatření a koordinovat svou činnost s postupem Zhotovitele.</w:t>
      </w:r>
    </w:p>
    <w:p w14:paraId="21BE9AD2" w14:textId="2B1CA5D4" w:rsidR="00E83F99" w:rsidRPr="00EF200E" w:rsidRDefault="009423DD" w:rsidP="00363386">
      <w:pPr>
        <w:pStyle w:val="rove2"/>
        <w:widowControl w:val="0"/>
        <w:numPr>
          <w:ilvl w:val="1"/>
          <w:numId w:val="18"/>
        </w:numPr>
        <w:spacing w:before="120"/>
        <w:ind w:hanging="574"/>
        <w:rPr>
          <w:sz w:val="22"/>
          <w:szCs w:val="22"/>
        </w:rPr>
      </w:pPr>
      <w:r w:rsidRPr="00EF200E">
        <w:rPr>
          <w:sz w:val="22"/>
          <w:szCs w:val="22"/>
        </w:rPr>
        <w:t xml:space="preserve">Zhotovitel </w:t>
      </w:r>
      <w:r w:rsidR="00E83F99" w:rsidRPr="00EF200E">
        <w:rPr>
          <w:sz w:val="22"/>
          <w:szCs w:val="22"/>
        </w:rPr>
        <w:t xml:space="preserve">se v rámci provádění záručního servisu, resp. obecně v souvislosti s plněním podle této Smlouvy, zavazuje dodržovat základní požadavky k zajištění BOZP a požární ochrany, které tvoří </w:t>
      </w:r>
      <w:r w:rsidR="00E5692D">
        <w:rPr>
          <w:sz w:val="22"/>
          <w:szCs w:val="22"/>
        </w:rPr>
        <w:t>p</w:t>
      </w:r>
      <w:r w:rsidR="00E83F99" w:rsidRPr="00EF200E">
        <w:rPr>
          <w:sz w:val="22"/>
          <w:szCs w:val="22"/>
        </w:rPr>
        <w:t xml:space="preserve">řílohu č. </w:t>
      </w:r>
      <w:r w:rsidR="00F6605E" w:rsidRPr="00EF200E">
        <w:rPr>
          <w:sz w:val="22"/>
          <w:szCs w:val="22"/>
        </w:rPr>
        <w:t>9</w:t>
      </w:r>
      <w:r w:rsidR="00E83F99" w:rsidRPr="00EF200E">
        <w:rPr>
          <w:sz w:val="22"/>
          <w:szCs w:val="22"/>
        </w:rPr>
        <w:t xml:space="preserve"> této Smlouvy. </w:t>
      </w:r>
    </w:p>
    <w:p w14:paraId="2846354B" w14:textId="615E9DB8" w:rsidR="00E83F99" w:rsidRPr="00EF200E" w:rsidRDefault="00661720" w:rsidP="00363386">
      <w:pPr>
        <w:pStyle w:val="rove2"/>
        <w:widowControl w:val="0"/>
        <w:numPr>
          <w:ilvl w:val="1"/>
          <w:numId w:val="18"/>
        </w:numPr>
        <w:spacing w:before="120"/>
        <w:ind w:hanging="574"/>
        <w:rPr>
          <w:sz w:val="22"/>
          <w:szCs w:val="22"/>
        </w:rPr>
      </w:pPr>
      <w:r w:rsidRPr="00EF200E">
        <w:rPr>
          <w:sz w:val="22"/>
          <w:szCs w:val="22"/>
        </w:rPr>
        <w:t xml:space="preserve">Zhotovitel </w:t>
      </w:r>
      <w:r w:rsidR="00E83F99" w:rsidRPr="00EF200E">
        <w:rPr>
          <w:sz w:val="22"/>
          <w:szCs w:val="22"/>
        </w:rPr>
        <w:t>bere na vědomí, že záruční servis bude prováděn pouze v pracovní dny, a to mezi 7:00 – 1</w:t>
      </w:r>
      <w:r w:rsidR="003B3913" w:rsidRPr="00EF200E">
        <w:rPr>
          <w:sz w:val="22"/>
          <w:szCs w:val="22"/>
        </w:rPr>
        <w:t>5</w:t>
      </w:r>
      <w:r w:rsidR="00E83F99" w:rsidRPr="00EF200E">
        <w:rPr>
          <w:sz w:val="22"/>
          <w:szCs w:val="22"/>
        </w:rPr>
        <w:t>:</w:t>
      </w:r>
      <w:r w:rsidR="003B3913" w:rsidRPr="00EF200E">
        <w:rPr>
          <w:sz w:val="22"/>
          <w:szCs w:val="22"/>
        </w:rPr>
        <w:t>3</w:t>
      </w:r>
      <w:r w:rsidR="00E83F99" w:rsidRPr="00EF200E">
        <w:rPr>
          <w:sz w:val="22"/>
          <w:szCs w:val="22"/>
        </w:rPr>
        <w:t xml:space="preserve">0 hodinou, nebude-li dohodnuto mezi smluvními stranami jinak, a max. v rozsahu 2 vozidel denně na jedno středisko </w:t>
      </w:r>
      <w:r w:rsidRPr="00EF200E">
        <w:rPr>
          <w:sz w:val="22"/>
          <w:szCs w:val="22"/>
        </w:rPr>
        <w:t>O</w:t>
      </w:r>
      <w:r w:rsidR="00E83F99" w:rsidRPr="00EF200E">
        <w:rPr>
          <w:sz w:val="22"/>
          <w:szCs w:val="22"/>
        </w:rPr>
        <w:t>bjednatele.</w:t>
      </w:r>
    </w:p>
    <w:p w14:paraId="28775145" w14:textId="55932D76" w:rsidR="00E83F99" w:rsidRPr="00EF200E" w:rsidRDefault="00E83F99" w:rsidP="00363386">
      <w:pPr>
        <w:pStyle w:val="rove2"/>
        <w:widowControl w:val="0"/>
        <w:numPr>
          <w:ilvl w:val="1"/>
          <w:numId w:val="18"/>
        </w:numPr>
        <w:spacing w:before="120"/>
        <w:ind w:hanging="574"/>
        <w:rPr>
          <w:sz w:val="22"/>
          <w:szCs w:val="22"/>
        </w:rPr>
      </w:pPr>
      <w:r w:rsidRPr="00EF200E">
        <w:rPr>
          <w:sz w:val="22"/>
          <w:szCs w:val="22"/>
        </w:rPr>
        <w:t xml:space="preserve">Není-li touto Smlouvou stanoveno jinak, veškerá oznámení, výzvy, objednávky, žádosti nebo jiná sdělení týkající se </w:t>
      </w:r>
      <w:r w:rsidR="00E2545A" w:rsidRPr="00EF200E">
        <w:rPr>
          <w:sz w:val="22"/>
          <w:szCs w:val="22"/>
        </w:rPr>
        <w:t xml:space="preserve">záručního </w:t>
      </w:r>
      <w:r w:rsidRPr="00EF200E">
        <w:rPr>
          <w:sz w:val="22"/>
          <w:szCs w:val="22"/>
        </w:rPr>
        <w:t xml:space="preserve">servisu musí mít elektronickou formu a budou </w:t>
      </w:r>
      <w:r w:rsidR="00AC6774" w:rsidRPr="00EF200E">
        <w:rPr>
          <w:sz w:val="22"/>
          <w:szCs w:val="22"/>
        </w:rPr>
        <w:t xml:space="preserve">zasílána </w:t>
      </w:r>
      <w:r w:rsidR="003B3913" w:rsidRPr="00EF200E">
        <w:rPr>
          <w:sz w:val="22"/>
          <w:szCs w:val="22"/>
        </w:rPr>
        <w:t>prostřednictvím HelpDesku Zhotovitele</w:t>
      </w:r>
      <w:r w:rsidR="00AC6774" w:rsidRPr="00EF200E">
        <w:rPr>
          <w:sz w:val="22"/>
          <w:szCs w:val="22"/>
        </w:rPr>
        <w:t xml:space="preserve">. </w:t>
      </w:r>
      <w:r w:rsidRPr="00EF200E">
        <w:rPr>
          <w:sz w:val="22"/>
          <w:szCs w:val="22"/>
        </w:rPr>
        <w:t xml:space="preserve"> </w:t>
      </w:r>
    </w:p>
    <w:p w14:paraId="04758170" w14:textId="1EF64637" w:rsidR="00CE4C73" w:rsidRPr="00EF200E" w:rsidRDefault="00CE4C73" w:rsidP="00363386">
      <w:pPr>
        <w:pStyle w:val="Zkladntext1"/>
        <w:numPr>
          <w:ilvl w:val="1"/>
          <w:numId w:val="18"/>
        </w:numPr>
        <w:shd w:val="clear" w:color="auto" w:fill="auto"/>
        <w:spacing w:before="120" w:after="120" w:line="240" w:lineRule="auto"/>
        <w:ind w:left="573" w:hanging="574"/>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Zhotovitel je povinen přijímat veškeré požadavky na odstranění vad od Objednatele v režimu 24</w:t>
      </w:r>
      <w:r w:rsidR="00B832BE" w:rsidRPr="00EF200E">
        <w:rPr>
          <w:rFonts w:ascii="Times New Roman" w:hAnsi="Times New Roman" w:cs="Times New Roman"/>
          <w:color w:val="000000"/>
          <w:sz w:val="22"/>
          <w:szCs w:val="22"/>
          <w:lang w:bidi="cs-CZ"/>
        </w:rPr>
        <w:t>/</w:t>
      </w:r>
      <w:r w:rsidRPr="00EF200E">
        <w:rPr>
          <w:rFonts w:ascii="Times New Roman" w:hAnsi="Times New Roman" w:cs="Times New Roman"/>
          <w:color w:val="000000"/>
          <w:sz w:val="22"/>
          <w:szCs w:val="22"/>
          <w:lang w:bidi="cs-CZ"/>
        </w:rPr>
        <w:t>7 (24 hodin denně, 7 dn</w:t>
      </w:r>
      <w:r w:rsidR="00FA18CA" w:rsidRPr="00EF200E">
        <w:rPr>
          <w:rFonts w:ascii="Times New Roman" w:hAnsi="Times New Roman" w:cs="Times New Roman"/>
          <w:color w:val="000000"/>
          <w:sz w:val="22"/>
          <w:szCs w:val="22"/>
          <w:lang w:bidi="cs-CZ"/>
        </w:rPr>
        <w:t>ů</w:t>
      </w:r>
      <w:r w:rsidRPr="00EF200E">
        <w:rPr>
          <w:rFonts w:ascii="Times New Roman" w:hAnsi="Times New Roman" w:cs="Times New Roman"/>
          <w:color w:val="000000"/>
          <w:sz w:val="22"/>
          <w:szCs w:val="22"/>
          <w:lang w:bidi="cs-CZ"/>
        </w:rPr>
        <w:t xml:space="preserve"> v týdnu) prostřednictvím HelpDesku Zhotovitele. </w:t>
      </w:r>
      <w:r w:rsidR="00BF0E6A" w:rsidRPr="00EF200E">
        <w:rPr>
          <w:rFonts w:ascii="Times New Roman" w:hAnsi="Times New Roman" w:cs="Times New Roman"/>
          <w:color w:val="000000"/>
          <w:sz w:val="22"/>
          <w:szCs w:val="22"/>
          <w:lang w:bidi="cs-CZ"/>
        </w:rPr>
        <w:t>Přístup na Helpdesk a č</w:t>
      </w:r>
      <w:r w:rsidR="00887004" w:rsidRPr="00EF200E">
        <w:rPr>
          <w:rFonts w:ascii="Times New Roman" w:hAnsi="Times New Roman" w:cs="Times New Roman"/>
          <w:color w:val="000000"/>
          <w:sz w:val="22"/>
          <w:szCs w:val="22"/>
          <w:lang w:bidi="cs-CZ"/>
        </w:rPr>
        <w:t>íslo linky H</w:t>
      </w:r>
      <w:r w:rsidR="00BF0E6A" w:rsidRPr="00EF200E">
        <w:rPr>
          <w:rFonts w:ascii="Times New Roman" w:hAnsi="Times New Roman" w:cs="Times New Roman"/>
          <w:color w:val="000000"/>
          <w:sz w:val="22"/>
          <w:szCs w:val="22"/>
          <w:lang w:bidi="cs-CZ"/>
        </w:rPr>
        <w:t xml:space="preserve">otLine </w:t>
      </w:r>
      <w:r w:rsidR="00887004" w:rsidRPr="00EF200E">
        <w:rPr>
          <w:rFonts w:ascii="Times New Roman" w:hAnsi="Times New Roman" w:cs="Times New Roman"/>
          <w:color w:val="000000"/>
          <w:sz w:val="22"/>
          <w:szCs w:val="22"/>
          <w:lang w:bidi="cs-CZ"/>
        </w:rPr>
        <w:t>Zhotovitel sdělí Objednateli nejpozději současně s</w:t>
      </w:r>
      <w:r w:rsidR="00887004" w:rsidRPr="00363386">
        <w:rPr>
          <w:rFonts w:ascii="Times New Roman" w:hAnsi="Times New Roman" w:cs="Times New Roman"/>
          <w:sz w:val="22"/>
          <w:szCs w:val="22"/>
        </w:rPr>
        <w:t xml:space="preserve"> </w:t>
      </w:r>
      <w:r w:rsidR="00887004" w:rsidRPr="00EF200E">
        <w:rPr>
          <w:rFonts w:ascii="Times New Roman" w:hAnsi="Times New Roman" w:cs="Times New Roman"/>
          <w:color w:val="000000"/>
          <w:sz w:val="22"/>
          <w:szCs w:val="22"/>
          <w:lang w:bidi="cs-CZ"/>
        </w:rPr>
        <w:t xml:space="preserve">připojením prvního vozidla k </w:t>
      </w:r>
      <w:r w:rsidR="00257BDE" w:rsidRPr="00EF200E">
        <w:rPr>
          <w:rFonts w:ascii="Times New Roman" w:hAnsi="Times New Roman" w:cs="Times New Roman"/>
          <w:color w:val="000000"/>
          <w:sz w:val="22"/>
          <w:szCs w:val="22"/>
          <w:lang w:bidi="cs-CZ"/>
        </w:rPr>
        <w:t>BackOffice</w:t>
      </w:r>
      <w:r w:rsidR="00887004" w:rsidRPr="00EF200E">
        <w:rPr>
          <w:rFonts w:ascii="Times New Roman" w:hAnsi="Times New Roman" w:cs="Times New Roman"/>
          <w:color w:val="000000"/>
          <w:sz w:val="22"/>
          <w:szCs w:val="22"/>
          <w:lang w:bidi="cs-CZ"/>
        </w:rPr>
        <w:t xml:space="preserve">. </w:t>
      </w:r>
      <w:r w:rsidRPr="00EF200E">
        <w:rPr>
          <w:rFonts w:ascii="Times New Roman" w:hAnsi="Times New Roman" w:cs="Times New Roman"/>
          <w:color w:val="000000"/>
          <w:sz w:val="22"/>
          <w:szCs w:val="22"/>
          <w:lang w:bidi="cs-CZ"/>
        </w:rPr>
        <w:t>Objednatel je povinen v požadavku na odstranění vady popsat, jak se vada projevuje a</w:t>
      </w:r>
      <w:r w:rsidR="00F76FC6" w:rsidRPr="00EF200E">
        <w:rPr>
          <w:rFonts w:ascii="Times New Roman" w:hAnsi="Times New Roman" w:cs="Times New Roman"/>
          <w:color w:val="000000"/>
          <w:sz w:val="22"/>
          <w:szCs w:val="22"/>
          <w:lang w:bidi="cs-CZ"/>
        </w:rPr>
        <w:t xml:space="preserve"> pro vady </w:t>
      </w:r>
      <w:r w:rsidR="00257BDE" w:rsidRPr="00EF200E">
        <w:rPr>
          <w:rFonts w:ascii="Times New Roman" w:hAnsi="Times New Roman" w:cs="Times New Roman"/>
          <w:color w:val="000000"/>
          <w:sz w:val="22"/>
          <w:szCs w:val="22"/>
          <w:lang w:bidi="cs-CZ"/>
        </w:rPr>
        <w:t>BackOffice</w:t>
      </w:r>
      <w:r w:rsidR="00F76FC6" w:rsidRPr="00EF200E">
        <w:rPr>
          <w:rFonts w:ascii="Times New Roman" w:hAnsi="Times New Roman" w:cs="Times New Roman"/>
          <w:color w:val="000000"/>
          <w:sz w:val="22"/>
          <w:szCs w:val="22"/>
          <w:lang w:bidi="cs-CZ"/>
        </w:rPr>
        <w:t xml:space="preserve"> (resp. funkčnosti Systému jako celku) určit </w:t>
      </w:r>
      <w:r w:rsidRPr="00EF200E">
        <w:rPr>
          <w:rFonts w:ascii="Times New Roman" w:hAnsi="Times New Roman" w:cs="Times New Roman"/>
          <w:color w:val="000000"/>
          <w:sz w:val="22"/>
          <w:szCs w:val="22"/>
          <w:lang w:bidi="cs-CZ"/>
        </w:rPr>
        <w:t>kategori</w:t>
      </w:r>
      <w:r w:rsidR="00F76FC6" w:rsidRPr="00EF200E">
        <w:rPr>
          <w:rFonts w:ascii="Times New Roman" w:hAnsi="Times New Roman" w:cs="Times New Roman"/>
          <w:color w:val="000000"/>
          <w:sz w:val="22"/>
          <w:szCs w:val="22"/>
          <w:lang w:bidi="cs-CZ"/>
        </w:rPr>
        <w:t>i</w:t>
      </w:r>
      <w:r w:rsidRPr="00EF200E">
        <w:rPr>
          <w:rFonts w:ascii="Times New Roman" w:hAnsi="Times New Roman" w:cs="Times New Roman"/>
          <w:color w:val="000000"/>
          <w:sz w:val="22"/>
          <w:szCs w:val="22"/>
          <w:lang w:bidi="cs-CZ"/>
        </w:rPr>
        <w:t xml:space="preserve"> vady</w:t>
      </w:r>
      <w:r w:rsidR="00F76FC6" w:rsidRPr="00EF200E">
        <w:rPr>
          <w:rFonts w:ascii="Times New Roman" w:hAnsi="Times New Roman" w:cs="Times New Roman"/>
          <w:color w:val="000000"/>
          <w:sz w:val="22"/>
          <w:szCs w:val="22"/>
          <w:lang w:bidi="cs-CZ"/>
        </w:rPr>
        <w:t xml:space="preserve"> ve smyslu přílohy č. 6 této Smlouvy</w:t>
      </w:r>
      <w:r w:rsidR="006943A7" w:rsidRPr="00EF200E">
        <w:rPr>
          <w:rFonts w:ascii="Times New Roman" w:hAnsi="Times New Roman" w:cs="Times New Roman"/>
          <w:color w:val="000000"/>
          <w:sz w:val="22"/>
          <w:szCs w:val="22"/>
          <w:lang w:bidi="cs-CZ"/>
        </w:rPr>
        <w:t>.</w:t>
      </w:r>
    </w:p>
    <w:p w14:paraId="2AF35019" w14:textId="77777777" w:rsidR="00CE4C73" w:rsidRPr="00EF200E" w:rsidRDefault="00CE4C73" w:rsidP="00363386">
      <w:pPr>
        <w:pStyle w:val="Zkladntext1"/>
        <w:numPr>
          <w:ilvl w:val="1"/>
          <w:numId w:val="18"/>
        </w:numPr>
        <w:shd w:val="clear" w:color="auto" w:fill="auto"/>
        <w:spacing w:before="120" w:after="120" w:line="240" w:lineRule="auto"/>
        <w:ind w:left="573" w:hanging="574"/>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Zhotovitel je povinen zajistit, aby doručení požadavku Objednatele na HelpDesk bylo Zhotovitelem zaznamenáno, a to včetně času doručení požadavku, požadavek byl uložen a Objednateli bylo bez zbytečného odkladu potvrzeno přijetí a uložení požadavku. V případě požadavku je Zhotovitel povinen bezodkladně předložit Objednateli kompletní záznamy z HelpDesk za dobu trvání Smlouvy.</w:t>
      </w:r>
    </w:p>
    <w:p w14:paraId="5354A194" w14:textId="7F08D5B1" w:rsidR="00A43A9F" w:rsidRPr="00EF200E" w:rsidRDefault="00A43A9F" w:rsidP="00363386">
      <w:pPr>
        <w:pStyle w:val="Zkladntext1"/>
        <w:numPr>
          <w:ilvl w:val="1"/>
          <w:numId w:val="18"/>
        </w:numPr>
        <w:shd w:val="clear" w:color="auto" w:fill="auto"/>
        <w:spacing w:before="120" w:after="120" w:line="240" w:lineRule="auto"/>
        <w:ind w:left="573" w:hanging="574"/>
        <w:jc w:val="both"/>
        <w:rPr>
          <w:rFonts w:ascii="Times New Roman" w:hAnsi="Times New Roman" w:cs="Times New Roman"/>
          <w:color w:val="000000"/>
          <w:sz w:val="22"/>
          <w:szCs w:val="22"/>
          <w:lang w:bidi="cs-CZ"/>
        </w:rPr>
      </w:pPr>
      <w:r w:rsidRPr="00EF200E">
        <w:rPr>
          <w:rFonts w:ascii="Times New Roman" w:hAnsi="Times New Roman" w:cs="Times New Roman"/>
          <w:color w:val="000000"/>
          <w:sz w:val="22"/>
          <w:szCs w:val="22"/>
          <w:lang w:bidi="cs-CZ"/>
        </w:rPr>
        <w:t xml:space="preserve">Zhotovitel není oprávněn namítat případné pozdní oznámení vad </w:t>
      </w:r>
      <w:r w:rsidR="00047308" w:rsidRPr="00EF200E">
        <w:rPr>
          <w:rFonts w:ascii="Times New Roman" w:hAnsi="Times New Roman" w:cs="Times New Roman"/>
          <w:color w:val="000000"/>
          <w:sz w:val="22"/>
          <w:szCs w:val="22"/>
          <w:lang w:bidi="cs-CZ"/>
        </w:rPr>
        <w:t xml:space="preserve">Předmětu </w:t>
      </w:r>
      <w:r w:rsidR="009D7F85" w:rsidRPr="00EF200E">
        <w:rPr>
          <w:rFonts w:ascii="Times New Roman" w:hAnsi="Times New Roman" w:cs="Times New Roman"/>
          <w:color w:val="000000"/>
          <w:sz w:val="22"/>
          <w:szCs w:val="22"/>
          <w:lang w:bidi="cs-CZ"/>
        </w:rPr>
        <w:t xml:space="preserve">Smlouvy </w:t>
      </w:r>
      <w:r w:rsidRPr="00EF200E">
        <w:rPr>
          <w:rFonts w:ascii="Times New Roman" w:hAnsi="Times New Roman" w:cs="Times New Roman"/>
          <w:color w:val="000000"/>
          <w:sz w:val="22"/>
          <w:szCs w:val="22"/>
          <w:lang w:bidi="cs-CZ"/>
        </w:rPr>
        <w:t>Objednatelem, a to ani zjevných vad</w:t>
      </w:r>
      <w:r w:rsidR="00AC09AB" w:rsidRPr="00EF200E">
        <w:rPr>
          <w:rFonts w:ascii="Times New Roman" w:hAnsi="Times New Roman" w:cs="Times New Roman"/>
          <w:color w:val="000000"/>
          <w:sz w:val="22"/>
          <w:szCs w:val="22"/>
          <w:lang w:bidi="cs-CZ"/>
        </w:rPr>
        <w:t>, pokud k oznámení vady došlo po dobu záruky dle odst. 9.1. této Smlouvy</w:t>
      </w:r>
      <w:r w:rsidRPr="00EF200E">
        <w:rPr>
          <w:rFonts w:ascii="Times New Roman" w:hAnsi="Times New Roman" w:cs="Times New Roman"/>
          <w:color w:val="000000"/>
          <w:sz w:val="22"/>
          <w:szCs w:val="22"/>
          <w:lang w:bidi="cs-CZ"/>
        </w:rPr>
        <w:t>.</w:t>
      </w:r>
    </w:p>
    <w:p w14:paraId="3122E0E3" w14:textId="77777777" w:rsidR="00A43A9F" w:rsidRPr="00EF200E" w:rsidRDefault="00A43A9F" w:rsidP="00363386">
      <w:pPr>
        <w:pStyle w:val="Zkladntext1"/>
        <w:numPr>
          <w:ilvl w:val="1"/>
          <w:numId w:val="18"/>
        </w:numPr>
        <w:shd w:val="clear" w:color="auto" w:fill="auto"/>
        <w:tabs>
          <w:tab w:val="clear" w:pos="574"/>
        </w:tabs>
        <w:spacing w:before="120" w:after="120" w:line="240" w:lineRule="auto"/>
        <w:ind w:left="567" w:hanging="574"/>
        <w:jc w:val="both"/>
        <w:rPr>
          <w:rFonts w:ascii="Times New Roman" w:hAnsi="Times New Roman" w:cs="Times New Roman"/>
          <w:color w:val="000000"/>
          <w:sz w:val="22"/>
          <w:szCs w:val="22"/>
          <w:lang w:bidi="cs-CZ"/>
        </w:rPr>
      </w:pPr>
      <w:r w:rsidRPr="00EF200E">
        <w:rPr>
          <w:rFonts w:ascii="Times New Roman" w:hAnsi="Times New Roman" w:cs="Times New Roman"/>
          <w:color w:val="000000"/>
          <w:sz w:val="22"/>
          <w:szCs w:val="22"/>
          <w:lang w:bidi="cs-CZ"/>
        </w:rPr>
        <w:t>Smluvní strany vyhotoví o odstranění vady předávací protokol, který bude obsahovat zejména tyto nezbytné náležitosti:</w:t>
      </w:r>
    </w:p>
    <w:p w14:paraId="221A346A"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výrobní číslo, je-li aplikovatelné;</w:t>
      </w:r>
    </w:p>
    <w:p w14:paraId="62599914"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lastRenderedPageBreak/>
        <w:t>název součásti nebo funkce;</w:t>
      </w:r>
    </w:p>
    <w:p w14:paraId="2252748D"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dostatečný popis vad/y a popis opravy;</w:t>
      </w:r>
    </w:p>
    <w:p w14:paraId="504E085C"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datum a čas reklamace, datum a čas odstranění vady;</w:t>
      </w:r>
    </w:p>
    <w:p w14:paraId="5CA381AB" w14:textId="247420D8"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ev.</w:t>
      </w:r>
      <w:r w:rsidR="00964868" w:rsidRPr="00EF200E">
        <w:rPr>
          <w:rFonts w:ascii="Times New Roman" w:hAnsi="Times New Roman" w:cs="Times New Roman"/>
          <w:color w:val="000000"/>
          <w:sz w:val="22"/>
          <w:szCs w:val="22"/>
          <w:lang w:bidi="cs-CZ"/>
        </w:rPr>
        <w:t xml:space="preserve"> </w:t>
      </w:r>
      <w:r w:rsidRPr="00EF200E">
        <w:rPr>
          <w:rFonts w:ascii="Times New Roman" w:hAnsi="Times New Roman" w:cs="Times New Roman"/>
          <w:color w:val="000000"/>
          <w:sz w:val="22"/>
          <w:szCs w:val="22"/>
          <w:lang w:bidi="cs-CZ"/>
        </w:rPr>
        <w:t>číslo vozidla a místo vady;</w:t>
      </w:r>
    </w:p>
    <w:p w14:paraId="07B26B92"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provozovna, je-li aplikovatelné;</w:t>
      </w:r>
    </w:p>
    <w:p w14:paraId="62D56979"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jména a podpisy pověřených osob Objednatele a Zhotovitele.</w:t>
      </w:r>
    </w:p>
    <w:p w14:paraId="303C31F5" w14:textId="77777777" w:rsidR="00A43A9F" w:rsidRPr="00EF200E" w:rsidRDefault="00047308" w:rsidP="00363386">
      <w:pPr>
        <w:pStyle w:val="CZodstavec"/>
        <w:keepLines/>
        <w:numPr>
          <w:ilvl w:val="1"/>
          <w:numId w:val="18"/>
        </w:numPr>
        <w:suppressLineNumbers/>
        <w:tabs>
          <w:tab w:val="clear" w:pos="574"/>
          <w:tab w:val="left" w:pos="567"/>
        </w:tabs>
        <w:suppressAutoHyphens/>
        <w:spacing w:before="120" w:line="240" w:lineRule="auto"/>
        <w:ind w:left="567" w:hanging="567"/>
        <w:rPr>
          <w:rFonts w:ascii="Times New Roman" w:hAnsi="Times New Roman"/>
          <w:sz w:val="22"/>
          <w:szCs w:val="22"/>
        </w:rPr>
      </w:pPr>
      <w:r w:rsidRPr="00EF200E">
        <w:rPr>
          <w:rFonts w:ascii="Times New Roman" w:hAnsi="Times New Roman"/>
          <w:sz w:val="22"/>
          <w:szCs w:val="22"/>
        </w:rPr>
        <w:t>Zhotovitel</w:t>
      </w:r>
      <w:r w:rsidR="00A43A9F" w:rsidRPr="00EF200E">
        <w:rPr>
          <w:rFonts w:ascii="Times New Roman" w:hAnsi="Times New Roman"/>
          <w:sz w:val="22"/>
          <w:szCs w:val="22"/>
        </w:rPr>
        <w:t xml:space="preserve"> bude zbaven jakýchkoliv závazků plynoucích z poskytnutých záruk (garancí), pokud závada nebo jakákoliv další škoda, která by jinak byla zahrnuta v některé z</w:t>
      </w:r>
      <w:r w:rsidR="00AC09AB" w:rsidRPr="00EF200E">
        <w:rPr>
          <w:rFonts w:ascii="Times New Roman" w:hAnsi="Times New Roman"/>
          <w:sz w:val="22"/>
          <w:szCs w:val="22"/>
        </w:rPr>
        <w:t>e záruk</w:t>
      </w:r>
      <w:r w:rsidR="00A43A9F" w:rsidRPr="00EF200E">
        <w:rPr>
          <w:rFonts w:ascii="Times New Roman" w:hAnsi="Times New Roman"/>
          <w:sz w:val="22"/>
          <w:szCs w:val="22"/>
        </w:rPr>
        <w:t xml:space="preserve">, vznikla z důvodů, které nelze rozumně započítat k tíži </w:t>
      </w:r>
      <w:r w:rsidRPr="00EF200E">
        <w:rPr>
          <w:rFonts w:ascii="Times New Roman" w:hAnsi="Times New Roman"/>
          <w:sz w:val="22"/>
          <w:szCs w:val="22"/>
        </w:rPr>
        <w:t>Zhotovitele</w:t>
      </w:r>
      <w:r w:rsidR="00A43A9F" w:rsidRPr="00EF200E">
        <w:rPr>
          <w:rFonts w:ascii="Times New Roman" w:hAnsi="Times New Roman"/>
          <w:sz w:val="22"/>
          <w:szCs w:val="22"/>
        </w:rPr>
        <w:t>, tedy:</w:t>
      </w:r>
    </w:p>
    <w:p w14:paraId="1055462B" w14:textId="77777777" w:rsidR="00A43A9F" w:rsidRPr="00EF200E" w:rsidRDefault="00A43A9F" w:rsidP="00363386">
      <w:pPr>
        <w:keepLines/>
        <w:numPr>
          <w:ilvl w:val="0"/>
          <w:numId w:val="82"/>
        </w:numPr>
        <w:suppressLineNumbers/>
        <w:tabs>
          <w:tab w:val="clear" w:pos="1069"/>
        </w:tabs>
        <w:suppressAutoHyphens/>
        <w:spacing w:before="120" w:after="120"/>
        <w:ind w:left="992" w:hanging="425"/>
        <w:jc w:val="both"/>
        <w:rPr>
          <w:sz w:val="22"/>
          <w:szCs w:val="22"/>
        </w:rPr>
      </w:pPr>
      <w:r w:rsidRPr="00EF200E">
        <w:rPr>
          <w:sz w:val="22"/>
          <w:szCs w:val="22"/>
        </w:rPr>
        <w:t xml:space="preserve">úmyslným nebo neúmyslným poškozením </w:t>
      </w:r>
      <w:r w:rsidRPr="00EF200E">
        <w:rPr>
          <w:bCs/>
          <w:sz w:val="22"/>
          <w:szCs w:val="22"/>
        </w:rPr>
        <w:t>Zařízení</w:t>
      </w:r>
      <w:r w:rsidRPr="00EF200E">
        <w:rPr>
          <w:sz w:val="22"/>
          <w:szCs w:val="22"/>
        </w:rPr>
        <w:t xml:space="preserve"> třetí stranou,</w:t>
      </w:r>
    </w:p>
    <w:p w14:paraId="3271A202" w14:textId="77777777" w:rsidR="00A43A9F" w:rsidRPr="00EF200E" w:rsidRDefault="00A43A9F" w:rsidP="00363386">
      <w:pPr>
        <w:keepLines/>
        <w:numPr>
          <w:ilvl w:val="0"/>
          <w:numId w:val="82"/>
        </w:numPr>
        <w:suppressLineNumbers/>
        <w:tabs>
          <w:tab w:val="clear" w:pos="1069"/>
        </w:tabs>
        <w:suppressAutoHyphens/>
        <w:spacing w:before="120" w:after="120"/>
        <w:ind w:left="992" w:hanging="425"/>
        <w:jc w:val="both"/>
        <w:rPr>
          <w:sz w:val="22"/>
          <w:szCs w:val="22"/>
        </w:rPr>
      </w:pPr>
      <w:r w:rsidRPr="00EF200E">
        <w:rPr>
          <w:sz w:val="22"/>
          <w:szCs w:val="22"/>
        </w:rPr>
        <w:t>dopravní nehodou, pokud tato nevznikla v souvislosti s vadou podléhající některé z garancí,</w:t>
      </w:r>
    </w:p>
    <w:p w14:paraId="4C60FE05" w14:textId="77777777" w:rsidR="00A43A9F" w:rsidRPr="00EF200E" w:rsidRDefault="00A43A9F" w:rsidP="00363386">
      <w:pPr>
        <w:keepLines/>
        <w:numPr>
          <w:ilvl w:val="0"/>
          <w:numId w:val="82"/>
        </w:numPr>
        <w:suppressLineNumbers/>
        <w:tabs>
          <w:tab w:val="clear" w:pos="1069"/>
        </w:tabs>
        <w:suppressAutoHyphens/>
        <w:spacing w:before="120" w:after="120"/>
        <w:ind w:left="992" w:hanging="425"/>
        <w:jc w:val="both"/>
        <w:rPr>
          <w:sz w:val="22"/>
          <w:szCs w:val="22"/>
        </w:rPr>
      </w:pPr>
      <w:r w:rsidRPr="00EF200E">
        <w:rPr>
          <w:sz w:val="22"/>
          <w:szCs w:val="22"/>
        </w:rPr>
        <w:t>vandalismem,</w:t>
      </w:r>
    </w:p>
    <w:p w14:paraId="3FFDD0BF" w14:textId="77777777" w:rsidR="00A43A9F" w:rsidRPr="00EF200E" w:rsidRDefault="00A43A9F" w:rsidP="00363386">
      <w:pPr>
        <w:keepLines/>
        <w:numPr>
          <w:ilvl w:val="0"/>
          <w:numId w:val="82"/>
        </w:numPr>
        <w:suppressLineNumbers/>
        <w:tabs>
          <w:tab w:val="clear" w:pos="1069"/>
        </w:tabs>
        <w:suppressAutoHyphens/>
        <w:spacing w:before="120" w:after="120"/>
        <w:ind w:left="992" w:hanging="425"/>
        <w:jc w:val="both"/>
        <w:rPr>
          <w:sz w:val="22"/>
          <w:szCs w:val="22"/>
        </w:rPr>
      </w:pPr>
      <w:r w:rsidRPr="00EF200E">
        <w:rPr>
          <w:sz w:val="22"/>
          <w:szCs w:val="22"/>
        </w:rPr>
        <w:t>vyšší mocí.</w:t>
      </w:r>
    </w:p>
    <w:p w14:paraId="0FEEB614" w14:textId="4C89F889" w:rsidR="0003389F" w:rsidRPr="00EF200E" w:rsidRDefault="0003389F" w:rsidP="00363386">
      <w:pPr>
        <w:pStyle w:val="Odstavecseseznamem"/>
        <w:keepLines/>
        <w:numPr>
          <w:ilvl w:val="1"/>
          <w:numId w:val="18"/>
        </w:numPr>
        <w:suppressLineNumbers/>
        <w:tabs>
          <w:tab w:val="clear" w:pos="574"/>
        </w:tabs>
        <w:suppressAutoHyphens/>
        <w:spacing w:before="120" w:after="120"/>
        <w:ind w:hanging="574"/>
        <w:jc w:val="both"/>
        <w:rPr>
          <w:sz w:val="22"/>
          <w:szCs w:val="22"/>
        </w:rPr>
      </w:pPr>
      <w:r w:rsidRPr="00EF200E">
        <w:rPr>
          <w:sz w:val="22"/>
          <w:szCs w:val="22"/>
        </w:rPr>
        <w:t>Ustanovení odst. 9.</w:t>
      </w:r>
      <w:r w:rsidR="00886E5E" w:rsidRPr="00EF200E">
        <w:rPr>
          <w:sz w:val="22"/>
          <w:szCs w:val="22"/>
        </w:rPr>
        <w:t>6</w:t>
      </w:r>
      <w:r w:rsidRPr="00EF200E">
        <w:rPr>
          <w:sz w:val="22"/>
          <w:szCs w:val="22"/>
        </w:rPr>
        <w:t>. až 9.</w:t>
      </w:r>
      <w:r w:rsidR="004154FF" w:rsidRPr="00EF200E">
        <w:rPr>
          <w:sz w:val="22"/>
          <w:szCs w:val="22"/>
        </w:rPr>
        <w:t>21</w:t>
      </w:r>
      <w:r w:rsidR="00EE5028" w:rsidRPr="00EF200E">
        <w:rPr>
          <w:sz w:val="22"/>
          <w:szCs w:val="22"/>
        </w:rPr>
        <w:t xml:space="preserve"> této Smlouvy</w:t>
      </w:r>
      <w:r w:rsidR="004154FF" w:rsidRPr="00EF200E">
        <w:rPr>
          <w:sz w:val="22"/>
          <w:szCs w:val="22"/>
        </w:rPr>
        <w:t xml:space="preserve"> </w:t>
      </w:r>
      <w:r w:rsidRPr="00EF200E">
        <w:rPr>
          <w:sz w:val="22"/>
          <w:szCs w:val="22"/>
        </w:rPr>
        <w:t>se použijí i na Mimozáruční servis</w:t>
      </w:r>
      <w:r w:rsidR="00277868" w:rsidRPr="00EF200E">
        <w:rPr>
          <w:sz w:val="22"/>
          <w:szCs w:val="22"/>
        </w:rPr>
        <w:t xml:space="preserve"> a Pozáruční servis</w:t>
      </w:r>
      <w:r w:rsidRPr="00EF200E">
        <w:rPr>
          <w:sz w:val="22"/>
          <w:szCs w:val="22"/>
        </w:rPr>
        <w:t xml:space="preserve">. </w:t>
      </w:r>
    </w:p>
    <w:p w14:paraId="00475EE2" w14:textId="77777777" w:rsidR="00E115AD" w:rsidRPr="00EF200E" w:rsidRDefault="00E115AD" w:rsidP="00363386">
      <w:pPr>
        <w:widowControl w:val="0"/>
        <w:numPr>
          <w:ilvl w:val="0"/>
          <w:numId w:val="18"/>
        </w:numPr>
        <w:tabs>
          <w:tab w:val="left" w:pos="0"/>
        </w:tabs>
        <w:spacing w:before="360" w:after="120"/>
        <w:ind w:left="567" w:hanging="567"/>
        <w:rPr>
          <w:b/>
          <w:sz w:val="22"/>
          <w:szCs w:val="22"/>
        </w:rPr>
      </w:pPr>
      <w:r w:rsidRPr="00EF200E">
        <w:rPr>
          <w:b/>
          <w:sz w:val="22"/>
          <w:szCs w:val="22"/>
        </w:rPr>
        <w:t>Sankční ujednání</w:t>
      </w:r>
    </w:p>
    <w:p w14:paraId="4D0FACCA" w14:textId="764307F9" w:rsidR="00350CC1" w:rsidRPr="00EF200E" w:rsidRDefault="00350CC1" w:rsidP="00363386">
      <w:pPr>
        <w:pStyle w:val="rove2"/>
        <w:widowControl w:val="0"/>
        <w:numPr>
          <w:ilvl w:val="1"/>
          <w:numId w:val="18"/>
        </w:numPr>
        <w:spacing w:before="120"/>
        <w:ind w:left="567" w:hanging="567"/>
        <w:rPr>
          <w:sz w:val="22"/>
          <w:szCs w:val="22"/>
        </w:rPr>
      </w:pPr>
      <w:r w:rsidRPr="00EF200E">
        <w:rPr>
          <w:sz w:val="22"/>
          <w:szCs w:val="22"/>
        </w:rPr>
        <w:t xml:space="preserve">V případě prodlení </w:t>
      </w:r>
      <w:r w:rsidR="00C35841" w:rsidRPr="00EF200E">
        <w:rPr>
          <w:sz w:val="22"/>
          <w:szCs w:val="22"/>
        </w:rPr>
        <w:t>Z</w:t>
      </w:r>
      <w:r w:rsidRPr="00EF200E">
        <w:rPr>
          <w:sz w:val="22"/>
          <w:szCs w:val="22"/>
        </w:rPr>
        <w:t>hotovitele s</w:t>
      </w:r>
      <w:r w:rsidR="00C35841" w:rsidRPr="00EF200E">
        <w:rPr>
          <w:sz w:val="22"/>
          <w:szCs w:val="22"/>
        </w:rPr>
        <w:t xml:space="preserve">e zajištěním Převzetí Systému </w:t>
      </w:r>
      <w:r w:rsidR="00CB3E2B" w:rsidRPr="00EF200E">
        <w:rPr>
          <w:sz w:val="22"/>
          <w:szCs w:val="22"/>
        </w:rPr>
        <w:t>ve sjednané lhůtě</w:t>
      </w:r>
      <w:r w:rsidRPr="00EF200E">
        <w:rPr>
          <w:sz w:val="22"/>
          <w:szCs w:val="22"/>
        </w:rPr>
        <w:t xml:space="preserve"> je </w:t>
      </w:r>
      <w:r w:rsidR="00CB3E2B" w:rsidRPr="00EF200E">
        <w:rPr>
          <w:sz w:val="22"/>
          <w:szCs w:val="22"/>
        </w:rPr>
        <w:t>O</w:t>
      </w:r>
      <w:r w:rsidRPr="00EF200E">
        <w:rPr>
          <w:sz w:val="22"/>
          <w:szCs w:val="22"/>
        </w:rPr>
        <w:t xml:space="preserve">bjednatel oprávněn účtovat </w:t>
      </w:r>
      <w:r w:rsidR="00CB3E2B" w:rsidRPr="00EF200E">
        <w:rPr>
          <w:sz w:val="22"/>
          <w:szCs w:val="22"/>
        </w:rPr>
        <w:t>Z</w:t>
      </w:r>
      <w:r w:rsidRPr="00EF200E">
        <w:rPr>
          <w:sz w:val="22"/>
          <w:szCs w:val="22"/>
        </w:rPr>
        <w:t xml:space="preserve">hotoviteli smluvní pokutu ve výši </w:t>
      </w:r>
      <w:r w:rsidR="00AB7F52" w:rsidRPr="00EF200E">
        <w:rPr>
          <w:sz w:val="22"/>
          <w:szCs w:val="22"/>
        </w:rPr>
        <w:t xml:space="preserve"> 0,05 % z</w:t>
      </w:r>
      <w:r w:rsidR="007D0381">
        <w:rPr>
          <w:sz w:val="22"/>
          <w:szCs w:val="22"/>
        </w:rPr>
        <w:t xml:space="preserve">e </w:t>
      </w:r>
      <w:r w:rsidR="00561D65">
        <w:rPr>
          <w:sz w:val="22"/>
          <w:szCs w:val="22"/>
        </w:rPr>
        <w:t>souhrnné</w:t>
      </w:r>
      <w:r w:rsidR="00AB7F52" w:rsidRPr="00EF200E">
        <w:rPr>
          <w:sz w:val="22"/>
          <w:szCs w:val="22"/>
        </w:rPr>
        <w:t> cen</w:t>
      </w:r>
      <w:r w:rsidR="00052355" w:rsidRPr="00EF200E">
        <w:rPr>
          <w:sz w:val="22"/>
          <w:szCs w:val="22"/>
        </w:rPr>
        <w:t>y</w:t>
      </w:r>
      <w:r w:rsidR="00AB7F52" w:rsidRPr="00EF200E">
        <w:rPr>
          <w:sz w:val="22"/>
          <w:szCs w:val="22"/>
        </w:rPr>
        <w:t xml:space="preserve"> </w:t>
      </w:r>
      <w:r w:rsidR="007D0381">
        <w:rPr>
          <w:sz w:val="22"/>
        </w:rPr>
        <w:t xml:space="preserve">plnění dle </w:t>
      </w:r>
      <w:del w:id="56" w:author="Autor">
        <w:r w:rsidR="007D0381" w:rsidDel="0055672D">
          <w:rPr>
            <w:sz w:val="22"/>
          </w:rPr>
          <w:delText xml:space="preserve">bodu </w:delText>
        </w:r>
      </w:del>
      <w:ins w:id="57" w:author="Autor">
        <w:r w:rsidR="0055672D">
          <w:rPr>
            <w:sz w:val="22"/>
          </w:rPr>
          <w:t xml:space="preserve">čl. </w:t>
        </w:r>
      </w:ins>
      <w:r w:rsidR="007D0381">
        <w:rPr>
          <w:sz w:val="22"/>
        </w:rPr>
        <w:t xml:space="preserve">5.1. písm. a) až c) </w:t>
      </w:r>
      <w:ins w:id="58" w:author="Autor">
        <w:r w:rsidR="0055672D">
          <w:rPr>
            <w:sz w:val="22"/>
          </w:rPr>
          <w:t xml:space="preserve">této Smlouvy </w:t>
        </w:r>
      </w:ins>
      <w:r w:rsidRPr="00EF200E">
        <w:rPr>
          <w:sz w:val="22"/>
          <w:szCs w:val="22"/>
        </w:rPr>
        <w:t>za každý započatý den prodlení</w:t>
      </w:r>
      <w:r w:rsidR="00CB3E13" w:rsidRPr="00EF200E">
        <w:rPr>
          <w:sz w:val="22"/>
          <w:szCs w:val="22"/>
        </w:rPr>
        <w:t xml:space="preserve"> </w:t>
      </w:r>
      <w:r w:rsidR="00CB3E13" w:rsidRPr="00EF200E">
        <w:rPr>
          <w:i/>
          <w:iCs/>
          <w:sz w:val="22"/>
          <w:szCs w:val="22"/>
        </w:rPr>
        <w:t xml:space="preserve">(pozn.: s ohledem na definici pojmu „Převzetí Systému smluvní strany pro vyloučení pochybností prohlašují, že prodlením Zhotovitele se zajištěním Převzetí Systému se rozumí prodlení Zhotovitele s provedením implementace a zprovoznění </w:t>
      </w:r>
      <w:r w:rsidR="00257BDE" w:rsidRPr="00EF200E">
        <w:rPr>
          <w:i/>
          <w:iCs/>
          <w:sz w:val="22"/>
          <w:szCs w:val="22"/>
        </w:rPr>
        <w:t>BackOffice</w:t>
      </w:r>
      <w:r w:rsidR="00CB3E13" w:rsidRPr="00EF200E">
        <w:rPr>
          <w:i/>
          <w:iCs/>
          <w:sz w:val="22"/>
          <w:szCs w:val="22"/>
        </w:rPr>
        <w:t>, dodávkou veškerých Zařízení pro Stávající flotilu a zajištěním kompletní Instalace Zařízení pro Stávající flotilu jako celek, včetně úspěšného provedení Funkční zkoušky)</w:t>
      </w:r>
      <w:r w:rsidRPr="00EF200E">
        <w:rPr>
          <w:sz w:val="22"/>
          <w:szCs w:val="22"/>
        </w:rPr>
        <w:t>.</w:t>
      </w:r>
      <w:r w:rsidR="007D0381">
        <w:rPr>
          <w:sz w:val="22"/>
          <w:szCs w:val="22"/>
        </w:rPr>
        <w:t xml:space="preserve"> </w:t>
      </w:r>
      <w:r w:rsidR="007D0381" w:rsidRPr="00B52287">
        <w:rPr>
          <w:sz w:val="22"/>
        </w:rPr>
        <w:t xml:space="preserve">Avšak maximální celková výše </w:t>
      </w:r>
      <w:r w:rsidR="007D0381" w:rsidRPr="007D0381">
        <w:rPr>
          <w:sz w:val="22"/>
        </w:rPr>
        <w:t xml:space="preserve">této smluvní pokuty nepřesáhne </w:t>
      </w:r>
      <w:r w:rsidR="007D0381">
        <w:rPr>
          <w:sz w:val="22"/>
        </w:rPr>
        <w:t>3</w:t>
      </w:r>
      <w:r w:rsidR="007D0381" w:rsidRPr="00B52287">
        <w:rPr>
          <w:sz w:val="22"/>
        </w:rPr>
        <w:t xml:space="preserve">0 % </w:t>
      </w:r>
      <w:r w:rsidR="007D0381">
        <w:rPr>
          <w:sz w:val="22"/>
        </w:rPr>
        <w:t xml:space="preserve">ze souhrnné </w:t>
      </w:r>
      <w:r w:rsidR="007D0381" w:rsidRPr="00B52287">
        <w:rPr>
          <w:sz w:val="22"/>
        </w:rPr>
        <w:t xml:space="preserve">ceny </w:t>
      </w:r>
      <w:r w:rsidR="007D0381">
        <w:rPr>
          <w:sz w:val="22"/>
        </w:rPr>
        <w:t xml:space="preserve">plnění dle </w:t>
      </w:r>
      <w:del w:id="59" w:author="Autor">
        <w:r w:rsidR="007D0381" w:rsidDel="00946575">
          <w:rPr>
            <w:sz w:val="22"/>
          </w:rPr>
          <w:delText xml:space="preserve">bodu </w:delText>
        </w:r>
      </w:del>
      <w:ins w:id="60" w:author="Autor">
        <w:r w:rsidR="00946575">
          <w:rPr>
            <w:sz w:val="22"/>
          </w:rPr>
          <w:t xml:space="preserve">čl. </w:t>
        </w:r>
      </w:ins>
      <w:r w:rsidR="007D0381">
        <w:rPr>
          <w:sz w:val="22"/>
        </w:rPr>
        <w:t xml:space="preserve">5.1. písm. a) až c) této </w:t>
      </w:r>
      <w:del w:id="61" w:author="Autor">
        <w:r w:rsidR="007D0381" w:rsidDel="008A01DF">
          <w:rPr>
            <w:sz w:val="22"/>
          </w:rPr>
          <w:delText>s</w:delText>
        </w:r>
      </w:del>
      <w:ins w:id="62" w:author="Autor">
        <w:r w:rsidR="008A01DF">
          <w:rPr>
            <w:sz w:val="22"/>
          </w:rPr>
          <w:t>S</w:t>
        </w:r>
      </w:ins>
      <w:r w:rsidR="007D0381">
        <w:rPr>
          <w:sz w:val="22"/>
        </w:rPr>
        <w:t>mlouvy</w:t>
      </w:r>
      <w:r w:rsidR="007D0381" w:rsidRPr="00B52287">
        <w:rPr>
          <w:sz w:val="22"/>
        </w:rPr>
        <w:t xml:space="preserve"> bez DPH</w:t>
      </w:r>
      <w:r w:rsidR="007D0381">
        <w:rPr>
          <w:sz w:val="22"/>
        </w:rPr>
        <w:t>.</w:t>
      </w:r>
      <w:r w:rsidRPr="00EF200E">
        <w:rPr>
          <w:sz w:val="22"/>
          <w:szCs w:val="22"/>
        </w:rPr>
        <w:t xml:space="preserve"> </w:t>
      </w:r>
    </w:p>
    <w:p w14:paraId="6D648D0F" w14:textId="6F0BE155" w:rsidR="00803CC7" w:rsidRPr="00EF200E" w:rsidRDefault="00803CC7" w:rsidP="00363386">
      <w:pPr>
        <w:pStyle w:val="rove2"/>
        <w:widowControl w:val="0"/>
        <w:numPr>
          <w:ilvl w:val="1"/>
          <w:numId w:val="18"/>
        </w:numPr>
        <w:spacing w:before="120"/>
        <w:ind w:left="567" w:hanging="567"/>
        <w:rPr>
          <w:sz w:val="22"/>
          <w:szCs w:val="22"/>
        </w:rPr>
      </w:pPr>
      <w:r w:rsidRPr="00EF200E">
        <w:rPr>
          <w:sz w:val="22"/>
          <w:szCs w:val="22"/>
        </w:rPr>
        <w:t>V případě prodlení Zhotovitele s</w:t>
      </w:r>
      <w:r w:rsidR="00BE0308" w:rsidRPr="00EF200E">
        <w:rPr>
          <w:sz w:val="22"/>
          <w:szCs w:val="22"/>
        </w:rPr>
        <w:t xml:space="preserve">e </w:t>
      </w:r>
      <w:r w:rsidR="000B5D0C" w:rsidRPr="00EF200E">
        <w:rPr>
          <w:sz w:val="22"/>
          <w:szCs w:val="22"/>
        </w:rPr>
        <w:t xml:space="preserve">splněním jakéhokoliv dílčího milníku </w:t>
      </w:r>
      <w:r w:rsidRPr="00EF200E">
        <w:rPr>
          <w:sz w:val="22"/>
          <w:szCs w:val="22"/>
        </w:rPr>
        <w:t xml:space="preserve">dle harmonogramu </w:t>
      </w:r>
      <w:r w:rsidRPr="00E5692D">
        <w:rPr>
          <w:sz w:val="22"/>
          <w:szCs w:val="22"/>
        </w:rPr>
        <w:t>uvedeného v </w:t>
      </w:r>
      <w:r w:rsidRPr="00363386">
        <w:rPr>
          <w:sz w:val="22"/>
          <w:szCs w:val="22"/>
        </w:rPr>
        <w:t xml:space="preserve">příloze č. </w:t>
      </w:r>
      <w:r w:rsidR="00FA305D" w:rsidRPr="00363386">
        <w:rPr>
          <w:sz w:val="22"/>
          <w:szCs w:val="22"/>
        </w:rPr>
        <w:t>4</w:t>
      </w:r>
      <w:r w:rsidR="00FA305D" w:rsidRPr="00E5692D">
        <w:rPr>
          <w:sz w:val="22"/>
          <w:szCs w:val="22"/>
        </w:rPr>
        <w:t xml:space="preserve"> </w:t>
      </w:r>
      <w:r w:rsidRPr="00E5692D">
        <w:rPr>
          <w:sz w:val="22"/>
          <w:szCs w:val="22"/>
        </w:rPr>
        <w:t xml:space="preserve">této </w:t>
      </w:r>
      <w:r w:rsidR="009D7F85" w:rsidRPr="00E5692D">
        <w:rPr>
          <w:sz w:val="22"/>
          <w:szCs w:val="22"/>
        </w:rPr>
        <w:t>S</w:t>
      </w:r>
      <w:r w:rsidRPr="00E5692D">
        <w:rPr>
          <w:sz w:val="22"/>
          <w:szCs w:val="22"/>
        </w:rPr>
        <w:t>mlouvy je Objednatel</w:t>
      </w:r>
      <w:r w:rsidRPr="00EF200E">
        <w:rPr>
          <w:sz w:val="22"/>
          <w:szCs w:val="22"/>
        </w:rPr>
        <w:t xml:space="preserve"> oprávněn účtovat Zhotoviteli smluvní pokutu ve výši </w:t>
      </w:r>
      <w:r w:rsidR="00BE0308" w:rsidRPr="00EF200E">
        <w:rPr>
          <w:sz w:val="22"/>
          <w:szCs w:val="22"/>
        </w:rPr>
        <w:t>3</w:t>
      </w:r>
      <w:r w:rsidR="006568A6" w:rsidRPr="00EF200E">
        <w:rPr>
          <w:sz w:val="22"/>
          <w:szCs w:val="22"/>
        </w:rPr>
        <w:t>.000</w:t>
      </w:r>
      <w:r w:rsidRPr="00EF200E">
        <w:rPr>
          <w:sz w:val="22"/>
          <w:szCs w:val="22"/>
        </w:rPr>
        <w:t xml:space="preserve"> Kč za každý započatý den prodlení.</w:t>
      </w:r>
      <w:r w:rsidR="007D0381">
        <w:rPr>
          <w:sz w:val="22"/>
          <w:szCs w:val="22"/>
        </w:rPr>
        <w:t xml:space="preserve"> </w:t>
      </w:r>
      <w:r w:rsidR="007D0381" w:rsidRPr="00B52287">
        <w:rPr>
          <w:sz w:val="22"/>
        </w:rPr>
        <w:t xml:space="preserve">Avšak maximální celková výše </w:t>
      </w:r>
      <w:r w:rsidR="007D0381" w:rsidRPr="007D0381">
        <w:rPr>
          <w:sz w:val="22"/>
        </w:rPr>
        <w:t xml:space="preserve">této smluvní pokuty nepřesáhne </w:t>
      </w:r>
      <w:r w:rsidR="007D0381">
        <w:rPr>
          <w:sz w:val="22"/>
        </w:rPr>
        <w:t>3</w:t>
      </w:r>
      <w:r w:rsidR="007D0381" w:rsidRPr="00B52287">
        <w:rPr>
          <w:sz w:val="22"/>
        </w:rPr>
        <w:t xml:space="preserve">0 % </w:t>
      </w:r>
      <w:r w:rsidR="007D0381">
        <w:rPr>
          <w:sz w:val="22"/>
        </w:rPr>
        <w:t xml:space="preserve">ze souhrnné </w:t>
      </w:r>
      <w:r w:rsidR="007D0381" w:rsidRPr="00B52287">
        <w:rPr>
          <w:sz w:val="22"/>
        </w:rPr>
        <w:t xml:space="preserve">ceny </w:t>
      </w:r>
      <w:r w:rsidR="007D0381">
        <w:rPr>
          <w:sz w:val="22"/>
        </w:rPr>
        <w:t xml:space="preserve">plnění dle </w:t>
      </w:r>
      <w:del w:id="63" w:author="Autor">
        <w:r w:rsidR="007D0381" w:rsidDel="00946575">
          <w:rPr>
            <w:sz w:val="22"/>
          </w:rPr>
          <w:delText>bodu</w:delText>
        </w:r>
      </w:del>
      <w:ins w:id="64" w:author="Autor">
        <w:r w:rsidR="00946575">
          <w:rPr>
            <w:sz w:val="22"/>
          </w:rPr>
          <w:t>čl.</w:t>
        </w:r>
      </w:ins>
      <w:r w:rsidR="007D0381">
        <w:rPr>
          <w:sz w:val="22"/>
        </w:rPr>
        <w:t xml:space="preserve"> 5.1. písm. a) až c) této </w:t>
      </w:r>
      <w:del w:id="65" w:author="Autor">
        <w:r w:rsidR="007D0381" w:rsidDel="008A01DF">
          <w:rPr>
            <w:sz w:val="22"/>
          </w:rPr>
          <w:delText>s</w:delText>
        </w:r>
      </w:del>
      <w:ins w:id="66" w:author="Autor">
        <w:r w:rsidR="008A01DF">
          <w:rPr>
            <w:sz w:val="22"/>
          </w:rPr>
          <w:t>S</w:t>
        </w:r>
      </w:ins>
      <w:r w:rsidR="007D0381">
        <w:rPr>
          <w:sz w:val="22"/>
        </w:rPr>
        <w:t>mlouvy</w:t>
      </w:r>
      <w:r w:rsidR="007D0381" w:rsidRPr="00B52287">
        <w:rPr>
          <w:sz w:val="22"/>
        </w:rPr>
        <w:t xml:space="preserve"> bez DPH</w:t>
      </w:r>
      <w:r w:rsidR="007D0381">
        <w:rPr>
          <w:sz w:val="22"/>
        </w:rPr>
        <w:t>.</w:t>
      </w:r>
    </w:p>
    <w:p w14:paraId="45847235" w14:textId="3B72A8B8" w:rsidR="00D60F0F" w:rsidRPr="00EF200E" w:rsidRDefault="00D60F0F" w:rsidP="00363386">
      <w:pPr>
        <w:pStyle w:val="rove2"/>
        <w:widowControl w:val="0"/>
        <w:numPr>
          <w:ilvl w:val="1"/>
          <w:numId w:val="18"/>
        </w:numPr>
        <w:spacing w:before="120"/>
        <w:ind w:left="567" w:hanging="567"/>
        <w:rPr>
          <w:sz w:val="22"/>
          <w:szCs w:val="22"/>
        </w:rPr>
      </w:pPr>
      <w:r w:rsidRPr="00EF200E">
        <w:rPr>
          <w:sz w:val="22"/>
          <w:szCs w:val="22"/>
        </w:rPr>
        <w:t xml:space="preserve">V případě nedodržení termínů pro odstranění vad </w:t>
      </w:r>
      <w:r w:rsidRPr="00E5692D">
        <w:rPr>
          <w:sz w:val="22"/>
          <w:szCs w:val="22"/>
        </w:rPr>
        <w:t xml:space="preserve">sjednaných </w:t>
      </w:r>
      <w:r w:rsidR="007C3F5E" w:rsidRPr="00E5692D">
        <w:rPr>
          <w:sz w:val="22"/>
          <w:szCs w:val="22"/>
        </w:rPr>
        <w:t xml:space="preserve">dle </w:t>
      </w:r>
      <w:r w:rsidR="007C3F5E" w:rsidRPr="00363386">
        <w:rPr>
          <w:sz w:val="22"/>
          <w:szCs w:val="22"/>
        </w:rPr>
        <w:t>přílohy č. 6</w:t>
      </w:r>
      <w:r w:rsidR="007C3F5E" w:rsidRPr="00E5692D">
        <w:rPr>
          <w:sz w:val="22"/>
          <w:szCs w:val="22"/>
        </w:rPr>
        <w:t xml:space="preserve"> </w:t>
      </w:r>
      <w:r w:rsidR="00161B99" w:rsidRPr="00E5692D">
        <w:rPr>
          <w:sz w:val="22"/>
          <w:szCs w:val="22"/>
        </w:rPr>
        <w:t>této</w:t>
      </w:r>
      <w:r w:rsidR="00161B99" w:rsidRPr="00EF200E">
        <w:rPr>
          <w:sz w:val="22"/>
          <w:szCs w:val="22"/>
        </w:rPr>
        <w:t xml:space="preserve"> </w:t>
      </w:r>
      <w:r w:rsidR="00CB3E2B" w:rsidRPr="00EF200E">
        <w:rPr>
          <w:sz w:val="22"/>
          <w:szCs w:val="22"/>
        </w:rPr>
        <w:t>S</w:t>
      </w:r>
      <w:r w:rsidRPr="00EF200E">
        <w:rPr>
          <w:sz w:val="22"/>
          <w:szCs w:val="22"/>
        </w:rPr>
        <w:t xml:space="preserve">mlouvy je </w:t>
      </w:r>
      <w:r w:rsidR="00CB3E2B" w:rsidRPr="00EF200E">
        <w:rPr>
          <w:sz w:val="22"/>
          <w:szCs w:val="22"/>
        </w:rPr>
        <w:t>O</w:t>
      </w:r>
      <w:r w:rsidRPr="00EF200E">
        <w:rPr>
          <w:sz w:val="22"/>
          <w:szCs w:val="22"/>
        </w:rPr>
        <w:t xml:space="preserve">bjednatel oprávněn účtovat </w:t>
      </w:r>
      <w:r w:rsidR="00CB3E2B" w:rsidRPr="00EF200E">
        <w:rPr>
          <w:sz w:val="22"/>
          <w:szCs w:val="22"/>
        </w:rPr>
        <w:t>Z</w:t>
      </w:r>
      <w:r w:rsidRPr="00EF200E">
        <w:rPr>
          <w:sz w:val="22"/>
          <w:szCs w:val="22"/>
        </w:rPr>
        <w:t>hotoviteli smluvní pokutu</w:t>
      </w:r>
      <w:r w:rsidR="0055793A">
        <w:rPr>
          <w:sz w:val="22"/>
          <w:szCs w:val="22"/>
        </w:rPr>
        <w:t xml:space="preserve"> blíže specifikovanou v příloze č. 6 této Smlouvy.</w:t>
      </w:r>
    </w:p>
    <w:p w14:paraId="795F51F2" w14:textId="448BCD44" w:rsidR="00E369C3" w:rsidRPr="00EF200E" w:rsidRDefault="000D18BE" w:rsidP="00363386">
      <w:pPr>
        <w:pStyle w:val="rove2"/>
        <w:widowControl w:val="0"/>
        <w:numPr>
          <w:ilvl w:val="1"/>
          <w:numId w:val="18"/>
        </w:numPr>
        <w:spacing w:before="120"/>
        <w:ind w:left="567" w:hanging="567"/>
        <w:rPr>
          <w:sz w:val="22"/>
          <w:szCs w:val="22"/>
        </w:rPr>
      </w:pPr>
      <w:r w:rsidRPr="00EF200E">
        <w:rPr>
          <w:sz w:val="22"/>
          <w:szCs w:val="22"/>
        </w:rPr>
        <w:t xml:space="preserve">Pro případ nedodržení závazku certifikace </w:t>
      </w:r>
      <w:r w:rsidR="00131007" w:rsidRPr="00EF200E">
        <w:rPr>
          <w:sz w:val="22"/>
          <w:szCs w:val="22"/>
        </w:rPr>
        <w:t xml:space="preserve">některého z modulů SW dle standardu IT&amp;PT ve smyslu odst. 2.11. a </w:t>
      </w:r>
      <w:r w:rsidR="009A58B5" w:rsidRPr="00EF200E">
        <w:rPr>
          <w:sz w:val="22"/>
          <w:szCs w:val="22"/>
        </w:rPr>
        <w:t>odst. 7.</w:t>
      </w:r>
      <w:r w:rsidR="00B8092B" w:rsidRPr="00EF200E">
        <w:rPr>
          <w:sz w:val="22"/>
          <w:szCs w:val="22"/>
        </w:rPr>
        <w:t>5</w:t>
      </w:r>
      <w:r w:rsidR="009A58B5" w:rsidRPr="00EF200E">
        <w:rPr>
          <w:sz w:val="22"/>
          <w:szCs w:val="22"/>
        </w:rPr>
        <w:t>. této Smlouvy ve lhůtě stanovené v odst. 3.11. této Smlouvy</w:t>
      </w:r>
      <w:r w:rsidR="00F9688B" w:rsidRPr="00EF200E">
        <w:rPr>
          <w:sz w:val="22"/>
          <w:szCs w:val="22"/>
        </w:rPr>
        <w:t xml:space="preserve"> </w:t>
      </w:r>
      <w:r w:rsidR="007832A3" w:rsidRPr="00EF200E">
        <w:rPr>
          <w:sz w:val="22"/>
          <w:szCs w:val="22"/>
        </w:rPr>
        <w:t>je Zhotovitel</w:t>
      </w:r>
      <w:r w:rsidR="005D4F12" w:rsidRPr="00EF200E">
        <w:rPr>
          <w:sz w:val="22"/>
          <w:szCs w:val="22"/>
        </w:rPr>
        <w:t xml:space="preserve"> povinen</w:t>
      </w:r>
      <w:r w:rsidR="00E369C3" w:rsidRPr="00EF200E">
        <w:rPr>
          <w:sz w:val="22"/>
          <w:szCs w:val="22"/>
        </w:rPr>
        <w:t xml:space="preserve"> </w:t>
      </w:r>
      <w:r w:rsidR="007832A3" w:rsidRPr="00EF200E">
        <w:rPr>
          <w:sz w:val="22"/>
          <w:szCs w:val="22"/>
        </w:rPr>
        <w:t xml:space="preserve">zaplatit Objednateli smluvní pokutu ve výši </w:t>
      </w:r>
      <w:r w:rsidR="00F07204">
        <w:rPr>
          <w:sz w:val="22"/>
          <w:szCs w:val="22"/>
        </w:rPr>
        <w:t xml:space="preserve">0,01 % </w:t>
      </w:r>
      <w:r w:rsidR="005408C0" w:rsidRPr="00EF200E">
        <w:rPr>
          <w:sz w:val="22"/>
          <w:szCs w:val="22"/>
        </w:rPr>
        <w:t>z</w:t>
      </w:r>
      <w:r w:rsidR="007D0381">
        <w:rPr>
          <w:sz w:val="22"/>
          <w:szCs w:val="22"/>
        </w:rPr>
        <w:t>e souhrnné</w:t>
      </w:r>
      <w:r w:rsidR="005408C0" w:rsidRPr="00EF200E">
        <w:rPr>
          <w:sz w:val="22"/>
          <w:szCs w:val="22"/>
        </w:rPr>
        <w:t xml:space="preserve"> ceny </w:t>
      </w:r>
      <w:r w:rsidR="007D0381">
        <w:rPr>
          <w:sz w:val="22"/>
        </w:rPr>
        <w:t xml:space="preserve">plnění dle </w:t>
      </w:r>
      <w:del w:id="67" w:author="Autor">
        <w:r w:rsidR="007D0381" w:rsidDel="00946575">
          <w:rPr>
            <w:sz w:val="22"/>
          </w:rPr>
          <w:delText xml:space="preserve">bodu </w:delText>
        </w:r>
      </w:del>
      <w:ins w:id="68" w:author="Autor">
        <w:r w:rsidR="00946575">
          <w:rPr>
            <w:sz w:val="22"/>
          </w:rPr>
          <w:t xml:space="preserve">čl. </w:t>
        </w:r>
      </w:ins>
      <w:r w:rsidR="007D0381">
        <w:rPr>
          <w:sz w:val="22"/>
        </w:rPr>
        <w:t>5.1. písm. a) až c)</w:t>
      </w:r>
      <w:r w:rsidR="007D62DD">
        <w:rPr>
          <w:sz w:val="22"/>
        </w:rPr>
        <w:t xml:space="preserve"> </w:t>
      </w:r>
      <w:ins w:id="69" w:author="Autor">
        <w:r w:rsidR="00C04BE8">
          <w:rPr>
            <w:sz w:val="22"/>
          </w:rPr>
          <w:t xml:space="preserve">této Smlouvy </w:t>
        </w:r>
      </w:ins>
      <w:r w:rsidR="007D62DD">
        <w:rPr>
          <w:sz w:val="22"/>
        </w:rPr>
        <w:t>bez DPH</w:t>
      </w:r>
      <w:r w:rsidR="007D0381">
        <w:rPr>
          <w:sz w:val="22"/>
        </w:rPr>
        <w:t xml:space="preserve"> </w:t>
      </w:r>
      <w:r w:rsidR="005408C0" w:rsidRPr="00EF200E">
        <w:rPr>
          <w:sz w:val="22"/>
          <w:szCs w:val="22"/>
        </w:rPr>
        <w:t>za každý započatý den prodlení</w:t>
      </w:r>
      <w:r w:rsidR="00F07204">
        <w:rPr>
          <w:sz w:val="22"/>
          <w:szCs w:val="22"/>
        </w:rPr>
        <w:t xml:space="preserve"> a</w:t>
      </w:r>
      <w:r w:rsidR="00D35CA4">
        <w:rPr>
          <w:sz w:val="22"/>
          <w:szCs w:val="22"/>
        </w:rPr>
        <w:t xml:space="preserve"> </w:t>
      </w:r>
      <w:r w:rsidR="007832A3" w:rsidRPr="00EF200E">
        <w:rPr>
          <w:sz w:val="22"/>
          <w:szCs w:val="22"/>
        </w:rPr>
        <w:t>za každ</w:t>
      </w:r>
      <w:r w:rsidR="005D4F12" w:rsidRPr="00EF200E">
        <w:rPr>
          <w:sz w:val="22"/>
          <w:szCs w:val="22"/>
        </w:rPr>
        <w:t>ý modul</w:t>
      </w:r>
      <w:r w:rsidR="00E369C3" w:rsidRPr="00EF200E">
        <w:rPr>
          <w:sz w:val="22"/>
          <w:szCs w:val="22"/>
        </w:rPr>
        <w:t xml:space="preserve"> SW</w:t>
      </w:r>
      <w:r w:rsidR="005D4F12" w:rsidRPr="00EF200E">
        <w:rPr>
          <w:sz w:val="22"/>
          <w:szCs w:val="22"/>
        </w:rPr>
        <w:t xml:space="preserve"> dle odst. 7.</w:t>
      </w:r>
      <w:r w:rsidR="00C53838" w:rsidRPr="00EF200E">
        <w:rPr>
          <w:sz w:val="22"/>
          <w:szCs w:val="22"/>
        </w:rPr>
        <w:t>5</w:t>
      </w:r>
      <w:r w:rsidR="005D4F12" w:rsidRPr="00EF200E">
        <w:rPr>
          <w:sz w:val="22"/>
          <w:szCs w:val="22"/>
        </w:rPr>
        <w:t>. této Smlouvy, který nes</w:t>
      </w:r>
      <w:r w:rsidR="00E369C3" w:rsidRPr="00EF200E">
        <w:rPr>
          <w:sz w:val="22"/>
          <w:szCs w:val="22"/>
        </w:rPr>
        <w:t>p</w:t>
      </w:r>
      <w:r w:rsidR="005D4F12" w:rsidRPr="00EF200E">
        <w:rPr>
          <w:sz w:val="22"/>
          <w:szCs w:val="22"/>
        </w:rPr>
        <w:t>l</w:t>
      </w:r>
      <w:r w:rsidR="00E369C3" w:rsidRPr="00EF200E">
        <w:rPr>
          <w:sz w:val="22"/>
          <w:szCs w:val="22"/>
        </w:rPr>
        <w:t>ňuje certifikaci dle standardu IT&amp;PT</w:t>
      </w:r>
      <w:del w:id="70" w:author="Autor">
        <w:r w:rsidR="00535A00" w:rsidDel="00C04BE8">
          <w:rPr>
            <w:sz w:val="22"/>
            <w:szCs w:val="22"/>
          </w:rPr>
          <w:delText>.</w:delText>
        </w:r>
        <w:r w:rsidR="007832A3" w:rsidRPr="00EF200E" w:rsidDel="00C04BE8">
          <w:rPr>
            <w:sz w:val="22"/>
            <w:szCs w:val="22"/>
          </w:rPr>
          <w:delText xml:space="preserve"> </w:delText>
        </w:r>
      </w:del>
      <w:r w:rsidR="00F9688B" w:rsidRPr="00EF200E">
        <w:rPr>
          <w:sz w:val="22"/>
          <w:szCs w:val="22"/>
        </w:rPr>
        <w:t>.</w:t>
      </w:r>
    </w:p>
    <w:p w14:paraId="7D91F528" w14:textId="3CF90E39" w:rsidR="00F9688B" w:rsidRPr="00EF200E" w:rsidRDefault="00F9688B" w:rsidP="00363386">
      <w:pPr>
        <w:pStyle w:val="rove2"/>
        <w:widowControl w:val="0"/>
        <w:numPr>
          <w:ilvl w:val="1"/>
          <w:numId w:val="18"/>
        </w:numPr>
        <w:spacing w:before="120"/>
        <w:ind w:left="567" w:hanging="567"/>
        <w:rPr>
          <w:sz w:val="22"/>
          <w:szCs w:val="22"/>
        </w:rPr>
      </w:pPr>
      <w:r w:rsidRPr="00EF200E">
        <w:rPr>
          <w:sz w:val="22"/>
          <w:szCs w:val="22"/>
        </w:rPr>
        <w:t xml:space="preserve">V případě, že </w:t>
      </w:r>
      <w:r w:rsidR="00CA5318" w:rsidRPr="00EF200E">
        <w:rPr>
          <w:sz w:val="22"/>
          <w:szCs w:val="22"/>
        </w:rPr>
        <w:t xml:space="preserve">nebude některý z modulů SW certifikován ani do </w:t>
      </w:r>
      <w:r w:rsidR="002552E2" w:rsidRPr="00EF200E">
        <w:rPr>
          <w:sz w:val="22"/>
          <w:szCs w:val="22"/>
        </w:rPr>
        <w:t>6</w:t>
      </w:r>
      <w:r w:rsidR="00CA5318" w:rsidRPr="00EF200E">
        <w:rPr>
          <w:sz w:val="22"/>
          <w:szCs w:val="22"/>
        </w:rPr>
        <w:t xml:space="preserve"> </w:t>
      </w:r>
      <w:r w:rsidR="003160DB" w:rsidRPr="00EF200E">
        <w:rPr>
          <w:sz w:val="22"/>
          <w:szCs w:val="22"/>
        </w:rPr>
        <w:t xml:space="preserve">(šesti) </w:t>
      </w:r>
      <w:r w:rsidR="00CA5318" w:rsidRPr="00EF200E">
        <w:rPr>
          <w:sz w:val="22"/>
          <w:szCs w:val="22"/>
        </w:rPr>
        <w:t xml:space="preserve">měsíců od uplynutí </w:t>
      </w:r>
      <w:r w:rsidR="002552E2" w:rsidRPr="00EF200E">
        <w:rPr>
          <w:sz w:val="22"/>
          <w:szCs w:val="22"/>
        </w:rPr>
        <w:t xml:space="preserve">lhůty dle odst. 3.11. této Smlouvy, zavazuje se Zhotovitel uhradit další </w:t>
      </w:r>
      <w:r w:rsidR="00E90800" w:rsidRPr="00EF200E">
        <w:rPr>
          <w:sz w:val="22"/>
          <w:szCs w:val="22"/>
        </w:rPr>
        <w:t>(</w:t>
      </w:r>
      <w:r w:rsidR="00C767FA" w:rsidRPr="00EF200E">
        <w:rPr>
          <w:sz w:val="22"/>
          <w:szCs w:val="22"/>
        </w:rPr>
        <w:t>jednorázovou</w:t>
      </w:r>
      <w:r w:rsidR="00E90800" w:rsidRPr="00EF200E">
        <w:rPr>
          <w:sz w:val="22"/>
          <w:szCs w:val="22"/>
        </w:rPr>
        <w:t>)</w:t>
      </w:r>
      <w:r w:rsidR="00C767FA" w:rsidRPr="00EF200E">
        <w:rPr>
          <w:sz w:val="22"/>
          <w:szCs w:val="22"/>
        </w:rPr>
        <w:t xml:space="preserve"> </w:t>
      </w:r>
      <w:r w:rsidR="0088481C" w:rsidRPr="00EF200E">
        <w:rPr>
          <w:sz w:val="22"/>
          <w:szCs w:val="22"/>
        </w:rPr>
        <w:t xml:space="preserve">smluvní pokutu ve </w:t>
      </w:r>
      <w:r w:rsidR="007D0381">
        <w:rPr>
          <w:sz w:val="22"/>
          <w:szCs w:val="22"/>
        </w:rPr>
        <w:t>výši 500.000,- Kč</w:t>
      </w:r>
      <w:r w:rsidR="00535A00">
        <w:rPr>
          <w:sz w:val="22"/>
          <w:szCs w:val="22"/>
        </w:rPr>
        <w:t xml:space="preserve"> </w:t>
      </w:r>
      <w:r w:rsidR="00C767FA" w:rsidRPr="00EF200E">
        <w:rPr>
          <w:sz w:val="22"/>
          <w:szCs w:val="22"/>
        </w:rPr>
        <w:t>za každý modul</w:t>
      </w:r>
      <w:r w:rsidR="00CA5318" w:rsidRPr="00EF200E">
        <w:rPr>
          <w:sz w:val="22"/>
          <w:szCs w:val="22"/>
        </w:rPr>
        <w:t xml:space="preserve"> </w:t>
      </w:r>
      <w:r w:rsidR="00C767FA" w:rsidRPr="00EF200E">
        <w:rPr>
          <w:sz w:val="22"/>
          <w:szCs w:val="22"/>
        </w:rPr>
        <w:t>SW dle odst. 7.</w:t>
      </w:r>
      <w:r w:rsidR="00C53838" w:rsidRPr="00EF200E">
        <w:rPr>
          <w:sz w:val="22"/>
          <w:szCs w:val="22"/>
        </w:rPr>
        <w:t>5</w:t>
      </w:r>
      <w:r w:rsidR="00C767FA" w:rsidRPr="00EF200E">
        <w:rPr>
          <w:sz w:val="22"/>
          <w:szCs w:val="22"/>
        </w:rPr>
        <w:t>. této Smlouvy, který</w:t>
      </w:r>
      <w:r w:rsidR="00E90800" w:rsidRPr="00EF200E">
        <w:rPr>
          <w:sz w:val="22"/>
          <w:szCs w:val="22"/>
        </w:rPr>
        <w:t xml:space="preserve"> </w:t>
      </w:r>
      <w:r w:rsidR="00003A24" w:rsidRPr="00EF200E">
        <w:rPr>
          <w:sz w:val="22"/>
          <w:szCs w:val="22"/>
        </w:rPr>
        <w:t xml:space="preserve">po uplynutí </w:t>
      </w:r>
      <w:r w:rsidR="003160DB" w:rsidRPr="00EF200E">
        <w:rPr>
          <w:sz w:val="22"/>
          <w:szCs w:val="22"/>
        </w:rPr>
        <w:t>této lhůty</w:t>
      </w:r>
      <w:r w:rsidR="00C767FA" w:rsidRPr="00EF200E">
        <w:rPr>
          <w:sz w:val="22"/>
          <w:szCs w:val="22"/>
        </w:rPr>
        <w:t xml:space="preserve"> nesplňuje certifikaci dle standardu IT&amp;PT</w:t>
      </w:r>
      <w:r w:rsidR="00E90800" w:rsidRPr="00EF200E">
        <w:rPr>
          <w:sz w:val="22"/>
          <w:szCs w:val="22"/>
        </w:rPr>
        <w:t>.</w:t>
      </w:r>
      <w:r w:rsidR="00390E1B" w:rsidRPr="00EF200E">
        <w:rPr>
          <w:sz w:val="22"/>
          <w:szCs w:val="22"/>
        </w:rPr>
        <w:t xml:space="preserve"> </w:t>
      </w:r>
      <w:r w:rsidR="0061330F" w:rsidRPr="00EF200E">
        <w:rPr>
          <w:sz w:val="22"/>
          <w:szCs w:val="22"/>
        </w:rPr>
        <w:t>P</w:t>
      </w:r>
      <w:r w:rsidR="00390E1B" w:rsidRPr="00EF200E">
        <w:rPr>
          <w:sz w:val="22"/>
          <w:szCs w:val="22"/>
        </w:rPr>
        <w:t>ro tento případ smluvní strany dále sjednávají, že uplynutím lhůty dle tohoto odstavce</w:t>
      </w:r>
      <w:r w:rsidR="0006103E" w:rsidRPr="00EF200E">
        <w:rPr>
          <w:sz w:val="22"/>
          <w:szCs w:val="22"/>
        </w:rPr>
        <w:t xml:space="preserve"> Smlouvy</w:t>
      </w:r>
      <w:r w:rsidR="00390E1B" w:rsidRPr="00EF200E">
        <w:rPr>
          <w:sz w:val="22"/>
          <w:szCs w:val="22"/>
        </w:rPr>
        <w:t xml:space="preserve"> je Objednatel oprávněn</w:t>
      </w:r>
      <w:r w:rsidR="0098006E" w:rsidRPr="00EF200E">
        <w:rPr>
          <w:sz w:val="22"/>
          <w:szCs w:val="22"/>
        </w:rPr>
        <w:t xml:space="preserve"> (nikoliv však povinen)</w:t>
      </w:r>
      <w:r w:rsidR="00390E1B" w:rsidRPr="00EF200E">
        <w:rPr>
          <w:sz w:val="22"/>
          <w:szCs w:val="22"/>
        </w:rPr>
        <w:t xml:space="preserve"> </w:t>
      </w:r>
      <w:r w:rsidR="0061330F" w:rsidRPr="00EF200E">
        <w:rPr>
          <w:sz w:val="22"/>
          <w:szCs w:val="22"/>
        </w:rPr>
        <w:t xml:space="preserve">na náklady Zhotovitele </w:t>
      </w:r>
      <w:r w:rsidR="00F9208C" w:rsidRPr="00EF200E">
        <w:rPr>
          <w:sz w:val="22"/>
          <w:szCs w:val="22"/>
        </w:rPr>
        <w:t>zajistit si sám, popř. prostřednictvím třetích osob certifikaci dle standardu IT&amp;PT příslušného modulu SW, s jehož certifikací je Zhotovitel v</w:t>
      </w:r>
      <w:r w:rsidR="0061330F" w:rsidRPr="00EF200E">
        <w:rPr>
          <w:sz w:val="22"/>
          <w:szCs w:val="22"/>
        </w:rPr>
        <w:t> </w:t>
      </w:r>
      <w:r w:rsidR="00F9208C" w:rsidRPr="00EF200E">
        <w:rPr>
          <w:sz w:val="22"/>
          <w:szCs w:val="22"/>
        </w:rPr>
        <w:t>prodlení</w:t>
      </w:r>
      <w:r w:rsidR="0061330F" w:rsidRPr="00EF200E">
        <w:rPr>
          <w:sz w:val="22"/>
          <w:szCs w:val="22"/>
        </w:rPr>
        <w:t>.</w:t>
      </w:r>
      <w:r w:rsidR="0056428F" w:rsidRPr="00EF200E">
        <w:rPr>
          <w:sz w:val="22"/>
          <w:szCs w:val="22"/>
        </w:rPr>
        <w:t xml:space="preserve"> Zhotovitel je </w:t>
      </w:r>
      <w:r w:rsidR="0056428F" w:rsidRPr="00EF200E">
        <w:rPr>
          <w:sz w:val="22"/>
          <w:szCs w:val="22"/>
        </w:rPr>
        <w:lastRenderedPageBreak/>
        <w:t>v takovémto případě povinen poskytnout</w:t>
      </w:r>
      <w:r w:rsidR="00635B4F" w:rsidRPr="00EF200E">
        <w:rPr>
          <w:sz w:val="22"/>
          <w:szCs w:val="22"/>
        </w:rPr>
        <w:t xml:space="preserve"> Objednateli veškeré nezbytné doklady, popř. veškerou požadovatelnou součinnost</w:t>
      </w:r>
      <w:r w:rsidR="009333B4" w:rsidRPr="00EF200E">
        <w:rPr>
          <w:sz w:val="22"/>
          <w:szCs w:val="22"/>
        </w:rPr>
        <w:t>, aby mohlo dojít k úspěšné certifikaci příslušného modulu SW dle standardu IT&amp;PT.</w:t>
      </w:r>
      <w:r w:rsidR="0056428F" w:rsidRPr="00EF200E">
        <w:rPr>
          <w:sz w:val="22"/>
          <w:szCs w:val="22"/>
        </w:rPr>
        <w:t xml:space="preserve"> </w:t>
      </w:r>
      <w:r w:rsidR="0098006E" w:rsidRPr="00EF200E">
        <w:rPr>
          <w:sz w:val="22"/>
          <w:szCs w:val="22"/>
        </w:rPr>
        <w:t>Rozhodne</w:t>
      </w:r>
      <w:r w:rsidR="0058234F" w:rsidRPr="00EF200E">
        <w:rPr>
          <w:sz w:val="22"/>
          <w:szCs w:val="22"/>
        </w:rPr>
        <w:t xml:space="preserve">-li se </w:t>
      </w:r>
      <w:r w:rsidR="00504EFF" w:rsidRPr="00EF200E">
        <w:rPr>
          <w:sz w:val="22"/>
          <w:szCs w:val="22"/>
        </w:rPr>
        <w:t>O</w:t>
      </w:r>
      <w:r w:rsidR="0058234F" w:rsidRPr="00EF200E">
        <w:rPr>
          <w:sz w:val="22"/>
          <w:szCs w:val="22"/>
        </w:rPr>
        <w:t xml:space="preserve">bjednatel pro postup dle </w:t>
      </w:r>
      <w:r w:rsidR="00154591" w:rsidRPr="00EF200E">
        <w:rPr>
          <w:sz w:val="22"/>
          <w:szCs w:val="22"/>
        </w:rPr>
        <w:t>věty druhé tohoto odstavce</w:t>
      </w:r>
      <w:r w:rsidR="0006103E" w:rsidRPr="00EF200E">
        <w:rPr>
          <w:sz w:val="22"/>
          <w:szCs w:val="22"/>
        </w:rPr>
        <w:t xml:space="preserve"> Smlouvy</w:t>
      </w:r>
      <w:r w:rsidR="00154591" w:rsidRPr="00EF200E">
        <w:rPr>
          <w:sz w:val="22"/>
          <w:szCs w:val="22"/>
        </w:rPr>
        <w:t xml:space="preserve">, není Objednatel oprávněn </w:t>
      </w:r>
      <w:r w:rsidR="00422096" w:rsidRPr="00EF200E">
        <w:rPr>
          <w:sz w:val="22"/>
          <w:szCs w:val="22"/>
        </w:rPr>
        <w:t xml:space="preserve">dále požadovat </w:t>
      </w:r>
      <w:r w:rsidR="00FC577E" w:rsidRPr="00EF200E">
        <w:rPr>
          <w:sz w:val="22"/>
          <w:szCs w:val="22"/>
        </w:rPr>
        <w:t>úhradu</w:t>
      </w:r>
      <w:r w:rsidR="00422096" w:rsidRPr="00EF200E">
        <w:rPr>
          <w:sz w:val="22"/>
          <w:szCs w:val="22"/>
        </w:rPr>
        <w:t xml:space="preserve"> smluvní pokut</w:t>
      </w:r>
      <w:r w:rsidR="00FC577E" w:rsidRPr="00EF200E">
        <w:rPr>
          <w:sz w:val="22"/>
          <w:szCs w:val="22"/>
        </w:rPr>
        <w:t>y dle odst. 1</w:t>
      </w:r>
      <w:r w:rsidR="009F46DC" w:rsidRPr="00EF200E">
        <w:rPr>
          <w:sz w:val="22"/>
          <w:szCs w:val="22"/>
        </w:rPr>
        <w:t>0</w:t>
      </w:r>
      <w:r w:rsidR="00FC577E" w:rsidRPr="00EF200E">
        <w:rPr>
          <w:sz w:val="22"/>
          <w:szCs w:val="22"/>
        </w:rPr>
        <w:t>.</w:t>
      </w:r>
      <w:r w:rsidR="00074EE4" w:rsidRPr="00EF200E">
        <w:rPr>
          <w:sz w:val="22"/>
          <w:szCs w:val="22"/>
        </w:rPr>
        <w:t>4</w:t>
      </w:r>
      <w:r w:rsidR="00FC577E" w:rsidRPr="00EF200E">
        <w:rPr>
          <w:sz w:val="22"/>
          <w:szCs w:val="22"/>
        </w:rPr>
        <w:t xml:space="preserve">. této Smlouvy za období, kdy </w:t>
      </w:r>
      <w:r w:rsidR="00003A24" w:rsidRPr="00EF200E">
        <w:rPr>
          <w:sz w:val="22"/>
          <w:szCs w:val="22"/>
        </w:rPr>
        <w:t>je zajišťována certifikace Objednatelem či třetí osobou.</w:t>
      </w:r>
    </w:p>
    <w:p w14:paraId="59B273A2" w14:textId="16C3B0A0" w:rsidR="0049709B" w:rsidRPr="00363386" w:rsidRDefault="00DE19E2" w:rsidP="00363386">
      <w:pPr>
        <w:pStyle w:val="rove2"/>
        <w:widowControl w:val="0"/>
        <w:numPr>
          <w:ilvl w:val="1"/>
          <w:numId w:val="18"/>
        </w:numPr>
        <w:spacing w:before="120"/>
        <w:ind w:left="567" w:hanging="567"/>
        <w:rPr>
          <w:sz w:val="22"/>
          <w:szCs w:val="22"/>
        </w:rPr>
      </w:pPr>
      <w:r w:rsidRPr="00EF200E">
        <w:rPr>
          <w:sz w:val="22"/>
          <w:szCs w:val="22"/>
        </w:rPr>
        <w:t>Při zjištění, že Zhotovitel shromažďuje odpady do shromažďovacích prostředků Objednatele v rozporu s odst. 1</w:t>
      </w:r>
      <w:r w:rsidR="0058387D" w:rsidRPr="00EF200E">
        <w:rPr>
          <w:sz w:val="22"/>
          <w:szCs w:val="22"/>
        </w:rPr>
        <w:t>4</w:t>
      </w:r>
      <w:r w:rsidRPr="00EF200E">
        <w:rPr>
          <w:sz w:val="22"/>
          <w:szCs w:val="22"/>
        </w:rPr>
        <w:t>.7. této Smlouvy, si Objednatel vyhrazuje právo účtovat smluvní pokutu ve výši 10.000,- Kč, a to za každý jednotlivý případ porušení.</w:t>
      </w:r>
    </w:p>
    <w:p w14:paraId="176D1532" w14:textId="7B4F48AF" w:rsidR="009031A3" w:rsidRPr="008F7BCC" w:rsidRDefault="0049709B" w:rsidP="000E474A">
      <w:pPr>
        <w:pStyle w:val="Odstavecseseznamem"/>
        <w:numPr>
          <w:ilvl w:val="1"/>
          <w:numId w:val="18"/>
        </w:numPr>
        <w:spacing w:before="120" w:after="120"/>
        <w:ind w:hanging="574"/>
        <w:jc w:val="both"/>
        <w:rPr>
          <w:rFonts w:eastAsia="Calibri"/>
          <w:sz w:val="22"/>
          <w:szCs w:val="22"/>
        </w:rPr>
      </w:pPr>
      <w:r w:rsidRPr="008F7BCC">
        <w:rPr>
          <w:sz w:val="22"/>
          <w:szCs w:val="22"/>
        </w:rPr>
        <w:t xml:space="preserve">Zhotovitel je povinen </w:t>
      </w:r>
      <w:r w:rsidR="009031A3" w:rsidRPr="008F7BCC">
        <w:rPr>
          <w:rFonts w:eastAsia="Calibri"/>
          <w:sz w:val="22"/>
          <w:szCs w:val="22"/>
        </w:rPr>
        <w:t>zajistit plnění zásady "významně nepoškozovat" (DNSH) dle čl. 17   nařízení (EU) 2020/852 a souvisejících metodik.</w:t>
      </w:r>
    </w:p>
    <w:p w14:paraId="4ED2E320" w14:textId="77777777" w:rsidR="009031A3" w:rsidRPr="008F7BCC" w:rsidRDefault="009031A3" w:rsidP="000E474A">
      <w:pPr>
        <w:pStyle w:val="Odstavecseseznamem"/>
        <w:spacing w:before="120" w:after="120"/>
        <w:ind w:left="574"/>
        <w:jc w:val="both"/>
        <w:rPr>
          <w:rFonts w:eastAsia="Calibri"/>
          <w:sz w:val="22"/>
          <w:szCs w:val="22"/>
        </w:rPr>
      </w:pPr>
      <w:r w:rsidRPr="000E474A">
        <w:rPr>
          <w:sz w:val="22"/>
          <w:szCs w:val="22"/>
        </w:rPr>
        <w:t>Zhotovitel</w:t>
      </w:r>
      <w:r w:rsidRPr="008F7BCC">
        <w:rPr>
          <w:rFonts w:eastAsia="Calibri"/>
          <w:sz w:val="22"/>
          <w:szCs w:val="22"/>
        </w:rPr>
        <w:t xml:space="preserve"> se dále zavazuje:</w:t>
      </w:r>
    </w:p>
    <w:p w14:paraId="0B6012CD" w14:textId="77777777" w:rsidR="009031A3" w:rsidRPr="008F7BCC" w:rsidRDefault="009031A3" w:rsidP="000E474A">
      <w:pPr>
        <w:numPr>
          <w:ilvl w:val="0"/>
          <w:numId w:val="104"/>
        </w:numPr>
        <w:tabs>
          <w:tab w:val="clear" w:pos="720"/>
        </w:tabs>
        <w:spacing w:before="120" w:after="120"/>
        <w:ind w:left="1134"/>
        <w:jc w:val="both"/>
        <w:rPr>
          <w:rFonts w:eastAsia="Calibri"/>
          <w:sz w:val="22"/>
          <w:szCs w:val="22"/>
        </w:rPr>
      </w:pPr>
      <w:r w:rsidRPr="008F7BCC">
        <w:rPr>
          <w:rFonts w:eastAsia="Calibri"/>
          <w:sz w:val="22"/>
          <w:szCs w:val="22"/>
        </w:rPr>
        <w:t>realizovat předmět smlouvy v souladu s touto zásadou, zejména v oblastech prevence vzniku odpadů, recyklace, ochrany životního prostředí a zmírňování změny klimatu;</w:t>
      </w:r>
    </w:p>
    <w:p w14:paraId="7FBE0395" w14:textId="77777777" w:rsidR="009031A3" w:rsidRPr="008F7BCC" w:rsidRDefault="009031A3" w:rsidP="000E474A">
      <w:pPr>
        <w:numPr>
          <w:ilvl w:val="0"/>
          <w:numId w:val="104"/>
        </w:numPr>
        <w:tabs>
          <w:tab w:val="clear" w:pos="720"/>
        </w:tabs>
        <w:spacing w:before="120" w:after="120"/>
        <w:ind w:left="1134"/>
        <w:jc w:val="both"/>
        <w:rPr>
          <w:rFonts w:eastAsia="Calibri"/>
          <w:sz w:val="22"/>
          <w:szCs w:val="22"/>
        </w:rPr>
      </w:pPr>
      <w:r w:rsidRPr="008F7BCC">
        <w:rPr>
          <w:rFonts w:eastAsia="Calibri"/>
          <w:sz w:val="22"/>
          <w:szCs w:val="22"/>
        </w:rPr>
        <w:t>řádně a včas doložit dokumentaci prokazující naplnění zásady DNSH, a to ve formátu a rozsahu požadovaném poskytovatelem dotace nebo kontrolními orgány;</w:t>
      </w:r>
    </w:p>
    <w:p w14:paraId="379C656A" w14:textId="77777777" w:rsidR="009031A3" w:rsidRPr="008F7BCC" w:rsidRDefault="009031A3" w:rsidP="000E474A">
      <w:pPr>
        <w:numPr>
          <w:ilvl w:val="0"/>
          <w:numId w:val="104"/>
        </w:numPr>
        <w:tabs>
          <w:tab w:val="clear" w:pos="720"/>
        </w:tabs>
        <w:spacing w:before="120" w:after="120"/>
        <w:ind w:left="1134"/>
        <w:jc w:val="both"/>
        <w:rPr>
          <w:rFonts w:eastAsia="Calibri"/>
          <w:sz w:val="22"/>
          <w:szCs w:val="22"/>
        </w:rPr>
      </w:pPr>
      <w:r w:rsidRPr="008F7BCC">
        <w:rPr>
          <w:rFonts w:eastAsia="Calibri"/>
          <w:sz w:val="22"/>
          <w:szCs w:val="22"/>
        </w:rPr>
        <w:t>poskytnout součinnost při přípravě části Zprávy o realizaci projektu (</w:t>
      </w:r>
      <w:proofErr w:type="spellStart"/>
      <w:r w:rsidRPr="008F7BCC">
        <w:rPr>
          <w:rFonts w:eastAsia="Calibri"/>
          <w:sz w:val="22"/>
          <w:szCs w:val="22"/>
        </w:rPr>
        <w:t>ZoR</w:t>
      </w:r>
      <w:proofErr w:type="spellEnd"/>
      <w:r w:rsidRPr="008F7BCC">
        <w:rPr>
          <w:rFonts w:eastAsia="Calibri"/>
          <w:sz w:val="22"/>
          <w:szCs w:val="22"/>
        </w:rPr>
        <w:t>), která popisuje, jak bylo naplnění zásady DNSH zajištěno v praxi;</w:t>
      </w:r>
    </w:p>
    <w:p w14:paraId="20C4AD01" w14:textId="77777777" w:rsidR="002403CB" w:rsidRPr="000E474A" w:rsidRDefault="009031A3" w:rsidP="008F7BCC">
      <w:pPr>
        <w:numPr>
          <w:ilvl w:val="0"/>
          <w:numId w:val="104"/>
        </w:numPr>
        <w:tabs>
          <w:tab w:val="clear" w:pos="720"/>
        </w:tabs>
        <w:spacing w:before="120" w:after="120"/>
        <w:ind w:left="1134"/>
        <w:jc w:val="both"/>
        <w:rPr>
          <w:sz w:val="22"/>
          <w:szCs w:val="22"/>
        </w:rPr>
      </w:pPr>
      <w:r w:rsidRPr="008F7BCC">
        <w:rPr>
          <w:rFonts w:eastAsia="Calibri"/>
          <w:sz w:val="22"/>
          <w:szCs w:val="22"/>
        </w:rPr>
        <w:t>uchovávat veškerou dokumentaci potřebnou k prokázání souladu s DNSH pro účely případného auditu nebo kontroly ze strany poskytovatele dotace, Ministerstva pro místní rozvoj, Evropské komise či jiného oprávněného subjektu, a to po dobu stanovenou dotačními podmínkami.</w:t>
      </w:r>
    </w:p>
    <w:p w14:paraId="3F463470" w14:textId="77777777" w:rsidR="00557EB5" w:rsidRPr="00557EB5" w:rsidRDefault="009031A3" w:rsidP="004932D2">
      <w:pPr>
        <w:pStyle w:val="rove2"/>
        <w:widowControl w:val="0"/>
        <w:spacing w:before="120"/>
        <w:ind w:left="567"/>
        <w:rPr>
          <w:sz w:val="22"/>
          <w:szCs w:val="22"/>
        </w:rPr>
      </w:pPr>
      <w:r w:rsidRPr="000E474A">
        <w:rPr>
          <w:bCs/>
          <w:sz w:val="22"/>
          <w:szCs w:val="22"/>
        </w:rPr>
        <w:t xml:space="preserve">V případě nesplnění výše uvedených povinností má objednatel právo uplatnit smluvní </w:t>
      </w:r>
      <w:r w:rsidRPr="000E474A">
        <w:rPr>
          <w:sz w:val="22"/>
          <w:szCs w:val="22"/>
        </w:rPr>
        <w:t>pokutu</w:t>
      </w:r>
      <w:r w:rsidRPr="000E474A">
        <w:rPr>
          <w:bCs/>
          <w:sz w:val="22"/>
          <w:szCs w:val="22"/>
        </w:rPr>
        <w:t xml:space="preserve"> ve výši </w:t>
      </w:r>
      <w:r w:rsidR="003D3036" w:rsidRPr="00B42BAE">
        <w:rPr>
          <w:bCs/>
          <w:sz w:val="22"/>
          <w:szCs w:val="22"/>
        </w:rPr>
        <w:t>500 000</w:t>
      </w:r>
      <w:r w:rsidR="00D526F0" w:rsidRPr="003D3036">
        <w:rPr>
          <w:bCs/>
          <w:sz w:val="22"/>
          <w:szCs w:val="22"/>
        </w:rPr>
        <w:t>,- Kč</w:t>
      </w:r>
      <w:r w:rsidRPr="000E474A">
        <w:rPr>
          <w:bCs/>
          <w:sz w:val="22"/>
          <w:szCs w:val="22"/>
        </w:rPr>
        <w:t xml:space="preserve"> za každé jednotlivé porušení. Tím není dotčeno právo na náhradu škody.</w:t>
      </w:r>
      <w:r w:rsidR="003D3036">
        <w:rPr>
          <w:bCs/>
          <w:sz w:val="22"/>
          <w:szCs w:val="22"/>
        </w:rPr>
        <w:t xml:space="preserve"> </w:t>
      </w:r>
    </w:p>
    <w:p w14:paraId="46178DE1" w14:textId="549A51F0" w:rsidR="001E56A6" w:rsidRPr="00EF200E" w:rsidRDefault="001E56A6" w:rsidP="00363386">
      <w:pPr>
        <w:pStyle w:val="rove2"/>
        <w:widowControl w:val="0"/>
        <w:numPr>
          <w:ilvl w:val="1"/>
          <w:numId w:val="18"/>
        </w:numPr>
        <w:spacing w:before="120"/>
        <w:ind w:left="567" w:hanging="567"/>
        <w:rPr>
          <w:sz w:val="22"/>
          <w:szCs w:val="22"/>
        </w:rPr>
      </w:pPr>
      <w:r w:rsidRPr="00EF200E">
        <w:rPr>
          <w:rFonts w:eastAsia="Times New Roman"/>
          <w:color w:val="000000"/>
          <w:sz w:val="22"/>
          <w:szCs w:val="22"/>
        </w:rPr>
        <w:t xml:space="preserve">V případě nedodání fotodokumentace je </w:t>
      </w:r>
      <w:r w:rsidR="00235384" w:rsidRPr="00EF200E">
        <w:rPr>
          <w:rFonts w:eastAsia="Times New Roman"/>
          <w:color w:val="000000"/>
          <w:sz w:val="22"/>
          <w:szCs w:val="22"/>
        </w:rPr>
        <w:t>O</w:t>
      </w:r>
      <w:r w:rsidRPr="00EF200E">
        <w:rPr>
          <w:rFonts w:eastAsia="Times New Roman"/>
          <w:color w:val="000000"/>
          <w:sz w:val="22"/>
          <w:szCs w:val="22"/>
        </w:rPr>
        <w:t xml:space="preserve">bjednatel oprávněn účtovat </w:t>
      </w:r>
      <w:r w:rsidR="0071619E" w:rsidRPr="00EF200E">
        <w:rPr>
          <w:rFonts w:eastAsia="Times New Roman"/>
          <w:color w:val="000000"/>
          <w:sz w:val="22"/>
          <w:szCs w:val="22"/>
        </w:rPr>
        <w:t>Z</w:t>
      </w:r>
      <w:r w:rsidRPr="00EF200E">
        <w:rPr>
          <w:rFonts w:eastAsia="Times New Roman"/>
          <w:color w:val="000000"/>
          <w:sz w:val="22"/>
          <w:szCs w:val="22"/>
        </w:rPr>
        <w:t>hotoviteli smluvní pokutu ve výši 500,- Kč (slovy pět</w:t>
      </w:r>
      <w:r w:rsidR="00783BD1">
        <w:rPr>
          <w:rFonts w:eastAsia="Times New Roman"/>
          <w:color w:val="000000"/>
          <w:sz w:val="22"/>
          <w:szCs w:val="22"/>
        </w:rPr>
        <w:t xml:space="preserve"> </w:t>
      </w:r>
      <w:r w:rsidRPr="00EF200E">
        <w:rPr>
          <w:rFonts w:eastAsia="Times New Roman"/>
          <w:color w:val="000000"/>
          <w:sz w:val="22"/>
          <w:szCs w:val="22"/>
        </w:rPr>
        <w:t xml:space="preserve">set korun českých) za každý jednotlivý případ, kdy </w:t>
      </w:r>
      <w:r w:rsidR="0071619E" w:rsidRPr="00EF200E">
        <w:rPr>
          <w:rFonts w:eastAsia="Times New Roman"/>
          <w:color w:val="000000"/>
          <w:sz w:val="22"/>
          <w:szCs w:val="22"/>
        </w:rPr>
        <w:t>Z</w:t>
      </w:r>
      <w:r w:rsidRPr="00EF200E">
        <w:rPr>
          <w:rFonts w:eastAsia="Times New Roman"/>
          <w:color w:val="000000"/>
          <w:sz w:val="22"/>
          <w:szCs w:val="22"/>
        </w:rPr>
        <w:t xml:space="preserve">hotovitel nedodá fotodokumentaci v rozsahu dle </w:t>
      </w:r>
      <w:r w:rsidR="00C2337B" w:rsidRPr="00EF200E">
        <w:rPr>
          <w:sz w:val="22"/>
          <w:szCs w:val="22"/>
        </w:rPr>
        <w:t>odst.</w:t>
      </w:r>
      <w:r w:rsidRPr="00EF200E">
        <w:rPr>
          <w:rFonts w:eastAsia="Times New Roman"/>
          <w:color w:val="000000"/>
          <w:sz w:val="22"/>
          <w:szCs w:val="22"/>
        </w:rPr>
        <w:t xml:space="preserve"> </w:t>
      </w:r>
      <w:r w:rsidR="00CF21FF" w:rsidRPr="00EF200E">
        <w:rPr>
          <w:rFonts w:eastAsia="Times New Roman"/>
          <w:color w:val="000000"/>
          <w:sz w:val="22"/>
          <w:szCs w:val="22"/>
        </w:rPr>
        <w:t>1.1</w:t>
      </w:r>
      <w:r w:rsidRPr="00EF200E">
        <w:rPr>
          <w:rFonts w:eastAsia="Times New Roman"/>
          <w:color w:val="000000"/>
          <w:sz w:val="22"/>
          <w:szCs w:val="22"/>
        </w:rPr>
        <w:t xml:space="preserve">, písm. </w:t>
      </w:r>
      <w:r w:rsidR="00CF21FF" w:rsidRPr="00EF200E">
        <w:rPr>
          <w:rFonts w:eastAsia="Times New Roman"/>
          <w:color w:val="000000"/>
          <w:sz w:val="22"/>
          <w:szCs w:val="22"/>
        </w:rPr>
        <w:t>i</w:t>
      </w:r>
      <w:r w:rsidRPr="00EF200E">
        <w:rPr>
          <w:rFonts w:eastAsia="Times New Roman"/>
          <w:color w:val="000000"/>
          <w:sz w:val="22"/>
          <w:szCs w:val="22"/>
        </w:rPr>
        <w:t xml:space="preserve">) této </w:t>
      </w:r>
      <w:r w:rsidR="004F0E81" w:rsidRPr="00EF200E">
        <w:rPr>
          <w:rFonts w:eastAsia="Times New Roman"/>
          <w:color w:val="000000"/>
          <w:sz w:val="22"/>
          <w:szCs w:val="22"/>
        </w:rPr>
        <w:t>S</w:t>
      </w:r>
      <w:r w:rsidRPr="00EF200E">
        <w:rPr>
          <w:rFonts w:eastAsia="Times New Roman"/>
          <w:color w:val="000000"/>
          <w:sz w:val="22"/>
          <w:szCs w:val="22"/>
        </w:rPr>
        <w:t>mlouvy.</w:t>
      </w:r>
    </w:p>
    <w:p w14:paraId="2BB56E62" w14:textId="7766AC2C" w:rsidR="00CF21FF" w:rsidRPr="00EF200E" w:rsidRDefault="00CF21FF" w:rsidP="00363386">
      <w:pPr>
        <w:pStyle w:val="rove2"/>
        <w:widowControl w:val="0"/>
        <w:numPr>
          <w:ilvl w:val="1"/>
          <w:numId w:val="18"/>
        </w:numPr>
        <w:spacing w:before="120"/>
        <w:ind w:left="567" w:hanging="567"/>
        <w:rPr>
          <w:sz w:val="22"/>
          <w:szCs w:val="22"/>
        </w:rPr>
      </w:pPr>
      <w:r w:rsidRPr="00EF200E">
        <w:rPr>
          <w:rFonts w:eastAsia="Times New Roman"/>
          <w:color w:val="000000"/>
          <w:sz w:val="22"/>
          <w:szCs w:val="22"/>
        </w:rPr>
        <w:t xml:space="preserve">Za každý jednotlivě zjištěný případ porušení sjednaných podmínek nebo předpisů k zajištění BOZP, viz </w:t>
      </w:r>
      <w:r w:rsidR="00E5692D">
        <w:rPr>
          <w:rFonts w:eastAsia="Times New Roman"/>
          <w:color w:val="000000"/>
          <w:sz w:val="22"/>
          <w:szCs w:val="22"/>
        </w:rPr>
        <w:t>p</w:t>
      </w:r>
      <w:r w:rsidRPr="00EF200E">
        <w:rPr>
          <w:rFonts w:eastAsia="Times New Roman"/>
          <w:color w:val="000000"/>
          <w:sz w:val="22"/>
          <w:szCs w:val="22"/>
        </w:rPr>
        <w:t xml:space="preserve">říloha č. 9: Základní požadavky k zajištění BOZP, je </w:t>
      </w:r>
      <w:r w:rsidR="00235384" w:rsidRPr="00EF200E">
        <w:rPr>
          <w:rFonts w:eastAsia="Times New Roman"/>
          <w:color w:val="000000"/>
          <w:sz w:val="22"/>
          <w:szCs w:val="22"/>
        </w:rPr>
        <w:t>O</w:t>
      </w:r>
      <w:r w:rsidRPr="00EF200E">
        <w:rPr>
          <w:rFonts w:eastAsia="Times New Roman"/>
          <w:color w:val="000000"/>
          <w:sz w:val="22"/>
          <w:szCs w:val="22"/>
        </w:rPr>
        <w:t xml:space="preserve">bjednatel oprávněn účtovat </w:t>
      </w:r>
      <w:r w:rsidR="0071619E" w:rsidRPr="00EF200E">
        <w:rPr>
          <w:rFonts w:eastAsia="Times New Roman"/>
          <w:color w:val="000000"/>
          <w:sz w:val="22"/>
          <w:szCs w:val="22"/>
        </w:rPr>
        <w:t>Z</w:t>
      </w:r>
      <w:r w:rsidRPr="00EF200E">
        <w:rPr>
          <w:rFonts w:eastAsia="Times New Roman"/>
          <w:color w:val="000000"/>
          <w:sz w:val="22"/>
          <w:szCs w:val="22"/>
        </w:rPr>
        <w:t>hotoviteli smluvní pokutu ve výši 5.000,- Kč.</w:t>
      </w:r>
    </w:p>
    <w:p w14:paraId="04B5B6AC" w14:textId="5B6FB520" w:rsidR="00CF21FF" w:rsidRPr="00EF200E" w:rsidRDefault="00CF21FF" w:rsidP="00363386">
      <w:pPr>
        <w:pStyle w:val="rove2"/>
        <w:widowControl w:val="0"/>
        <w:numPr>
          <w:ilvl w:val="1"/>
          <w:numId w:val="18"/>
        </w:numPr>
        <w:spacing w:before="120"/>
        <w:ind w:left="567" w:hanging="567"/>
        <w:rPr>
          <w:sz w:val="22"/>
          <w:szCs w:val="22"/>
        </w:rPr>
      </w:pPr>
      <w:r w:rsidRPr="00EF200E">
        <w:rPr>
          <w:rFonts w:eastAsia="Times New Roman"/>
          <w:color w:val="000000"/>
          <w:sz w:val="22"/>
          <w:szCs w:val="22"/>
        </w:rPr>
        <w:t xml:space="preserve">V případě, že </w:t>
      </w:r>
      <w:r w:rsidR="00171AB1" w:rsidRPr="00EF200E">
        <w:rPr>
          <w:rFonts w:eastAsia="Times New Roman"/>
          <w:color w:val="000000"/>
          <w:sz w:val="22"/>
          <w:szCs w:val="22"/>
        </w:rPr>
        <w:t>Z</w:t>
      </w:r>
      <w:r w:rsidRPr="00EF200E">
        <w:rPr>
          <w:rFonts w:eastAsia="Times New Roman"/>
          <w:color w:val="000000"/>
          <w:sz w:val="22"/>
          <w:szCs w:val="22"/>
        </w:rPr>
        <w:t xml:space="preserve">hotovitel bez předchozího písemného odsouhlasení zástupcem </w:t>
      </w:r>
      <w:r w:rsidR="00171AB1" w:rsidRPr="00EF200E">
        <w:rPr>
          <w:rFonts w:eastAsia="Times New Roman"/>
          <w:color w:val="000000"/>
          <w:sz w:val="22"/>
          <w:szCs w:val="22"/>
        </w:rPr>
        <w:t>O</w:t>
      </w:r>
      <w:r w:rsidRPr="00EF200E">
        <w:rPr>
          <w:rFonts w:eastAsia="Times New Roman"/>
          <w:color w:val="000000"/>
          <w:sz w:val="22"/>
          <w:szCs w:val="22"/>
        </w:rPr>
        <w:t xml:space="preserve">bjednatele, osobou oprávněnou pro změny </w:t>
      </w:r>
      <w:r w:rsidR="006B0FB7" w:rsidRPr="00EF200E">
        <w:rPr>
          <w:rFonts w:eastAsia="Times New Roman"/>
          <w:color w:val="000000"/>
          <w:sz w:val="22"/>
          <w:szCs w:val="22"/>
        </w:rPr>
        <w:t>D</w:t>
      </w:r>
      <w:r w:rsidRPr="00EF200E">
        <w:rPr>
          <w:rFonts w:eastAsia="Times New Roman"/>
          <w:color w:val="000000"/>
          <w:sz w:val="22"/>
          <w:szCs w:val="22"/>
        </w:rPr>
        <w:t xml:space="preserve">íla </w:t>
      </w:r>
      <w:r w:rsidR="00265594" w:rsidRPr="00EF200E">
        <w:rPr>
          <w:rFonts w:eastAsia="Times New Roman"/>
          <w:color w:val="000000"/>
          <w:sz w:val="22"/>
          <w:szCs w:val="22"/>
        </w:rPr>
        <w:t>uvedenou v úvodu této Smlouvy</w:t>
      </w:r>
      <w:r w:rsidRPr="00EF200E">
        <w:rPr>
          <w:rFonts w:eastAsia="Times New Roman"/>
          <w:color w:val="000000"/>
          <w:sz w:val="22"/>
          <w:szCs w:val="22"/>
        </w:rPr>
        <w:t xml:space="preserve">, provede změnu na pozici vedoucích pracovníků uvedených v příloze č. </w:t>
      </w:r>
      <w:r w:rsidR="002A659D" w:rsidRPr="00EF200E">
        <w:rPr>
          <w:rFonts w:eastAsia="Times New Roman"/>
          <w:color w:val="000000"/>
          <w:sz w:val="22"/>
          <w:szCs w:val="22"/>
        </w:rPr>
        <w:t>11</w:t>
      </w:r>
      <w:r w:rsidRPr="00EF200E">
        <w:rPr>
          <w:rFonts w:eastAsia="Times New Roman"/>
          <w:color w:val="000000"/>
          <w:sz w:val="22"/>
          <w:szCs w:val="22"/>
        </w:rPr>
        <w:t xml:space="preserve"> (viz </w:t>
      </w:r>
      <w:r w:rsidR="00C2337B" w:rsidRPr="00EF200E">
        <w:rPr>
          <w:sz w:val="22"/>
          <w:szCs w:val="22"/>
        </w:rPr>
        <w:t>odst.</w:t>
      </w:r>
      <w:r w:rsidR="002A659D" w:rsidRPr="00EF200E">
        <w:rPr>
          <w:rFonts w:eastAsia="Times New Roman"/>
          <w:color w:val="000000"/>
          <w:sz w:val="22"/>
          <w:szCs w:val="22"/>
        </w:rPr>
        <w:t xml:space="preserve"> 7.2</w:t>
      </w:r>
      <w:r w:rsidRPr="00EF200E">
        <w:rPr>
          <w:rFonts w:eastAsia="Times New Roman"/>
          <w:color w:val="000000"/>
          <w:sz w:val="22"/>
          <w:szCs w:val="22"/>
        </w:rPr>
        <w:t xml:space="preserve"> této </w:t>
      </w:r>
      <w:r w:rsidR="00B4773E" w:rsidRPr="00EF200E">
        <w:rPr>
          <w:rFonts w:eastAsia="Times New Roman"/>
          <w:color w:val="000000"/>
          <w:sz w:val="22"/>
          <w:szCs w:val="22"/>
        </w:rPr>
        <w:t>S</w:t>
      </w:r>
      <w:r w:rsidRPr="00EF200E">
        <w:rPr>
          <w:rFonts w:eastAsia="Times New Roman"/>
          <w:color w:val="000000"/>
          <w:sz w:val="22"/>
          <w:szCs w:val="22"/>
        </w:rPr>
        <w:t xml:space="preserve">mlouvy), je </w:t>
      </w:r>
      <w:r w:rsidR="00235384" w:rsidRPr="00EF200E">
        <w:rPr>
          <w:rFonts w:eastAsia="Times New Roman"/>
          <w:color w:val="000000"/>
          <w:sz w:val="22"/>
          <w:szCs w:val="22"/>
        </w:rPr>
        <w:t>O</w:t>
      </w:r>
      <w:r w:rsidRPr="00EF200E">
        <w:rPr>
          <w:rFonts w:eastAsia="Times New Roman"/>
          <w:color w:val="000000"/>
          <w:sz w:val="22"/>
          <w:szCs w:val="22"/>
        </w:rPr>
        <w:t>bjednatel oprávněn účtovat smluvní pokutu ve výši 5.000,- Kč za každý zjištěný případ.</w:t>
      </w:r>
    </w:p>
    <w:p w14:paraId="1E6588E6" w14:textId="77777777" w:rsidR="00350CC1" w:rsidRDefault="00350CC1" w:rsidP="00363386">
      <w:pPr>
        <w:pStyle w:val="rove2"/>
        <w:widowControl w:val="0"/>
        <w:numPr>
          <w:ilvl w:val="1"/>
          <w:numId w:val="18"/>
        </w:numPr>
        <w:spacing w:before="120"/>
        <w:ind w:left="567" w:hanging="567"/>
        <w:rPr>
          <w:sz w:val="22"/>
          <w:szCs w:val="22"/>
        </w:rPr>
      </w:pPr>
      <w:r w:rsidRPr="00EF200E">
        <w:rPr>
          <w:sz w:val="22"/>
          <w:szCs w:val="22"/>
        </w:rPr>
        <w:t>Pro případ prodlení s placením faktur si smluvní strany sjednávají úrok z prodlení ve výši 0,05 % z dlužné částky za každý den prodlení.</w:t>
      </w:r>
    </w:p>
    <w:p w14:paraId="138621A3" w14:textId="7CAB6E9B" w:rsidR="00E941EC" w:rsidRPr="00317BD5" w:rsidRDefault="007828A8" w:rsidP="00317BD5">
      <w:pPr>
        <w:pStyle w:val="rove2"/>
        <w:widowControl w:val="0"/>
        <w:numPr>
          <w:ilvl w:val="1"/>
          <w:numId w:val="18"/>
        </w:numPr>
        <w:spacing w:before="120"/>
        <w:ind w:left="567" w:hanging="567"/>
        <w:rPr>
          <w:sz w:val="22"/>
          <w:szCs w:val="22"/>
        </w:rPr>
      </w:pPr>
      <w:r w:rsidRPr="00317BD5">
        <w:rPr>
          <w:rFonts w:eastAsia="Times New Roman"/>
          <w:color w:val="000000"/>
          <w:sz w:val="22"/>
          <w:szCs w:val="22"/>
        </w:rPr>
        <w:t xml:space="preserve">Za každý jednotlivě zjištěný případ porušení povinnosti </w:t>
      </w:r>
      <w:r w:rsidR="00247AA8">
        <w:rPr>
          <w:rFonts w:eastAsia="Times New Roman"/>
          <w:color w:val="000000"/>
          <w:sz w:val="22"/>
          <w:szCs w:val="22"/>
        </w:rPr>
        <w:t>vztahující se k ochraně osobních údajů ve smyslu</w:t>
      </w:r>
      <w:r w:rsidRPr="00317BD5">
        <w:rPr>
          <w:rFonts w:eastAsia="Times New Roman"/>
          <w:color w:val="000000"/>
          <w:sz w:val="22"/>
          <w:szCs w:val="22"/>
        </w:rPr>
        <w:t xml:space="preserve"> čl. 16 této Smlouvy je Objednatel oprávněn účtovat Zhotoviteli smluvní pokutu ve výši 100.000,- Kč.</w:t>
      </w:r>
    </w:p>
    <w:p w14:paraId="371C5D8C" w14:textId="77777777" w:rsidR="0042230E" w:rsidRDefault="001D2132" w:rsidP="00363386">
      <w:pPr>
        <w:pStyle w:val="rove2"/>
        <w:widowControl w:val="0"/>
        <w:numPr>
          <w:ilvl w:val="1"/>
          <w:numId w:val="18"/>
        </w:numPr>
        <w:spacing w:before="120"/>
        <w:ind w:left="567" w:hanging="567"/>
        <w:rPr>
          <w:ins w:id="71" w:author="Autor"/>
          <w:sz w:val="22"/>
          <w:szCs w:val="22"/>
        </w:rPr>
      </w:pPr>
      <w:r w:rsidRPr="00EF200E">
        <w:rPr>
          <w:sz w:val="22"/>
          <w:szCs w:val="22"/>
        </w:rPr>
        <w:t xml:space="preserve">Uplatněním jakékoliv smluvní pokuty není nijak dotčeno právo na náhradu vzniklé škody a </w:t>
      </w:r>
      <w:r w:rsidR="00D03369" w:rsidRPr="00EF200E">
        <w:rPr>
          <w:sz w:val="22"/>
          <w:szCs w:val="22"/>
        </w:rPr>
        <w:t xml:space="preserve">ušlého </w:t>
      </w:r>
      <w:r w:rsidRPr="00EF200E">
        <w:rPr>
          <w:sz w:val="22"/>
          <w:szCs w:val="22"/>
        </w:rPr>
        <w:t>zisk</w:t>
      </w:r>
      <w:r w:rsidR="00D03369" w:rsidRPr="00EF200E">
        <w:rPr>
          <w:sz w:val="22"/>
          <w:szCs w:val="22"/>
        </w:rPr>
        <w:t>u</w:t>
      </w:r>
      <w:r w:rsidRPr="00EF200E">
        <w:rPr>
          <w:sz w:val="22"/>
          <w:szCs w:val="22"/>
        </w:rPr>
        <w:t xml:space="preserve"> v rozsahu </w:t>
      </w:r>
      <w:r w:rsidR="007E355E" w:rsidRPr="00EF200E">
        <w:rPr>
          <w:sz w:val="22"/>
          <w:szCs w:val="22"/>
        </w:rPr>
        <w:t>převyšujícím</w:t>
      </w:r>
      <w:r w:rsidR="004B2B48" w:rsidRPr="00EF200E">
        <w:rPr>
          <w:sz w:val="22"/>
          <w:szCs w:val="22"/>
        </w:rPr>
        <w:t xml:space="preserve"> vyúčtovan</w:t>
      </w:r>
      <w:r w:rsidR="007E355E" w:rsidRPr="00EF200E">
        <w:rPr>
          <w:sz w:val="22"/>
          <w:szCs w:val="22"/>
        </w:rPr>
        <w:t>ou</w:t>
      </w:r>
      <w:r w:rsidR="004B2B48" w:rsidRPr="00EF200E">
        <w:rPr>
          <w:sz w:val="22"/>
          <w:szCs w:val="22"/>
        </w:rPr>
        <w:t xml:space="preserve"> smluvní pokut</w:t>
      </w:r>
      <w:r w:rsidR="007E355E" w:rsidRPr="00EF200E">
        <w:rPr>
          <w:sz w:val="22"/>
          <w:szCs w:val="22"/>
        </w:rPr>
        <w:t>u</w:t>
      </w:r>
      <w:r w:rsidRPr="00EF200E">
        <w:rPr>
          <w:sz w:val="22"/>
          <w:szCs w:val="22"/>
        </w:rPr>
        <w:t xml:space="preserve">. Uplatněním nároku na zaplacení smluvní pokuty ani jejím skutečným uhrazením nezanikne povinnost </w:t>
      </w:r>
      <w:r w:rsidR="00FD4CE7" w:rsidRPr="00EF200E">
        <w:rPr>
          <w:sz w:val="22"/>
          <w:szCs w:val="22"/>
        </w:rPr>
        <w:t>Z</w:t>
      </w:r>
      <w:r w:rsidR="00643336" w:rsidRPr="00EF200E">
        <w:rPr>
          <w:sz w:val="22"/>
          <w:szCs w:val="22"/>
        </w:rPr>
        <w:t xml:space="preserve">hotovitele </w:t>
      </w:r>
      <w:r w:rsidRPr="00EF200E">
        <w:rPr>
          <w:sz w:val="22"/>
          <w:szCs w:val="22"/>
        </w:rPr>
        <w:t xml:space="preserve">splnit povinnost, jejíž plnění bylo zajištěno smluvní pokutou, a </w:t>
      </w:r>
      <w:r w:rsidR="00FD4CE7" w:rsidRPr="00EF200E">
        <w:rPr>
          <w:sz w:val="22"/>
          <w:szCs w:val="22"/>
        </w:rPr>
        <w:t>Z</w:t>
      </w:r>
      <w:r w:rsidR="00643336" w:rsidRPr="00EF200E">
        <w:rPr>
          <w:sz w:val="22"/>
          <w:szCs w:val="22"/>
        </w:rPr>
        <w:t xml:space="preserve">hotovitel </w:t>
      </w:r>
      <w:r w:rsidRPr="00EF200E">
        <w:rPr>
          <w:sz w:val="22"/>
          <w:szCs w:val="22"/>
        </w:rPr>
        <w:t xml:space="preserve">tak bude i nadále povinen ke splnění takovéto povinnosti. Pro vyloučení pochybnosti se smluvní strany výslovně dohodly, že škodou ve smyslu této </w:t>
      </w:r>
      <w:r w:rsidR="00F704F1" w:rsidRPr="00EF200E">
        <w:rPr>
          <w:sz w:val="22"/>
          <w:szCs w:val="22"/>
        </w:rPr>
        <w:t>S</w:t>
      </w:r>
      <w:r w:rsidRPr="00EF200E">
        <w:rPr>
          <w:sz w:val="22"/>
          <w:szCs w:val="22"/>
        </w:rPr>
        <w:t xml:space="preserve">mlouvy může případně být taktéž snížení nebo nepřiznání poskytnutí dotace (ve smyslu zákona č. 218/2000 Sb., o rozpočtových pravidlech a o změně některých souvisejících zákonů - peněžní prostředky státního rozpočtu, státních finančních aktiv nebo </w:t>
      </w:r>
      <w:r w:rsidRPr="00EF200E">
        <w:rPr>
          <w:sz w:val="22"/>
          <w:szCs w:val="22"/>
        </w:rPr>
        <w:lastRenderedPageBreak/>
        <w:t>národního fondu poskytnuté právnickým nebo fyzickým osobám na stanovený účel) ze strany třetího subjektu</w:t>
      </w:r>
      <w:r w:rsidR="00643336" w:rsidRPr="00EF200E">
        <w:rPr>
          <w:sz w:val="22"/>
          <w:szCs w:val="22"/>
        </w:rPr>
        <w:t xml:space="preserve">, </w:t>
      </w:r>
      <w:r w:rsidRPr="00EF200E">
        <w:rPr>
          <w:sz w:val="22"/>
          <w:szCs w:val="22"/>
        </w:rPr>
        <w:t xml:space="preserve">jestliže je toto snížení nebo nepřiznání poskytnutí dotace způsobeno prodlením nebo jiným porušením této </w:t>
      </w:r>
      <w:r w:rsidR="007D2F11" w:rsidRPr="00EF200E">
        <w:rPr>
          <w:sz w:val="22"/>
          <w:szCs w:val="22"/>
        </w:rPr>
        <w:t xml:space="preserve"> </w:t>
      </w:r>
      <w:r w:rsidR="00FD4CE7" w:rsidRPr="00EF200E">
        <w:rPr>
          <w:sz w:val="22"/>
          <w:szCs w:val="22"/>
        </w:rPr>
        <w:t>S</w:t>
      </w:r>
      <w:r w:rsidR="00D53817" w:rsidRPr="00EF200E">
        <w:rPr>
          <w:sz w:val="22"/>
          <w:szCs w:val="22"/>
        </w:rPr>
        <w:t>m</w:t>
      </w:r>
      <w:r w:rsidRPr="00EF200E">
        <w:rPr>
          <w:sz w:val="22"/>
          <w:szCs w:val="22"/>
        </w:rPr>
        <w:t xml:space="preserve">louvy ze strany </w:t>
      </w:r>
      <w:r w:rsidR="00FD4CE7" w:rsidRPr="00EF200E">
        <w:rPr>
          <w:sz w:val="22"/>
          <w:szCs w:val="22"/>
        </w:rPr>
        <w:t>Z</w:t>
      </w:r>
      <w:r w:rsidR="00643336" w:rsidRPr="00EF200E">
        <w:rPr>
          <w:sz w:val="22"/>
          <w:szCs w:val="22"/>
        </w:rPr>
        <w:t>hotovitele</w:t>
      </w:r>
      <w:r w:rsidRPr="00EF200E">
        <w:rPr>
          <w:sz w:val="22"/>
          <w:szCs w:val="22"/>
        </w:rPr>
        <w:t xml:space="preserve">. Pro vyloučení pochybnosti se smluvní strany výslovně dohodly, že škodou ve smyslu této </w:t>
      </w:r>
      <w:r w:rsidR="00232B8E" w:rsidRPr="00EF200E">
        <w:rPr>
          <w:sz w:val="22"/>
          <w:szCs w:val="22"/>
        </w:rPr>
        <w:t xml:space="preserve">Smlouvy </w:t>
      </w:r>
      <w:r w:rsidRPr="00EF200E">
        <w:rPr>
          <w:sz w:val="22"/>
          <w:szCs w:val="22"/>
        </w:rPr>
        <w:t xml:space="preserve">může případně být taktéž smluvní pokuta účtována </w:t>
      </w:r>
      <w:r w:rsidR="00FD4CE7" w:rsidRPr="00EF200E">
        <w:rPr>
          <w:sz w:val="22"/>
          <w:szCs w:val="22"/>
        </w:rPr>
        <w:t>O</w:t>
      </w:r>
      <w:r w:rsidR="002954B4" w:rsidRPr="00EF200E">
        <w:rPr>
          <w:sz w:val="22"/>
          <w:szCs w:val="22"/>
        </w:rPr>
        <w:t xml:space="preserve">bjednateli </w:t>
      </w:r>
      <w:r w:rsidRPr="00EF200E">
        <w:rPr>
          <w:sz w:val="22"/>
          <w:szCs w:val="22"/>
        </w:rPr>
        <w:t xml:space="preserve">objednatelem závazku veřejné služby za každý nevypravený spoj způsobený prodlením nebo jiným porušením této </w:t>
      </w:r>
      <w:r w:rsidR="00FD4CE7" w:rsidRPr="00EF200E">
        <w:rPr>
          <w:sz w:val="22"/>
          <w:szCs w:val="22"/>
        </w:rPr>
        <w:t>S</w:t>
      </w:r>
      <w:r w:rsidRPr="00EF200E">
        <w:rPr>
          <w:sz w:val="22"/>
          <w:szCs w:val="22"/>
        </w:rPr>
        <w:t xml:space="preserve">mlouvy ze strany </w:t>
      </w:r>
      <w:r w:rsidR="00FD4CE7" w:rsidRPr="00EF200E">
        <w:rPr>
          <w:sz w:val="22"/>
          <w:szCs w:val="22"/>
        </w:rPr>
        <w:t>Z</w:t>
      </w:r>
      <w:r w:rsidR="00643336" w:rsidRPr="00EF200E">
        <w:rPr>
          <w:sz w:val="22"/>
          <w:szCs w:val="22"/>
        </w:rPr>
        <w:t>hotovitele</w:t>
      </w:r>
      <w:r w:rsidRPr="00EF200E">
        <w:rPr>
          <w:sz w:val="22"/>
          <w:szCs w:val="22"/>
        </w:rPr>
        <w:t>.</w:t>
      </w:r>
      <w:ins w:id="72" w:author="Autor">
        <w:r w:rsidR="006F5867">
          <w:rPr>
            <w:sz w:val="22"/>
            <w:szCs w:val="22"/>
          </w:rPr>
          <w:t xml:space="preserve"> </w:t>
        </w:r>
      </w:ins>
    </w:p>
    <w:p w14:paraId="77F8BA34" w14:textId="77777777" w:rsidR="0042230E" w:rsidRDefault="006F5867" w:rsidP="0042230E">
      <w:pPr>
        <w:pStyle w:val="rove2"/>
        <w:widowControl w:val="0"/>
        <w:spacing w:before="120"/>
        <w:ind w:left="567"/>
        <w:rPr>
          <w:ins w:id="73" w:author="Autor"/>
          <w:sz w:val="22"/>
          <w:szCs w:val="22"/>
        </w:rPr>
      </w:pPr>
      <w:ins w:id="74" w:author="Autor">
        <w:r>
          <w:rPr>
            <w:sz w:val="22"/>
            <w:szCs w:val="22"/>
          </w:rPr>
          <w:t xml:space="preserve">Smluvní strany </w:t>
        </w:r>
        <w:r w:rsidR="009B6DE1">
          <w:rPr>
            <w:sz w:val="22"/>
            <w:szCs w:val="22"/>
          </w:rPr>
          <w:t xml:space="preserve">se dále </w:t>
        </w:r>
        <w:r w:rsidRPr="00377F4E">
          <w:rPr>
            <w:sz w:val="22"/>
            <w:szCs w:val="22"/>
          </w:rPr>
          <w:t xml:space="preserve">dohodly, že celkový součet všech </w:t>
        </w:r>
        <w:r>
          <w:rPr>
            <w:sz w:val="22"/>
            <w:szCs w:val="22"/>
          </w:rPr>
          <w:t>nároků z titulu náhrady škody</w:t>
        </w:r>
        <w:r w:rsidRPr="00377F4E">
          <w:rPr>
            <w:sz w:val="22"/>
            <w:szCs w:val="22"/>
          </w:rPr>
          <w:t xml:space="preserve">, na které vznikne </w:t>
        </w:r>
        <w:r>
          <w:rPr>
            <w:sz w:val="22"/>
            <w:szCs w:val="22"/>
          </w:rPr>
          <w:t>O</w:t>
        </w:r>
        <w:r w:rsidRPr="00377F4E">
          <w:rPr>
            <w:sz w:val="22"/>
            <w:szCs w:val="22"/>
          </w:rPr>
          <w:t xml:space="preserve">bjednateli nárok dle této </w:t>
        </w:r>
        <w:r>
          <w:rPr>
            <w:sz w:val="22"/>
            <w:szCs w:val="22"/>
          </w:rPr>
          <w:t>S</w:t>
        </w:r>
        <w:r w:rsidRPr="00377F4E">
          <w:rPr>
            <w:sz w:val="22"/>
            <w:szCs w:val="22"/>
          </w:rPr>
          <w:t xml:space="preserve">mlouvy, může maximálně souhrnně dosáhnout </w:t>
        </w:r>
      </w:ins>
    </w:p>
    <w:p w14:paraId="7AE16F02" w14:textId="7CDB3B37" w:rsidR="009D4741" w:rsidRPr="009D4741" w:rsidRDefault="006F5867" w:rsidP="0042230E">
      <w:pPr>
        <w:pStyle w:val="rove2"/>
        <w:widowControl w:val="0"/>
        <w:numPr>
          <w:ilvl w:val="2"/>
          <w:numId w:val="18"/>
        </w:numPr>
        <w:tabs>
          <w:tab w:val="clear" w:pos="730"/>
        </w:tabs>
        <w:spacing w:before="120"/>
        <w:ind w:left="1134"/>
        <w:rPr>
          <w:ins w:id="75" w:author="Autor"/>
          <w:sz w:val="22"/>
          <w:szCs w:val="22"/>
        </w:rPr>
      </w:pPr>
      <w:ins w:id="76" w:author="Autor">
        <w:r w:rsidRPr="00377F4E">
          <w:rPr>
            <w:sz w:val="22"/>
            <w:szCs w:val="22"/>
          </w:rPr>
          <w:t xml:space="preserve">částky </w:t>
        </w:r>
        <w:r w:rsidR="00BD18E2">
          <w:rPr>
            <w:sz w:val="22"/>
            <w:szCs w:val="22"/>
          </w:rPr>
          <w:t>10</w:t>
        </w:r>
        <w:r w:rsidRPr="00377F4E">
          <w:rPr>
            <w:sz w:val="22"/>
            <w:szCs w:val="22"/>
          </w:rPr>
          <w:t xml:space="preserve">0 % </w:t>
        </w:r>
        <w:r>
          <w:rPr>
            <w:sz w:val="22"/>
            <w:szCs w:val="22"/>
          </w:rPr>
          <w:t xml:space="preserve">ze souhrnné ceny plnění </w:t>
        </w:r>
        <w:r>
          <w:rPr>
            <w:sz w:val="22"/>
          </w:rPr>
          <w:t xml:space="preserve">dle </w:t>
        </w:r>
        <w:r w:rsidR="00950910">
          <w:rPr>
            <w:sz w:val="22"/>
          </w:rPr>
          <w:t>čl.</w:t>
        </w:r>
        <w:r>
          <w:rPr>
            <w:sz w:val="22"/>
          </w:rPr>
          <w:t xml:space="preserve"> 5.1. písm. a) až c) </w:t>
        </w:r>
        <w:r w:rsidR="003A48D6">
          <w:rPr>
            <w:sz w:val="22"/>
          </w:rPr>
          <w:t>vč.</w:t>
        </w:r>
        <w:r>
          <w:rPr>
            <w:sz w:val="22"/>
          </w:rPr>
          <w:t xml:space="preserve"> DPH</w:t>
        </w:r>
        <w:r w:rsidR="00BD18E2">
          <w:rPr>
            <w:sz w:val="22"/>
          </w:rPr>
          <w:t xml:space="preserve">, </w:t>
        </w:r>
        <w:r w:rsidR="009B6DE1">
          <w:rPr>
            <w:sz w:val="22"/>
          </w:rPr>
          <w:t>nebo</w:t>
        </w:r>
        <w:r w:rsidR="00BD18E2">
          <w:rPr>
            <w:sz w:val="22"/>
          </w:rPr>
          <w:t xml:space="preserve"> </w:t>
        </w:r>
      </w:ins>
    </w:p>
    <w:p w14:paraId="3841A012" w14:textId="15D14D74" w:rsidR="00450B63" w:rsidRPr="00EF200E" w:rsidRDefault="009D4741">
      <w:pPr>
        <w:pStyle w:val="rove2"/>
        <w:widowControl w:val="0"/>
        <w:numPr>
          <w:ilvl w:val="2"/>
          <w:numId w:val="18"/>
        </w:numPr>
        <w:tabs>
          <w:tab w:val="clear" w:pos="730"/>
        </w:tabs>
        <w:spacing w:before="120"/>
        <w:ind w:left="1134"/>
        <w:rPr>
          <w:sz w:val="22"/>
          <w:szCs w:val="22"/>
        </w:rPr>
        <w:pPrChange w:id="77" w:author="Autor">
          <w:pPr>
            <w:pStyle w:val="rove2"/>
            <w:widowControl w:val="0"/>
            <w:numPr>
              <w:ilvl w:val="1"/>
              <w:numId w:val="18"/>
            </w:numPr>
            <w:tabs>
              <w:tab w:val="num" w:pos="574"/>
            </w:tabs>
            <w:spacing w:before="120"/>
            <w:ind w:left="567" w:hanging="567"/>
          </w:pPr>
        </w:pPrChange>
      </w:pPr>
      <w:ins w:id="78" w:author="Autor">
        <w:r>
          <w:rPr>
            <w:sz w:val="22"/>
          </w:rPr>
          <w:t xml:space="preserve">částky </w:t>
        </w:r>
        <w:r w:rsidR="00BD18E2">
          <w:rPr>
            <w:sz w:val="22"/>
          </w:rPr>
          <w:t>100</w:t>
        </w:r>
        <w:r w:rsidR="00AB4EB2">
          <w:rPr>
            <w:sz w:val="22"/>
          </w:rPr>
          <w:t xml:space="preserve"> % z celkové ceny již vyfakturovaného plněn</w:t>
        </w:r>
        <w:r>
          <w:rPr>
            <w:sz w:val="22"/>
          </w:rPr>
          <w:t xml:space="preserve">í </w:t>
        </w:r>
        <w:r w:rsidR="00430EC2">
          <w:rPr>
            <w:sz w:val="22"/>
          </w:rPr>
          <w:t xml:space="preserve">vč. DPH </w:t>
        </w:r>
        <w:r>
          <w:rPr>
            <w:sz w:val="22"/>
          </w:rPr>
          <w:t>dle této Smlouvy</w:t>
        </w:r>
        <w:r w:rsidR="00AB4EB2">
          <w:rPr>
            <w:sz w:val="22"/>
          </w:rPr>
          <w:t xml:space="preserve">, pokud je tato výše </w:t>
        </w:r>
        <w:r>
          <w:rPr>
            <w:sz w:val="22"/>
          </w:rPr>
          <w:t xml:space="preserve">vyfakturovaného plnění </w:t>
        </w:r>
        <w:r w:rsidR="00AB4EB2">
          <w:rPr>
            <w:sz w:val="22"/>
          </w:rPr>
          <w:t>vyšší</w:t>
        </w:r>
        <w:r>
          <w:rPr>
            <w:sz w:val="22"/>
          </w:rPr>
          <w:t>,</w:t>
        </w:r>
        <w:r w:rsidR="00AB4EB2">
          <w:rPr>
            <w:sz w:val="22"/>
          </w:rPr>
          <w:t xml:space="preserve"> ne</w:t>
        </w:r>
        <w:r w:rsidR="00950910">
          <w:rPr>
            <w:sz w:val="22"/>
          </w:rPr>
          <w:t xml:space="preserve">ž souhrnná cena plnění dle čl. 5.1. písm. a) až c) </w:t>
        </w:r>
        <w:r w:rsidR="00F005BC">
          <w:rPr>
            <w:sz w:val="22"/>
          </w:rPr>
          <w:t>vč.</w:t>
        </w:r>
        <w:r w:rsidR="00950910">
          <w:rPr>
            <w:sz w:val="22"/>
          </w:rPr>
          <w:t xml:space="preserve"> DPH</w:t>
        </w:r>
      </w:ins>
    </w:p>
    <w:p w14:paraId="48A69513" w14:textId="639696F5" w:rsidR="00133210" w:rsidRDefault="00133210" w:rsidP="00363386">
      <w:pPr>
        <w:pStyle w:val="rove2"/>
        <w:widowControl w:val="0"/>
        <w:numPr>
          <w:ilvl w:val="1"/>
          <w:numId w:val="18"/>
        </w:numPr>
        <w:spacing w:before="120"/>
        <w:ind w:left="567" w:hanging="567"/>
        <w:rPr>
          <w:sz w:val="22"/>
          <w:szCs w:val="22"/>
        </w:rPr>
      </w:pPr>
      <w:r w:rsidRPr="00EF200E">
        <w:rPr>
          <w:sz w:val="22"/>
          <w:szCs w:val="22"/>
        </w:rPr>
        <w:t xml:space="preserve">Zhotovitel bere na vědomí, že pokud Objednateli vznikne právo účtovat smluvní pokutu dle této </w:t>
      </w:r>
      <w:r w:rsidR="00232B8E" w:rsidRPr="00EF200E">
        <w:rPr>
          <w:sz w:val="22"/>
          <w:szCs w:val="22"/>
        </w:rPr>
        <w:t>Smlouvy</w:t>
      </w:r>
      <w:r w:rsidRPr="00EF200E">
        <w:rPr>
          <w:sz w:val="22"/>
          <w:szCs w:val="22"/>
        </w:rPr>
        <w:t xml:space="preserve">, je Objednatel oprávněn tak vždy učinit, nicméně není to jeho povinností. Objednatel má právo při svém rozhodování o uplatnění smluvních pokut dle této </w:t>
      </w:r>
      <w:r w:rsidR="00232B8E" w:rsidRPr="00EF200E">
        <w:rPr>
          <w:sz w:val="22"/>
          <w:szCs w:val="22"/>
        </w:rPr>
        <w:t xml:space="preserve">Smlouvy </w:t>
      </w:r>
      <w:r w:rsidRPr="00EF200E">
        <w:rPr>
          <w:sz w:val="22"/>
          <w:szCs w:val="22"/>
        </w:rPr>
        <w:t xml:space="preserve">zohledňovat jako spravedlivý a poctivý obchodník veškeré okolnosti vzniku nároku na smluvní pokutu, včetně objektivních důvodů porušení </w:t>
      </w:r>
      <w:r w:rsidR="00232B8E" w:rsidRPr="00EF200E">
        <w:rPr>
          <w:sz w:val="22"/>
          <w:szCs w:val="22"/>
        </w:rPr>
        <w:t xml:space="preserve">Smlouvy </w:t>
      </w:r>
      <w:r w:rsidRPr="00EF200E">
        <w:rPr>
          <w:sz w:val="22"/>
          <w:szCs w:val="22"/>
        </w:rPr>
        <w:t>na straně Zhotovitele či míru škody vzniklé v majetkové sféře Objednatele, to vše s přihlédnutím k racionálnímu a spravedlivému uspořádání vzájemných vztahů</w:t>
      </w:r>
      <w:r w:rsidR="002B2812" w:rsidRPr="00EF200E">
        <w:rPr>
          <w:sz w:val="22"/>
          <w:szCs w:val="22"/>
        </w:rPr>
        <w:t xml:space="preserve"> při zohlednění pravidel stanovených v rámci ZZVZ</w:t>
      </w:r>
      <w:r w:rsidRPr="00EF200E">
        <w:rPr>
          <w:sz w:val="22"/>
          <w:szCs w:val="22"/>
        </w:rPr>
        <w:t xml:space="preserve"> (</w:t>
      </w:r>
      <w:r w:rsidRPr="00EF200E">
        <w:rPr>
          <w:i/>
          <w:iCs/>
          <w:sz w:val="22"/>
          <w:szCs w:val="22"/>
        </w:rPr>
        <w:t>pozn.: pokud se však Objednatel rozhodne smluvní pokutu v případě vzniku nároku na její zaplacení vyúčtovat, není Zhotovitel oprávněn s ohledem na výše uvedené aspekty namítat, že smluvní pokuta neměla být účtována</w:t>
      </w:r>
      <w:r w:rsidRPr="00EF200E">
        <w:rPr>
          <w:sz w:val="22"/>
          <w:szCs w:val="22"/>
        </w:rPr>
        <w:t>).</w:t>
      </w:r>
    </w:p>
    <w:p w14:paraId="21A89C15" w14:textId="4A65534A" w:rsidR="00913DDE" w:rsidRPr="00377F4E" w:rsidRDefault="00913DDE" w:rsidP="00CE665C">
      <w:pPr>
        <w:pStyle w:val="rove2"/>
        <w:widowControl w:val="0"/>
        <w:numPr>
          <w:ilvl w:val="1"/>
          <w:numId w:val="18"/>
        </w:numPr>
        <w:spacing w:before="120"/>
        <w:ind w:left="567" w:hanging="567"/>
        <w:rPr>
          <w:sz w:val="22"/>
          <w:szCs w:val="22"/>
        </w:rPr>
      </w:pPr>
      <w:r w:rsidRPr="00CE665C">
        <w:rPr>
          <w:sz w:val="22"/>
          <w:szCs w:val="22"/>
        </w:rPr>
        <w:t>Nárok na zaplacení jakékoli smluvní pokuty nevznikne tehdy, jestliže k porušení povinnosti došlo v důsledku případu vyšší moci.</w:t>
      </w:r>
    </w:p>
    <w:p w14:paraId="04C6983D" w14:textId="216EE2CF" w:rsidR="00377F4E" w:rsidRPr="00CE665C" w:rsidRDefault="00377F4E" w:rsidP="00CE665C">
      <w:pPr>
        <w:pStyle w:val="rove2"/>
        <w:widowControl w:val="0"/>
        <w:numPr>
          <w:ilvl w:val="1"/>
          <w:numId w:val="18"/>
        </w:numPr>
        <w:spacing w:before="120"/>
        <w:ind w:hanging="574"/>
        <w:rPr>
          <w:iCs/>
          <w:sz w:val="22"/>
          <w:szCs w:val="22"/>
        </w:rPr>
      </w:pPr>
      <w:r w:rsidRPr="00377F4E">
        <w:rPr>
          <w:sz w:val="22"/>
          <w:szCs w:val="22"/>
        </w:rPr>
        <w:t xml:space="preserve">Smluvní strany se dohodly, že celkový součet všech smluvních pokut, na které vznikne </w:t>
      </w:r>
      <w:r w:rsidR="00DD1B8A">
        <w:rPr>
          <w:sz w:val="22"/>
          <w:szCs w:val="22"/>
        </w:rPr>
        <w:t>O</w:t>
      </w:r>
      <w:r w:rsidRPr="00377F4E">
        <w:rPr>
          <w:sz w:val="22"/>
          <w:szCs w:val="22"/>
        </w:rPr>
        <w:t xml:space="preserve">bjednateli nárok dle této </w:t>
      </w:r>
      <w:r w:rsidR="00397DA2">
        <w:rPr>
          <w:sz w:val="22"/>
          <w:szCs w:val="22"/>
        </w:rPr>
        <w:t>S</w:t>
      </w:r>
      <w:r w:rsidRPr="00377F4E">
        <w:rPr>
          <w:sz w:val="22"/>
          <w:szCs w:val="22"/>
        </w:rPr>
        <w:t xml:space="preserve">mlouvy, může maximálně souhrnně dosáhnout částky 50 % </w:t>
      </w:r>
      <w:r w:rsidR="001A50FD">
        <w:rPr>
          <w:sz w:val="22"/>
          <w:szCs w:val="22"/>
        </w:rPr>
        <w:t>z</w:t>
      </w:r>
      <w:r w:rsidR="007D0381">
        <w:rPr>
          <w:sz w:val="22"/>
          <w:szCs w:val="22"/>
        </w:rPr>
        <w:t>e souhrnné</w:t>
      </w:r>
      <w:r w:rsidR="001A50FD">
        <w:rPr>
          <w:sz w:val="22"/>
          <w:szCs w:val="22"/>
        </w:rPr>
        <w:t> </w:t>
      </w:r>
      <w:r w:rsidR="00366630">
        <w:rPr>
          <w:sz w:val="22"/>
          <w:szCs w:val="22"/>
        </w:rPr>
        <w:t>c</w:t>
      </w:r>
      <w:r w:rsidR="00957336">
        <w:rPr>
          <w:sz w:val="22"/>
          <w:szCs w:val="22"/>
        </w:rPr>
        <w:t>eny</w:t>
      </w:r>
      <w:r w:rsidR="007D0381">
        <w:rPr>
          <w:sz w:val="22"/>
          <w:szCs w:val="22"/>
        </w:rPr>
        <w:t xml:space="preserve"> plnění</w:t>
      </w:r>
      <w:r w:rsidR="001A50FD">
        <w:rPr>
          <w:sz w:val="22"/>
          <w:szCs w:val="22"/>
        </w:rPr>
        <w:t xml:space="preserve"> </w:t>
      </w:r>
      <w:r w:rsidR="007D0381">
        <w:rPr>
          <w:sz w:val="22"/>
        </w:rPr>
        <w:t xml:space="preserve">dle </w:t>
      </w:r>
      <w:del w:id="79" w:author="Autor">
        <w:r w:rsidR="007D0381" w:rsidDel="00C04BE8">
          <w:rPr>
            <w:sz w:val="22"/>
          </w:rPr>
          <w:delText xml:space="preserve">bodu </w:delText>
        </w:r>
      </w:del>
      <w:ins w:id="80" w:author="Autor">
        <w:r w:rsidR="00C04BE8">
          <w:rPr>
            <w:sz w:val="22"/>
          </w:rPr>
          <w:t xml:space="preserve">čl. </w:t>
        </w:r>
      </w:ins>
      <w:r w:rsidR="007D0381">
        <w:rPr>
          <w:sz w:val="22"/>
        </w:rPr>
        <w:t>5.1. písm. a) až c)</w:t>
      </w:r>
      <w:ins w:id="81" w:author="Autor">
        <w:r w:rsidR="00C04BE8">
          <w:rPr>
            <w:sz w:val="22"/>
          </w:rPr>
          <w:t xml:space="preserve"> této Smlouvy</w:t>
        </w:r>
      </w:ins>
      <w:r w:rsidR="007D62DD">
        <w:rPr>
          <w:sz w:val="22"/>
        </w:rPr>
        <w:t xml:space="preserve"> bez DPH</w:t>
      </w:r>
      <w:r w:rsidRPr="00377F4E">
        <w:rPr>
          <w:sz w:val="22"/>
          <w:szCs w:val="22"/>
        </w:rPr>
        <w:t>.</w:t>
      </w:r>
    </w:p>
    <w:p w14:paraId="39B1DF22" w14:textId="77777777" w:rsidR="00EF2CFF" w:rsidRPr="00EF200E" w:rsidRDefault="00EF2CFF" w:rsidP="00363386">
      <w:pPr>
        <w:pStyle w:val="Nadpis1"/>
        <w:numPr>
          <w:ilvl w:val="0"/>
          <w:numId w:val="18"/>
        </w:numPr>
        <w:tabs>
          <w:tab w:val="left" w:pos="709"/>
        </w:tabs>
        <w:spacing w:before="360" w:after="120"/>
        <w:ind w:left="567" w:right="23" w:hanging="567"/>
        <w:jc w:val="both"/>
        <w:rPr>
          <w:rFonts w:ascii="Times New Roman" w:hAnsi="Times New Roman"/>
          <w:b/>
          <w:sz w:val="22"/>
          <w:szCs w:val="22"/>
        </w:rPr>
      </w:pPr>
      <w:r w:rsidRPr="00EF200E">
        <w:rPr>
          <w:rFonts w:ascii="Times New Roman" w:hAnsi="Times New Roman"/>
          <w:b/>
          <w:sz w:val="22"/>
          <w:szCs w:val="22"/>
        </w:rPr>
        <w:t>Podmínky poskytování dotace</w:t>
      </w:r>
    </w:p>
    <w:p w14:paraId="1657F270" w14:textId="67019935" w:rsidR="00EF2CFF" w:rsidRPr="00EF200E" w:rsidRDefault="008D4F41" w:rsidP="00363386">
      <w:pPr>
        <w:pStyle w:val="Odstavecseseznamem"/>
        <w:numPr>
          <w:ilvl w:val="1"/>
          <w:numId w:val="18"/>
        </w:numPr>
        <w:spacing w:before="120" w:after="120"/>
        <w:ind w:left="567" w:right="23" w:hanging="567"/>
        <w:jc w:val="both"/>
        <w:rPr>
          <w:sz w:val="22"/>
          <w:szCs w:val="22"/>
        </w:rPr>
      </w:pPr>
      <w:r w:rsidRPr="00EF200E">
        <w:rPr>
          <w:sz w:val="22"/>
          <w:szCs w:val="22"/>
        </w:rPr>
        <w:t xml:space="preserve">Bude-li Objednatel </w:t>
      </w:r>
      <w:r w:rsidR="00EF2CFF" w:rsidRPr="00EF200E">
        <w:rPr>
          <w:sz w:val="22"/>
          <w:szCs w:val="22"/>
        </w:rPr>
        <w:t xml:space="preserve">na realizaci </w:t>
      </w:r>
      <w:r w:rsidR="00E200B9" w:rsidRPr="00EF200E">
        <w:rPr>
          <w:sz w:val="22"/>
          <w:szCs w:val="22"/>
        </w:rPr>
        <w:t>P</w:t>
      </w:r>
      <w:r w:rsidR="00EF2CFF" w:rsidRPr="00EF200E">
        <w:rPr>
          <w:sz w:val="22"/>
          <w:szCs w:val="22"/>
        </w:rPr>
        <w:t xml:space="preserve">ředmětu </w:t>
      </w:r>
      <w:r w:rsidR="009D7F85" w:rsidRPr="00EF200E">
        <w:rPr>
          <w:sz w:val="22"/>
          <w:szCs w:val="22"/>
        </w:rPr>
        <w:t xml:space="preserve">Smlouvy </w:t>
      </w:r>
      <w:r w:rsidR="00EF2CFF" w:rsidRPr="00EF200E">
        <w:rPr>
          <w:sz w:val="22"/>
          <w:szCs w:val="22"/>
        </w:rPr>
        <w:t xml:space="preserve">čerpat dotace z programů EU, </w:t>
      </w:r>
      <w:r w:rsidRPr="00EF200E">
        <w:rPr>
          <w:sz w:val="22"/>
          <w:szCs w:val="22"/>
        </w:rPr>
        <w:t xml:space="preserve">umožní </w:t>
      </w:r>
      <w:r w:rsidR="006432D8" w:rsidRPr="00EF200E">
        <w:rPr>
          <w:sz w:val="22"/>
          <w:szCs w:val="22"/>
        </w:rPr>
        <w:t xml:space="preserve">Zhotovitel </w:t>
      </w:r>
      <w:r w:rsidR="00E200B9" w:rsidRPr="00EF200E">
        <w:rPr>
          <w:sz w:val="22"/>
          <w:szCs w:val="22"/>
        </w:rPr>
        <w:t>O</w:t>
      </w:r>
      <w:r w:rsidR="00EF2CFF" w:rsidRPr="00EF200E">
        <w:rPr>
          <w:sz w:val="22"/>
          <w:szCs w:val="22"/>
        </w:rPr>
        <w:t xml:space="preserve">bjednateli, poskytovateli dotace či jiným příslušným institucím ověřit realizaci </w:t>
      </w:r>
      <w:r w:rsidR="00E200B9" w:rsidRPr="00EF200E">
        <w:rPr>
          <w:sz w:val="22"/>
          <w:szCs w:val="22"/>
        </w:rPr>
        <w:t>P</w:t>
      </w:r>
      <w:r w:rsidR="00EF2CFF" w:rsidRPr="00EF200E">
        <w:rPr>
          <w:sz w:val="22"/>
          <w:szCs w:val="22"/>
        </w:rPr>
        <w:t xml:space="preserve">ředmětu </w:t>
      </w:r>
      <w:r w:rsidR="00A21A53" w:rsidRPr="00EF200E">
        <w:rPr>
          <w:sz w:val="22"/>
          <w:szCs w:val="22"/>
        </w:rPr>
        <w:t>S</w:t>
      </w:r>
      <w:r w:rsidR="00E200B9" w:rsidRPr="00EF200E">
        <w:rPr>
          <w:sz w:val="22"/>
          <w:szCs w:val="22"/>
        </w:rPr>
        <w:t xml:space="preserve">mlouvy </w:t>
      </w:r>
      <w:r w:rsidR="00EF2CFF" w:rsidRPr="00EF200E">
        <w:rPr>
          <w:sz w:val="22"/>
          <w:szCs w:val="22"/>
        </w:rPr>
        <w:t xml:space="preserve">prostřednictvím přezkoumání dokumentů nebo kontrol a v případě nutnosti provést kompletní audit na základě podkladových materiálů k účtům, účetním dokladům </w:t>
      </w:r>
      <w:r w:rsidR="009238EE" w:rsidRPr="00EF200E">
        <w:rPr>
          <w:sz w:val="22"/>
          <w:szCs w:val="22"/>
        </w:rPr>
        <w:br/>
      </w:r>
      <w:r w:rsidR="00EF2CFF" w:rsidRPr="00EF200E">
        <w:rPr>
          <w:sz w:val="22"/>
          <w:szCs w:val="22"/>
        </w:rPr>
        <w:t>a veškerým dalším dokladům týkajícím se financování projektu. Tyto kontroly se mohou uskutečnit zejména po dobu udržitelnosti</w:t>
      </w:r>
      <w:r w:rsidR="00557741">
        <w:rPr>
          <w:rStyle w:val="Znakapoznpodarou"/>
          <w:sz w:val="22"/>
          <w:szCs w:val="22"/>
        </w:rPr>
        <w:footnoteReference w:id="2"/>
      </w:r>
      <w:r w:rsidR="00EF2CFF" w:rsidRPr="00EF200E">
        <w:rPr>
          <w:sz w:val="22"/>
          <w:szCs w:val="22"/>
        </w:rPr>
        <w:t xml:space="preserve"> </w:t>
      </w:r>
      <w:r w:rsidR="00A21A53" w:rsidRPr="00EF200E">
        <w:rPr>
          <w:sz w:val="22"/>
          <w:szCs w:val="22"/>
        </w:rPr>
        <w:t>P</w:t>
      </w:r>
      <w:r w:rsidR="00EF2CFF" w:rsidRPr="00EF200E">
        <w:rPr>
          <w:sz w:val="22"/>
          <w:szCs w:val="22"/>
        </w:rPr>
        <w:t xml:space="preserve">ředmětu </w:t>
      </w:r>
      <w:r w:rsidR="00A21A53" w:rsidRPr="00EF200E">
        <w:rPr>
          <w:sz w:val="22"/>
          <w:szCs w:val="22"/>
        </w:rPr>
        <w:t>Smlouvy</w:t>
      </w:r>
      <w:r w:rsidR="00EF2CFF" w:rsidRPr="00EF200E">
        <w:rPr>
          <w:sz w:val="22"/>
          <w:szCs w:val="22"/>
        </w:rPr>
        <w:t>.</w:t>
      </w:r>
    </w:p>
    <w:p w14:paraId="46FC6D35" w14:textId="77777777" w:rsidR="00EF2CFF" w:rsidRPr="00EF200E" w:rsidRDefault="00EF2CFF" w:rsidP="00363386">
      <w:pPr>
        <w:pStyle w:val="Odstavecseseznamem"/>
        <w:numPr>
          <w:ilvl w:val="1"/>
          <w:numId w:val="18"/>
        </w:numPr>
        <w:spacing w:before="120" w:after="120"/>
        <w:ind w:left="567" w:right="23" w:hanging="567"/>
        <w:jc w:val="both"/>
        <w:rPr>
          <w:sz w:val="22"/>
          <w:szCs w:val="22"/>
        </w:rPr>
      </w:pPr>
      <w:r w:rsidRPr="00EF200E">
        <w:rPr>
          <w:sz w:val="22"/>
          <w:szCs w:val="22"/>
        </w:rPr>
        <w:t xml:space="preserve">Zhotovitel se zavazuje poskytnout přiměřený přístup zástupcům </w:t>
      </w:r>
      <w:r w:rsidR="00E200B9" w:rsidRPr="00EF200E">
        <w:rPr>
          <w:sz w:val="22"/>
          <w:szCs w:val="22"/>
        </w:rPr>
        <w:t>O</w:t>
      </w:r>
      <w:r w:rsidRPr="00EF200E">
        <w:rPr>
          <w:sz w:val="22"/>
          <w:szCs w:val="22"/>
        </w:rPr>
        <w:t xml:space="preserve">bjednatele, zástupcům poskytovatele dotace, auditního orgánu či jiným příslušným kontrolním úřadům do míst činnosti a lokalit plnění </w:t>
      </w:r>
      <w:r w:rsidR="00E200B9" w:rsidRPr="00EF200E">
        <w:rPr>
          <w:sz w:val="22"/>
          <w:szCs w:val="22"/>
        </w:rPr>
        <w:t>S</w:t>
      </w:r>
      <w:r w:rsidRPr="00EF200E">
        <w:rPr>
          <w:sz w:val="22"/>
          <w:szCs w:val="22"/>
        </w:rPr>
        <w:t>mlouvy a k dokumentům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5CF65EC6" w14:textId="77777777" w:rsidR="00EF2CFF" w:rsidRPr="00EF200E" w:rsidRDefault="00EF2CFF" w:rsidP="00363386">
      <w:pPr>
        <w:pStyle w:val="Odstavecseseznamem"/>
        <w:numPr>
          <w:ilvl w:val="1"/>
          <w:numId w:val="18"/>
        </w:numPr>
        <w:spacing w:before="120" w:after="120"/>
        <w:ind w:left="567" w:right="23" w:hanging="567"/>
        <w:jc w:val="both"/>
        <w:rPr>
          <w:sz w:val="22"/>
          <w:szCs w:val="22"/>
        </w:rPr>
      </w:pPr>
      <w:r w:rsidRPr="00EF200E">
        <w:rPr>
          <w:sz w:val="22"/>
          <w:szCs w:val="22"/>
        </w:rPr>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w:t>
      </w:r>
    </w:p>
    <w:p w14:paraId="729EA792" w14:textId="0B3F9159" w:rsidR="00EF2CFF" w:rsidRPr="00EF200E" w:rsidRDefault="00EF2CFF" w:rsidP="00363386">
      <w:pPr>
        <w:pStyle w:val="Odstavecseseznamem"/>
        <w:numPr>
          <w:ilvl w:val="1"/>
          <w:numId w:val="18"/>
        </w:numPr>
        <w:spacing w:before="120" w:after="120"/>
        <w:ind w:left="567" w:right="23" w:hanging="567"/>
        <w:jc w:val="both"/>
        <w:rPr>
          <w:sz w:val="22"/>
          <w:szCs w:val="22"/>
        </w:rPr>
      </w:pPr>
      <w:r w:rsidRPr="00EF200E">
        <w:rPr>
          <w:sz w:val="22"/>
          <w:szCs w:val="22"/>
        </w:rPr>
        <w:t xml:space="preserve">Zhotovitel je povinen uchovávat veškerou dokumentaci související s realizací </w:t>
      </w:r>
      <w:r w:rsidR="00E200B9" w:rsidRPr="00EF200E">
        <w:rPr>
          <w:sz w:val="22"/>
          <w:szCs w:val="22"/>
        </w:rPr>
        <w:t>P</w:t>
      </w:r>
      <w:r w:rsidRPr="00EF200E">
        <w:rPr>
          <w:sz w:val="22"/>
          <w:szCs w:val="22"/>
        </w:rPr>
        <w:t xml:space="preserve">ředmětu </w:t>
      </w:r>
      <w:r w:rsidR="009D7F85" w:rsidRPr="00EF200E">
        <w:rPr>
          <w:sz w:val="22"/>
          <w:szCs w:val="22"/>
        </w:rPr>
        <w:t xml:space="preserve">Smlouvy </w:t>
      </w:r>
      <w:r w:rsidRPr="00EF200E">
        <w:rPr>
          <w:sz w:val="22"/>
          <w:szCs w:val="22"/>
        </w:rPr>
        <w:t>včetně účetních dokladů minimálně</w:t>
      </w:r>
      <w:r w:rsidR="00B50BD5" w:rsidRPr="00EF200E">
        <w:rPr>
          <w:sz w:val="22"/>
          <w:szCs w:val="22"/>
        </w:rPr>
        <w:t xml:space="preserve"> </w:t>
      </w:r>
      <w:r w:rsidR="00E43FE5" w:rsidRPr="00EF200E">
        <w:rPr>
          <w:sz w:val="22"/>
          <w:szCs w:val="22"/>
        </w:rPr>
        <w:t xml:space="preserve">po dobu </w:t>
      </w:r>
      <w:r w:rsidR="00B50BD5" w:rsidRPr="00EF200E">
        <w:rPr>
          <w:sz w:val="22"/>
          <w:szCs w:val="22"/>
        </w:rPr>
        <w:t>10 let od finančního ukončení projektu</w:t>
      </w:r>
      <w:r w:rsidR="009238EE" w:rsidRPr="00EF200E">
        <w:rPr>
          <w:sz w:val="22"/>
          <w:szCs w:val="22"/>
        </w:rPr>
        <w:t>,  nestanoví-</w:t>
      </w:r>
      <w:r w:rsidR="009238EE" w:rsidRPr="00EF200E">
        <w:rPr>
          <w:sz w:val="22"/>
          <w:szCs w:val="22"/>
        </w:rPr>
        <w:lastRenderedPageBreak/>
        <w:t xml:space="preserve">li právní předpisy lhůtu delší. V takovém to případě je Zhotovitel povinen uchovávat veškerou dokumentaci v této zákonné lhůtě. </w:t>
      </w:r>
    </w:p>
    <w:p w14:paraId="4B8F7D7B" w14:textId="77777777" w:rsidR="00EF2CFF" w:rsidRPr="00EF200E" w:rsidRDefault="00EF2CFF" w:rsidP="00363386">
      <w:pPr>
        <w:pStyle w:val="Odstavecseseznamem"/>
        <w:numPr>
          <w:ilvl w:val="1"/>
          <w:numId w:val="18"/>
        </w:numPr>
        <w:spacing w:before="120" w:after="120"/>
        <w:ind w:left="567" w:right="23" w:hanging="567"/>
        <w:jc w:val="both"/>
        <w:rPr>
          <w:sz w:val="22"/>
          <w:szCs w:val="22"/>
        </w:rPr>
      </w:pPr>
      <w:r w:rsidRPr="00EF200E">
        <w:rPr>
          <w:sz w:val="22"/>
          <w:szCs w:val="22"/>
        </w:rPr>
        <w:t xml:space="preserve">Zhotovitel je povinen minimálně </w:t>
      </w:r>
      <w:r w:rsidR="00E43FE5" w:rsidRPr="00EF200E">
        <w:rPr>
          <w:sz w:val="22"/>
          <w:szCs w:val="22"/>
        </w:rPr>
        <w:t xml:space="preserve">po dobu </w:t>
      </w:r>
      <w:r w:rsidR="00B50BD5" w:rsidRPr="00EF200E">
        <w:rPr>
          <w:sz w:val="22"/>
          <w:szCs w:val="22"/>
        </w:rPr>
        <w:t>10 let od finančního ukončení projektu</w:t>
      </w:r>
      <w:r w:rsidR="007B06D7" w:rsidRPr="00EF200E">
        <w:rPr>
          <w:sz w:val="22"/>
          <w:szCs w:val="22"/>
        </w:rPr>
        <w:t xml:space="preserve"> </w:t>
      </w:r>
      <w:r w:rsidRPr="00EF200E">
        <w:rPr>
          <w:sz w:val="22"/>
          <w:szCs w:val="22"/>
        </w:rPr>
        <w:t>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77884A6" w14:textId="77777777" w:rsidR="006E60DE" w:rsidRPr="00EF200E" w:rsidRDefault="00B05C90" w:rsidP="00363386">
      <w:pPr>
        <w:pStyle w:val="Odstavecseseznamem"/>
        <w:widowControl w:val="0"/>
        <w:numPr>
          <w:ilvl w:val="0"/>
          <w:numId w:val="18"/>
        </w:numPr>
        <w:spacing w:before="360" w:after="120"/>
        <w:ind w:left="567" w:hanging="567"/>
        <w:rPr>
          <w:b/>
          <w:sz w:val="22"/>
          <w:szCs w:val="22"/>
        </w:rPr>
      </w:pPr>
      <w:r w:rsidRPr="00EF200E">
        <w:rPr>
          <w:b/>
          <w:sz w:val="22"/>
          <w:szCs w:val="22"/>
        </w:rPr>
        <w:t>Trvání a u</w:t>
      </w:r>
      <w:r w:rsidR="007C22FF" w:rsidRPr="00EF200E">
        <w:rPr>
          <w:b/>
          <w:sz w:val="22"/>
          <w:szCs w:val="22"/>
        </w:rPr>
        <w:t xml:space="preserve">končení </w:t>
      </w:r>
      <w:r w:rsidR="00E200B9" w:rsidRPr="00EF200E">
        <w:rPr>
          <w:b/>
          <w:sz w:val="22"/>
          <w:szCs w:val="22"/>
        </w:rPr>
        <w:t>S</w:t>
      </w:r>
      <w:r w:rsidR="006E60DE" w:rsidRPr="00EF200E">
        <w:rPr>
          <w:b/>
          <w:sz w:val="22"/>
          <w:szCs w:val="22"/>
        </w:rPr>
        <w:t>mlouvy</w:t>
      </w:r>
    </w:p>
    <w:p w14:paraId="22F28493" w14:textId="4E451E91" w:rsidR="00B05C90" w:rsidRPr="00EF200E" w:rsidRDefault="00B05C90" w:rsidP="00363386">
      <w:pPr>
        <w:pStyle w:val="rove2"/>
        <w:widowControl w:val="0"/>
        <w:numPr>
          <w:ilvl w:val="1"/>
          <w:numId w:val="18"/>
        </w:numPr>
        <w:spacing w:before="120"/>
        <w:ind w:left="567" w:hanging="567"/>
        <w:rPr>
          <w:sz w:val="22"/>
          <w:szCs w:val="22"/>
        </w:rPr>
      </w:pPr>
      <w:r w:rsidRPr="00EF200E">
        <w:rPr>
          <w:sz w:val="22"/>
          <w:szCs w:val="22"/>
        </w:rPr>
        <w:t xml:space="preserve">Tato Smlouva nabývá </w:t>
      </w:r>
      <w:r w:rsidR="003E161E" w:rsidRPr="00EF200E">
        <w:rPr>
          <w:sz w:val="22"/>
          <w:szCs w:val="22"/>
        </w:rPr>
        <w:t xml:space="preserve">platnosti dnem jejího uzavření a </w:t>
      </w:r>
      <w:r w:rsidRPr="00EF200E">
        <w:rPr>
          <w:sz w:val="22"/>
          <w:szCs w:val="22"/>
        </w:rPr>
        <w:t xml:space="preserve">účinnosti dnem jejího zveřejnění na Portálu veřejné správy v Registru smluv, které zprostředkuje Objednatel. O nabytí účinnosti Smlouvy se Objednatel zavazuje informovat Zhotovitele bez zbytečného odkladu, a to na </w:t>
      </w:r>
      <w:r w:rsidR="0013613F">
        <w:rPr>
          <w:sz w:val="22"/>
          <w:szCs w:val="22"/>
        </w:rPr>
        <w:br/>
      </w:r>
      <w:r w:rsidRPr="00EF200E">
        <w:rPr>
          <w:sz w:val="22"/>
          <w:szCs w:val="22"/>
        </w:rPr>
        <w:t>e-mailovou adresu</w:t>
      </w:r>
      <w:r w:rsidR="00D62A7F" w:rsidRPr="00EF200E">
        <w:rPr>
          <w:sz w:val="22"/>
          <w:szCs w:val="22"/>
        </w:rPr>
        <w:t xml:space="preserve">: </w:t>
      </w:r>
      <w:r w:rsidR="00D62A7F" w:rsidRPr="00363386">
        <w:rPr>
          <w:sz w:val="22"/>
          <w:szCs w:val="22"/>
        </w:rPr>
        <w:t>[</w:t>
      </w:r>
      <w:r w:rsidR="00D62A7F" w:rsidRPr="00363386">
        <w:rPr>
          <w:sz w:val="22"/>
          <w:szCs w:val="22"/>
          <w:highlight w:val="cyan"/>
        </w:rPr>
        <w:t>DOPLNÍ DODAVATEL</w:t>
      </w:r>
      <w:r w:rsidR="00D62A7F" w:rsidRPr="00363386">
        <w:rPr>
          <w:sz w:val="22"/>
          <w:szCs w:val="22"/>
        </w:rPr>
        <w:t>]</w:t>
      </w:r>
      <w:r w:rsidR="00D62A7F" w:rsidRPr="00363386" w:rsidDel="002E467D">
        <w:rPr>
          <w:b/>
          <w:bCs/>
          <w:sz w:val="22"/>
          <w:szCs w:val="22"/>
          <w:highlight w:val="cyan"/>
        </w:rPr>
        <w:t xml:space="preserve"> </w:t>
      </w:r>
      <w:r w:rsidRPr="00EF200E">
        <w:rPr>
          <w:sz w:val="22"/>
          <w:szCs w:val="22"/>
        </w:rPr>
        <w:t xml:space="preserve"> </w:t>
      </w:r>
    </w:p>
    <w:p w14:paraId="4CD4C1C2" w14:textId="74A34DA7" w:rsidR="00B05C90" w:rsidRPr="00EF200E" w:rsidRDefault="00B05C90" w:rsidP="00363386">
      <w:pPr>
        <w:pStyle w:val="rove2"/>
        <w:widowControl w:val="0"/>
        <w:numPr>
          <w:ilvl w:val="1"/>
          <w:numId w:val="18"/>
        </w:numPr>
        <w:spacing w:before="120"/>
        <w:ind w:left="567" w:hanging="567"/>
        <w:rPr>
          <w:sz w:val="22"/>
          <w:szCs w:val="22"/>
        </w:rPr>
      </w:pPr>
      <w:r w:rsidRPr="00EF200E">
        <w:rPr>
          <w:sz w:val="22"/>
          <w:szCs w:val="22"/>
        </w:rPr>
        <w:t xml:space="preserve">Každá ze smluvních stran je oprávněna tuto </w:t>
      </w:r>
      <w:r w:rsidR="0080199A" w:rsidRPr="00EF200E">
        <w:rPr>
          <w:sz w:val="22"/>
          <w:szCs w:val="22"/>
        </w:rPr>
        <w:t>S</w:t>
      </w:r>
      <w:r w:rsidRPr="00EF200E">
        <w:rPr>
          <w:sz w:val="22"/>
          <w:szCs w:val="22"/>
        </w:rPr>
        <w:t xml:space="preserve">mlouvu vypovědět i bez udání důvodů s výpovědní dobou v trvání 6 </w:t>
      </w:r>
      <w:r w:rsidR="008C2B6B" w:rsidRPr="00EF200E">
        <w:rPr>
          <w:sz w:val="22"/>
          <w:szCs w:val="22"/>
        </w:rPr>
        <w:t xml:space="preserve">(šesti) </w:t>
      </w:r>
      <w:r w:rsidRPr="00EF200E">
        <w:rPr>
          <w:sz w:val="22"/>
          <w:szCs w:val="22"/>
        </w:rPr>
        <w:t>měsíců s tím však, že tato výpovědní doba nikdy neuplyne dříve než uplynutím Garantované životnosti (viz Preambule výše)</w:t>
      </w:r>
      <w:r w:rsidR="00FF7D2D" w:rsidRPr="00EF200E">
        <w:rPr>
          <w:sz w:val="22"/>
          <w:szCs w:val="22"/>
        </w:rPr>
        <w:t>.</w:t>
      </w:r>
    </w:p>
    <w:p w14:paraId="191A1ED3" w14:textId="2DFC06B0" w:rsidR="006E60DE" w:rsidRPr="00EF200E" w:rsidRDefault="006E60DE" w:rsidP="00363386">
      <w:pPr>
        <w:pStyle w:val="rove2"/>
        <w:widowControl w:val="0"/>
        <w:numPr>
          <w:ilvl w:val="1"/>
          <w:numId w:val="18"/>
        </w:numPr>
        <w:spacing w:before="120"/>
        <w:ind w:left="567" w:hanging="567"/>
        <w:rPr>
          <w:sz w:val="22"/>
          <w:szCs w:val="22"/>
        </w:rPr>
      </w:pPr>
      <w:r w:rsidRPr="00EF200E">
        <w:rPr>
          <w:sz w:val="22"/>
          <w:szCs w:val="22"/>
        </w:rPr>
        <w:t xml:space="preserve">Každá ze smluvních stran je oprávněna od této </w:t>
      </w:r>
      <w:r w:rsidR="005C5773" w:rsidRPr="00EF200E">
        <w:rPr>
          <w:sz w:val="22"/>
          <w:szCs w:val="22"/>
        </w:rPr>
        <w:t>S</w:t>
      </w:r>
      <w:r w:rsidRPr="00EF200E">
        <w:rPr>
          <w:sz w:val="22"/>
          <w:szCs w:val="22"/>
        </w:rPr>
        <w:t xml:space="preserve">mlouvy odstoupit z důvodů uvedených v této </w:t>
      </w:r>
      <w:r w:rsidR="005C5773" w:rsidRPr="00EF200E">
        <w:rPr>
          <w:sz w:val="22"/>
          <w:szCs w:val="22"/>
        </w:rPr>
        <w:t>S</w:t>
      </w:r>
      <w:r w:rsidRPr="00EF200E">
        <w:rPr>
          <w:sz w:val="22"/>
          <w:szCs w:val="22"/>
        </w:rPr>
        <w:t>mlouvě nebo z důvodů uvedených v obecně závazných právních předpisech</w:t>
      </w:r>
      <w:r w:rsidR="00504470" w:rsidRPr="00EF200E">
        <w:rPr>
          <w:sz w:val="22"/>
          <w:szCs w:val="22"/>
        </w:rPr>
        <w:t xml:space="preserve">, zejména pak OZ </w:t>
      </w:r>
      <w:r w:rsidR="0013613F">
        <w:rPr>
          <w:sz w:val="22"/>
          <w:szCs w:val="22"/>
        </w:rPr>
        <w:br/>
      </w:r>
      <w:r w:rsidR="00B1686D" w:rsidRPr="00EF200E">
        <w:rPr>
          <w:sz w:val="22"/>
          <w:szCs w:val="22"/>
        </w:rPr>
        <w:t>a</w:t>
      </w:r>
      <w:r w:rsidR="00504470" w:rsidRPr="00EF200E">
        <w:rPr>
          <w:sz w:val="22"/>
          <w:szCs w:val="22"/>
        </w:rPr>
        <w:t xml:space="preserve"> ZZVZ</w:t>
      </w:r>
      <w:r w:rsidRPr="00EF200E">
        <w:rPr>
          <w:sz w:val="22"/>
          <w:szCs w:val="22"/>
        </w:rPr>
        <w:t>.</w:t>
      </w:r>
    </w:p>
    <w:p w14:paraId="1A1D34FC" w14:textId="11FF2A89" w:rsidR="006E60DE" w:rsidRPr="00EF200E" w:rsidRDefault="006E60DE" w:rsidP="00363386">
      <w:pPr>
        <w:pStyle w:val="rove2"/>
        <w:widowControl w:val="0"/>
        <w:numPr>
          <w:ilvl w:val="1"/>
          <w:numId w:val="18"/>
        </w:numPr>
        <w:spacing w:before="120"/>
        <w:ind w:left="567" w:hanging="567"/>
        <w:rPr>
          <w:sz w:val="22"/>
          <w:szCs w:val="22"/>
        </w:rPr>
      </w:pPr>
      <w:r w:rsidRPr="00EF200E">
        <w:rPr>
          <w:sz w:val="22"/>
          <w:szCs w:val="22"/>
        </w:rPr>
        <w:t xml:space="preserve">Objednatel je oprávněn odstoupit od této </w:t>
      </w:r>
      <w:r w:rsidR="00F82AA6" w:rsidRPr="00EF200E">
        <w:rPr>
          <w:sz w:val="22"/>
          <w:szCs w:val="22"/>
        </w:rPr>
        <w:t xml:space="preserve">Smlouvy </w:t>
      </w:r>
      <w:r w:rsidR="00F5189E" w:rsidRPr="00EF200E">
        <w:rPr>
          <w:sz w:val="22"/>
          <w:szCs w:val="22"/>
        </w:rPr>
        <w:t xml:space="preserve">částečně či v celém jejím rozsahu </w:t>
      </w:r>
      <w:r w:rsidRPr="00EF200E">
        <w:rPr>
          <w:sz w:val="22"/>
          <w:szCs w:val="22"/>
        </w:rPr>
        <w:t xml:space="preserve">v případě podstatného porušení této </w:t>
      </w:r>
      <w:r w:rsidR="005C5773" w:rsidRPr="00EF200E">
        <w:rPr>
          <w:sz w:val="22"/>
          <w:szCs w:val="22"/>
        </w:rPr>
        <w:t>S</w:t>
      </w:r>
      <w:r w:rsidRPr="00EF200E">
        <w:rPr>
          <w:sz w:val="22"/>
          <w:szCs w:val="22"/>
        </w:rPr>
        <w:t xml:space="preserve">mlouvy, přičemž za podstatné porušení </w:t>
      </w:r>
      <w:r w:rsidR="005C5773" w:rsidRPr="00EF200E">
        <w:rPr>
          <w:sz w:val="22"/>
          <w:szCs w:val="22"/>
        </w:rPr>
        <w:t>S</w:t>
      </w:r>
      <w:r w:rsidRPr="00EF200E">
        <w:rPr>
          <w:sz w:val="22"/>
          <w:szCs w:val="22"/>
        </w:rPr>
        <w:t xml:space="preserve">mlouvy ze strany </w:t>
      </w:r>
      <w:r w:rsidR="005C5773" w:rsidRPr="00EF200E">
        <w:rPr>
          <w:sz w:val="22"/>
          <w:szCs w:val="22"/>
        </w:rPr>
        <w:t>Z</w:t>
      </w:r>
      <w:r w:rsidRPr="00EF200E">
        <w:rPr>
          <w:sz w:val="22"/>
          <w:szCs w:val="22"/>
        </w:rPr>
        <w:t>hotovitele se považuje zejména, nikoli však výlučně:</w:t>
      </w:r>
    </w:p>
    <w:p w14:paraId="6D866117" w14:textId="60E376B5" w:rsidR="0080199A" w:rsidRPr="00EF200E" w:rsidRDefault="0080199A" w:rsidP="00363386">
      <w:pPr>
        <w:pStyle w:val="Odstavecseseznamem"/>
        <w:numPr>
          <w:ilvl w:val="0"/>
          <w:numId w:val="47"/>
        </w:numPr>
        <w:suppressLineNumbers/>
        <w:suppressAutoHyphens/>
        <w:spacing w:before="120" w:after="120"/>
        <w:jc w:val="both"/>
        <w:rPr>
          <w:sz w:val="22"/>
          <w:szCs w:val="22"/>
        </w:rPr>
      </w:pPr>
      <w:r w:rsidRPr="00EF200E">
        <w:rPr>
          <w:sz w:val="22"/>
          <w:szCs w:val="22"/>
        </w:rPr>
        <w:t>V případě prodlení Zhotovitele se zprovozněním </w:t>
      </w:r>
      <w:r w:rsidR="00257BDE" w:rsidRPr="00EF200E">
        <w:rPr>
          <w:sz w:val="22"/>
          <w:szCs w:val="22"/>
        </w:rPr>
        <w:t>BackOffice</w:t>
      </w:r>
      <w:r w:rsidRPr="00EF200E">
        <w:rPr>
          <w:sz w:val="22"/>
          <w:szCs w:val="22"/>
        </w:rPr>
        <w:t xml:space="preserve"> a připojením prvního vozidla k </w:t>
      </w:r>
      <w:r w:rsidR="00257BDE" w:rsidRPr="00EF200E">
        <w:rPr>
          <w:sz w:val="22"/>
          <w:szCs w:val="22"/>
        </w:rPr>
        <w:t>BackOffice</w:t>
      </w:r>
      <w:r w:rsidRPr="00EF200E">
        <w:rPr>
          <w:sz w:val="22"/>
          <w:szCs w:val="22"/>
        </w:rPr>
        <w:t xml:space="preserve"> (se schváleným Zařízením) dle harmonogramu uvedeného v příloze č. </w:t>
      </w:r>
      <w:r w:rsidR="00D26B0F">
        <w:rPr>
          <w:sz w:val="22"/>
          <w:szCs w:val="22"/>
        </w:rPr>
        <w:t>4</w:t>
      </w:r>
      <w:r w:rsidRPr="00EF200E">
        <w:rPr>
          <w:sz w:val="22"/>
          <w:szCs w:val="22"/>
        </w:rPr>
        <w:t xml:space="preserve"> této </w:t>
      </w:r>
      <w:r w:rsidR="00F82AA6" w:rsidRPr="00EF200E">
        <w:rPr>
          <w:sz w:val="22"/>
          <w:szCs w:val="22"/>
        </w:rPr>
        <w:t xml:space="preserve">Smlouvy </w:t>
      </w:r>
      <w:r w:rsidRPr="00EF200E">
        <w:rPr>
          <w:sz w:val="22"/>
          <w:szCs w:val="22"/>
        </w:rPr>
        <w:t xml:space="preserve">o více než </w:t>
      </w:r>
      <w:r w:rsidR="00133210" w:rsidRPr="00EF200E">
        <w:rPr>
          <w:sz w:val="22"/>
          <w:szCs w:val="22"/>
        </w:rPr>
        <w:t>30</w:t>
      </w:r>
      <w:r w:rsidRPr="00EF200E">
        <w:rPr>
          <w:sz w:val="22"/>
          <w:szCs w:val="22"/>
        </w:rPr>
        <w:t xml:space="preserve"> </w:t>
      </w:r>
      <w:r w:rsidR="000B138E" w:rsidRPr="00EF200E">
        <w:rPr>
          <w:sz w:val="22"/>
          <w:szCs w:val="22"/>
        </w:rPr>
        <w:t xml:space="preserve">(třicet) kalendářních </w:t>
      </w:r>
      <w:r w:rsidRPr="00EF200E">
        <w:rPr>
          <w:sz w:val="22"/>
          <w:szCs w:val="22"/>
        </w:rPr>
        <w:t>dnů</w:t>
      </w:r>
      <w:r w:rsidR="0099162B" w:rsidRPr="00EF200E">
        <w:rPr>
          <w:sz w:val="22"/>
          <w:szCs w:val="22"/>
        </w:rPr>
        <w:t>;</w:t>
      </w:r>
    </w:p>
    <w:p w14:paraId="57479C60" w14:textId="7F38E925" w:rsidR="006E60DE" w:rsidRPr="00EF200E" w:rsidRDefault="005C5773" w:rsidP="00363386">
      <w:pPr>
        <w:pStyle w:val="Odstavecseseznamem"/>
        <w:numPr>
          <w:ilvl w:val="0"/>
          <w:numId w:val="47"/>
        </w:numPr>
        <w:suppressLineNumbers/>
        <w:suppressAutoHyphens/>
        <w:spacing w:before="120" w:after="120"/>
        <w:jc w:val="both"/>
        <w:rPr>
          <w:sz w:val="22"/>
          <w:szCs w:val="22"/>
        </w:rPr>
      </w:pPr>
      <w:r w:rsidRPr="00EF200E">
        <w:rPr>
          <w:sz w:val="22"/>
          <w:szCs w:val="22"/>
        </w:rPr>
        <w:t>Z</w:t>
      </w:r>
      <w:r w:rsidR="006E60DE" w:rsidRPr="00EF200E">
        <w:rPr>
          <w:sz w:val="22"/>
          <w:szCs w:val="22"/>
        </w:rPr>
        <w:t>hotovitel bude déle než</w:t>
      </w:r>
      <w:r w:rsidR="00B4688C" w:rsidRPr="00EF200E">
        <w:rPr>
          <w:sz w:val="22"/>
          <w:szCs w:val="22"/>
        </w:rPr>
        <w:t xml:space="preserve"> 45</w:t>
      </w:r>
      <w:r w:rsidR="006E60DE" w:rsidRPr="00EF200E">
        <w:rPr>
          <w:sz w:val="22"/>
          <w:szCs w:val="22"/>
        </w:rPr>
        <w:t xml:space="preserve"> </w:t>
      </w:r>
      <w:r w:rsidR="000B138E" w:rsidRPr="00EF200E">
        <w:rPr>
          <w:sz w:val="22"/>
          <w:szCs w:val="22"/>
        </w:rPr>
        <w:t xml:space="preserve">(čtyřicet pět) kalendářních </w:t>
      </w:r>
      <w:r w:rsidR="006E60DE" w:rsidRPr="00EF200E">
        <w:rPr>
          <w:sz w:val="22"/>
          <w:szCs w:val="22"/>
        </w:rPr>
        <w:t>dnů v prodlení s</w:t>
      </w:r>
      <w:r w:rsidRPr="00EF200E">
        <w:rPr>
          <w:sz w:val="22"/>
          <w:szCs w:val="22"/>
        </w:rPr>
        <w:t>e zajištění</w:t>
      </w:r>
      <w:r w:rsidR="0069264A" w:rsidRPr="00EF200E">
        <w:rPr>
          <w:sz w:val="22"/>
          <w:szCs w:val="22"/>
        </w:rPr>
        <w:t>m</w:t>
      </w:r>
      <w:r w:rsidRPr="00EF200E">
        <w:rPr>
          <w:sz w:val="22"/>
          <w:szCs w:val="22"/>
        </w:rPr>
        <w:t xml:space="preserve"> Převzetí Systému </w:t>
      </w:r>
      <w:r w:rsidR="006E60DE" w:rsidRPr="00EF200E">
        <w:rPr>
          <w:sz w:val="22"/>
          <w:szCs w:val="22"/>
        </w:rPr>
        <w:t xml:space="preserve">podle této </w:t>
      </w:r>
      <w:r w:rsidRPr="00EF200E">
        <w:rPr>
          <w:sz w:val="22"/>
          <w:szCs w:val="22"/>
        </w:rPr>
        <w:t>S</w:t>
      </w:r>
      <w:r w:rsidR="006E60DE" w:rsidRPr="00EF200E">
        <w:rPr>
          <w:sz w:val="22"/>
          <w:szCs w:val="22"/>
        </w:rPr>
        <w:t>mlouvy</w:t>
      </w:r>
      <w:r w:rsidR="0099162B" w:rsidRPr="00EF200E">
        <w:rPr>
          <w:sz w:val="22"/>
          <w:szCs w:val="22"/>
        </w:rPr>
        <w:t>;</w:t>
      </w:r>
    </w:p>
    <w:p w14:paraId="7146F3CD" w14:textId="356B3EE9" w:rsidR="007112A3" w:rsidRPr="00EF200E" w:rsidRDefault="007112A3" w:rsidP="00363386">
      <w:pPr>
        <w:pStyle w:val="Odstavecseseznamem"/>
        <w:numPr>
          <w:ilvl w:val="0"/>
          <w:numId w:val="47"/>
        </w:numPr>
        <w:suppressLineNumbers/>
        <w:suppressAutoHyphens/>
        <w:spacing w:before="120" w:after="120"/>
        <w:jc w:val="both"/>
        <w:rPr>
          <w:sz w:val="22"/>
          <w:szCs w:val="22"/>
        </w:rPr>
      </w:pPr>
      <w:r w:rsidRPr="00EF200E">
        <w:rPr>
          <w:sz w:val="22"/>
          <w:szCs w:val="22"/>
        </w:rPr>
        <w:t xml:space="preserve">Zhotovitel nedoloží </w:t>
      </w:r>
      <w:r w:rsidR="00F61BF1" w:rsidRPr="00EF200E">
        <w:rPr>
          <w:sz w:val="22"/>
          <w:szCs w:val="22"/>
        </w:rPr>
        <w:t>O</w:t>
      </w:r>
      <w:r w:rsidRPr="00EF200E">
        <w:rPr>
          <w:sz w:val="22"/>
          <w:szCs w:val="22"/>
        </w:rPr>
        <w:t xml:space="preserve">bjednateli dle </w:t>
      </w:r>
      <w:r w:rsidR="00F61BF1" w:rsidRPr="00EF200E">
        <w:rPr>
          <w:sz w:val="22"/>
          <w:szCs w:val="22"/>
        </w:rPr>
        <w:t>odst</w:t>
      </w:r>
      <w:r w:rsidRPr="00EF200E">
        <w:rPr>
          <w:sz w:val="22"/>
          <w:szCs w:val="22"/>
        </w:rPr>
        <w:t xml:space="preserve">. </w:t>
      </w:r>
      <w:r w:rsidR="00954B9C">
        <w:rPr>
          <w:sz w:val="22"/>
          <w:szCs w:val="22"/>
        </w:rPr>
        <w:t>2.3</w:t>
      </w:r>
      <w:r w:rsidRPr="00EF200E">
        <w:rPr>
          <w:sz w:val="22"/>
          <w:szCs w:val="22"/>
        </w:rPr>
        <w:t>.</w:t>
      </w:r>
      <w:r w:rsidR="00AB6476" w:rsidRPr="00EF200E">
        <w:rPr>
          <w:sz w:val="22"/>
          <w:szCs w:val="22"/>
        </w:rPr>
        <w:t xml:space="preserve"> písm. </w:t>
      </w:r>
      <w:r w:rsidR="00954B9C">
        <w:rPr>
          <w:sz w:val="22"/>
          <w:szCs w:val="22"/>
        </w:rPr>
        <w:t>d</w:t>
      </w:r>
      <w:r w:rsidR="00AB6476" w:rsidRPr="00EF200E">
        <w:rPr>
          <w:sz w:val="22"/>
          <w:szCs w:val="22"/>
        </w:rPr>
        <w:t>)</w:t>
      </w:r>
      <w:r w:rsidRPr="00EF200E">
        <w:rPr>
          <w:sz w:val="22"/>
          <w:szCs w:val="22"/>
        </w:rPr>
        <w:t xml:space="preserve"> </w:t>
      </w:r>
      <w:r w:rsidR="00B80523" w:rsidRPr="00EF200E">
        <w:rPr>
          <w:sz w:val="22"/>
          <w:szCs w:val="22"/>
        </w:rPr>
        <w:t xml:space="preserve">a </w:t>
      </w:r>
      <w:r w:rsidR="00F61BF1" w:rsidRPr="00EF200E">
        <w:rPr>
          <w:sz w:val="22"/>
          <w:szCs w:val="22"/>
        </w:rPr>
        <w:t>odst</w:t>
      </w:r>
      <w:r w:rsidR="00B80523" w:rsidRPr="00EF200E">
        <w:rPr>
          <w:sz w:val="22"/>
          <w:szCs w:val="22"/>
        </w:rPr>
        <w:t>. 7.</w:t>
      </w:r>
      <w:r w:rsidR="00975D82" w:rsidRPr="00EF200E">
        <w:rPr>
          <w:sz w:val="22"/>
          <w:szCs w:val="22"/>
        </w:rPr>
        <w:t>6</w:t>
      </w:r>
      <w:r w:rsidR="00B80523" w:rsidRPr="00EF200E">
        <w:rPr>
          <w:sz w:val="22"/>
          <w:szCs w:val="22"/>
        </w:rPr>
        <w:t>.</w:t>
      </w:r>
      <w:r w:rsidR="00AB6476" w:rsidRPr="00EF200E">
        <w:rPr>
          <w:sz w:val="22"/>
          <w:szCs w:val="22"/>
        </w:rPr>
        <w:t xml:space="preserve"> a </w:t>
      </w:r>
      <w:r w:rsidR="00975D82" w:rsidRPr="00EF200E">
        <w:rPr>
          <w:sz w:val="22"/>
          <w:szCs w:val="22"/>
        </w:rPr>
        <w:t>odst</w:t>
      </w:r>
      <w:r w:rsidR="003149E4" w:rsidRPr="00EF200E">
        <w:rPr>
          <w:sz w:val="22"/>
          <w:szCs w:val="22"/>
        </w:rPr>
        <w:t xml:space="preserve">. </w:t>
      </w:r>
      <w:r w:rsidR="00AB6476" w:rsidRPr="00EF200E">
        <w:rPr>
          <w:sz w:val="22"/>
          <w:szCs w:val="22"/>
        </w:rPr>
        <w:t>7.</w:t>
      </w:r>
      <w:r w:rsidR="00975D82" w:rsidRPr="00EF200E">
        <w:rPr>
          <w:sz w:val="22"/>
          <w:szCs w:val="22"/>
        </w:rPr>
        <w:t>7</w:t>
      </w:r>
      <w:r w:rsidR="00AB6476" w:rsidRPr="00EF200E">
        <w:rPr>
          <w:sz w:val="22"/>
          <w:szCs w:val="22"/>
        </w:rPr>
        <w:t>.</w:t>
      </w:r>
      <w:r w:rsidR="00B80523" w:rsidRPr="00EF200E">
        <w:rPr>
          <w:sz w:val="22"/>
          <w:szCs w:val="22"/>
        </w:rPr>
        <w:t xml:space="preserve"> </w:t>
      </w:r>
      <w:r w:rsidRPr="00EF200E">
        <w:rPr>
          <w:sz w:val="22"/>
          <w:szCs w:val="22"/>
        </w:rPr>
        <w:t xml:space="preserve">této </w:t>
      </w:r>
      <w:r w:rsidR="00F61BF1" w:rsidRPr="00EF200E">
        <w:rPr>
          <w:sz w:val="22"/>
          <w:szCs w:val="22"/>
        </w:rPr>
        <w:t>S</w:t>
      </w:r>
      <w:r w:rsidRPr="00EF200E">
        <w:rPr>
          <w:sz w:val="22"/>
          <w:szCs w:val="22"/>
        </w:rPr>
        <w:t xml:space="preserve">mlouvy </w:t>
      </w:r>
      <w:r w:rsidR="00DE6F9C" w:rsidRPr="00EF200E">
        <w:rPr>
          <w:sz w:val="22"/>
          <w:szCs w:val="22"/>
        </w:rPr>
        <w:t xml:space="preserve">ve stanovených termínech </w:t>
      </w:r>
      <w:r w:rsidRPr="00EF200E">
        <w:rPr>
          <w:sz w:val="22"/>
          <w:szCs w:val="22"/>
        </w:rPr>
        <w:t xml:space="preserve">pravomocné rozhodnutí vydané Drážním úřadem, jehož obsahem bude schválení odchylky od schváleného typu drážního vozidla/ rozhodnutí, že se nejedná </w:t>
      </w:r>
      <w:r w:rsidR="0013613F">
        <w:rPr>
          <w:sz w:val="22"/>
          <w:szCs w:val="22"/>
        </w:rPr>
        <w:br/>
      </w:r>
      <w:r w:rsidRPr="00EF200E">
        <w:rPr>
          <w:sz w:val="22"/>
          <w:szCs w:val="22"/>
        </w:rPr>
        <w:t>o odchylku od schváleného typu drážního vozidla</w:t>
      </w:r>
      <w:r w:rsidR="00B80523" w:rsidRPr="00EF200E">
        <w:rPr>
          <w:sz w:val="22"/>
          <w:szCs w:val="22"/>
        </w:rPr>
        <w:t xml:space="preserve"> a Doklad o EMC</w:t>
      </w:r>
      <w:r w:rsidR="0099162B" w:rsidRPr="00EF200E">
        <w:rPr>
          <w:sz w:val="22"/>
          <w:szCs w:val="22"/>
        </w:rPr>
        <w:t>;</w:t>
      </w:r>
      <w:r w:rsidRPr="00EF200E">
        <w:rPr>
          <w:sz w:val="22"/>
          <w:szCs w:val="22"/>
        </w:rPr>
        <w:t xml:space="preserve"> </w:t>
      </w:r>
    </w:p>
    <w:p w14:paraId="2024E243" w14:textId="01E6274E" w:rsidR="00AF42F6" w:rsidRPr="00EF200E" w:rsidRDefault="00AF42F6" w:rsidP="00363386">
      <w:pPr>
        <w:pStyle w:val="Odstavecseseznamem"/>
        <w:numPr>
          <w:ilvl w:val="0"/>
          <w:numId w:val="47"/>
        </w:numPr>
        <w:suppressLineNumbers/>
        <w:suppressAutoHyphens/>
        <w:spacing w:before="120" w:after="120"/>
        <w:jc w:val="both"/>
        <w:rPr>
          <w:sz w:val="22"/>
          <w:szCs w:val="22"/>
        </w:rPr>
      </w:pPr>
      <w:r w:rsidRPr="00EF200E">
        <w:rPr>
          <w:sz w:val="22"/>
          <w:szCs w:val="22"/>
        </w:rPr>
        <w:t>Zhotovitel nedoloží Objednateli doklady</w:t>
      </w:r>
      <w:r w:rsidR="00BA3B0B" w:rsidRPr="00EF200E">
        <w:rPr>
          <w:sz w:val="22"/>
          <w:szCs w:val="22"/>
        </w:rPr>
        <w:t xml:space="preserve"> o certifikaci všech modulů SW dle odst. 7.</w:t>
      </w:r>
      <w:r w:rsidR="003149E4" w:rsidRPr="00EF200E">
        <w:rPr>
          <w:sz w:val="22"/>
          <w:szCs w:val="22"/>
        </w:rPr>
        <w:t>5</w:t>
      </w:r>
      <w:r w:rsidR="00BA3B0B" w:rsidRPr="00EF200E">
        <w:rPr>
          <w:sz w:val="22"/>
          <w:szCs w:val="22"/>
        </w:rPr>
        <w:t>. této Smlouvy, a to ani v</w:t>
      </w:r>
      <w:r w:rsidR="00DC2A2F" w:rsidRPr="00EF200E">
        <w:rPr>
          <w:sz w:val="22"/>
          <w:szCs w:val="22"/>
        </w:rPr>
        <w:t>e lhůtě dle odst. 1</w:t>
      </w:r>
      <w:r w:rsidR="0058387D" w:rsidRPr="00EF200E">
        <w:rPr>
          <w:sz w:val="22"/>
          <w:szCs w:val="22"/>
        </w:rPr>
        <w:t>0</w:t>
      </w:r>
      <w:r w:rsidR="00DC2A2F" w:rsidRPr="00EF200E">
        <w:rPr>
          <w:sz w:val="22"/>
          <w:szCs w:val="22"/>
        </w:rPr>
        <w:t>.</w:t>
      </w:r>
      <w:r w:rsidR="0042314F" w:rsidRPr="00EF200E">
        <w:rPr>
          <w:sz w:val="22"/>
          <w:szCs w:val="22"/>
        </w:rPr>
        <w:t>5</w:t>
      </w:r>
      <w:r w:rsidR="00DC2A2F" w:rsidRPr="00EF200E">
        <w:rPr>
          <w:sz w:val="22"/>
          <w:szCs w:val="22"/>
        </w:rPr>
        <w:t>. této Smlouvy</w:t>
      </w:r>
      <w:r w:rsidR="0099162B" w:rsidRPr="00EF200E">
        <w:rPr>
          <w:sz w:val="22"/>
          <w:szCs w:val="22"/>
        </w:rPr>
        <w:t>;</w:t>
      </w:r>
    </w:p>
    <w:p w14:paraId="3D57DCED" w14:textId="33F2A996" w:rsidR="006E60DE" w:rsidRPr="00EF200E" w:rsidRDefault="0069264A" w:rsidP="00363386">
      <w:pPr>
        <w:pStyle w:val="Odstavecseseznamem"/>
        <w:numPr>
          <w:ilvl w:val="0"/>
          <w:numId w:val="47"/>
        </w:numPr>
        <w:suppressLineNumbers/>
        <w:suppressAutoHyphens/>
        <w:spacing w:before="120" w:after="120"/>
        <w:jc w:val="both"/>
        <w:rPr>
          <w:sz w:val="22"/>
          <w:szCs w:val="22"/>
        </w:rPr>
      </w:pPr>
      <w:r w:rsidRPr="00EF200E">
        <w:rPr>
          <w:sz w:val="22"/>
          <w:szCs w:val="22"/>
        </w:rPr>
        <w:t>Z</w:t>
      </w:r>
      <w:r w:rsidR="006E60DE" w:rsidRPr="00EF200E">
        <w:rPr>
          <w:sz w:val="22"/>
          <w:szCs w:val="22"/>
        </w:rPr>
        <w:t xml:space="preserve">hotovitel bude provádět činnosti, které jsou </w:t>
      </w:r>
      <w:r w:rsidR="005C5773" w:rsidRPr="00EF200E">
        <w:rPr>
          <w:sz w:val="22"/>
          <w:szCs w:val="22"/>
        </w:rPr>
        <w:t>součástí P</w:t>
      </w:r>
      <w:r w:rsidR="006E60DE" w:rsidRPr="00EF200E">
        <w:rPr>
          <w:sz w:val="22"/>
          <w:szCs w:val="22"/>
        </w:rPr>
        <w:t>ředmět</w:t>
      </w:r>
      <w:r w:rsidR="00F110F4" w:rsidRPr="00EF200E">
        <w:rPr>
          <w:sz w:val="22"/>
          <w:szCs w:val="22"/>
        </w:rPr>
        <w:t>u</w:t>
      </w:r>
      <w:r w:rsidR="006E60DE" w:rsidRPr="00EF200E">
        <w:rPr>
          <w:sz w:val="22"/>
          <w:szCs w:val="22"/>
        </w:rPr>
        <w:t xml:space="preserve"> </w:t>
      </w:r>
      <w:r w:rsidR="00F82AA6" w:rsidRPr="00EF200E">
        <w:rPr>
          <w:sz w:val="22"/>
          <w:szCs w:val="22"/>
        </w:rPr>
        <w:t xml:space="preserve">Smlouvy </w:t>
      </w:r>
      <w:r w:rsidR="006E60DE" w:rsidRPr="00EF200E">
        <w:rPr>
          <w:sz w:val="22"/>
          <w:szCs w:val="22"/>
        </w:rPr>
        <w:t xml:space="preserve">v rozporu zejména se zadávacími podmínkami </w:t>
      </w:r>
      <w:r w:rsidR="001A0E3F" w:rsidRPr="00EF200E">
        <w:rPr>
          <w:sz w:val="22"/>
          <w:szCs w:val="22"/>
        </w:rPr>
        <w:t>V</w:t>
      </w:r>
      <w:r w:rsidR="006E60DE" w:rsidRPr="00EF200E">
        <w:rPr>
          <w:sz w:val="22"/>
          <w:szCs w:val="22"/>
        </w:rPr>
        <w:t xml:space="preserve">eřejné zakázky, v rozporu s příslušnými právními předpisy, neodborně nebo v rozporu s pokyny </w:t>
      </w:r>
      <w:r w:rsidR="005C5773" w:rsidRPr="00EF200E">
        <w:rPr>
          <w:sz w:val="22"/>
          <w:szCs w:val="22"/>
        </w:rPr>
        <w:t>O</w:t>
      </w:r>
      <w:r w:rsidR="006E60DE" w:rsidRPr="00EF200E">
        <w:rPr>
          <w:sz w:val="22"/>
          <w:szCs w:val="22"/>
        </w:rPr>
        <w:t>bjednatele</w:t>
      </w:r>
      <w:r w:rsidR="007B06D7" w:rsidRPr="00EF200E">
        <w:rPr>
          <w:sz w:val="22"/>
          <w:szCs w:val="22"/>
        </w:rPr>
        <w:t xml:space="preserve">, případně nebude dodržovat pravidla sociální odpovědnosti </w:t>
      </w:r>
      <w:r w:rsidR="00A34351" w:rsidRPr="00EF200E">
        <w:rPr>
          <w:sz w:val="22"/>
          <w:szCs w:val="22"/>
        </w:rPr>
        <w:t>dle přílohy č. 10</w:t>
      </w:r>
      <w:r w:rsidR="007B06D7" w:rsidRPr="00EF200E">
        <w:rPr>
          <w:sz w:val="22"/>
          <w:szCs w:val="22"/>
        </w:rPr>
        <w:t xml:space="preserve"> této </w:t>
      </w:r>
      <w:r w:rsidR="00F110F4" w:rsidRPr="00EF200E">
        <w:rPr>
          <w:sz w:val="22"/>
          <w:szCs w:val="22"/>
        </w:rPr>
        <w:t>S</w:t>
      </w:r>
      <w:r w:rsidR="007B06D7" w:rsidRPr="00EF200E">
        <w:rPr>
          <w:sz w:val="22"/>
          <w:szCs w:val="22"/>
        </w:rPr>
        <w:t>mlouvy</w:t>
      </w:r>
      <w:r w:rsidR="006E60DE" w:rsidRPr="00EF200E">
        <w:rPr>
          <w:sz w:val="22"/>
          <w:szCs w:val="22"/>
        </w:rPr>
        <w:t xml:space="preserve"> a nezjedná nápravu ani v dodatečně poskytnuté přiměřené lhůtě</w:t>
      </w:r>
      <w:r w:rsidR="002E7E32" w:rsidRPr="00EF200E">
        <w:rPr>
          <w:sz w:val="22"/>
          <w:szCs w:val="22"/>
        </w:rPr>
        <w:t>,</w:t>
      </w:r>
      <w:r w:rsidR="005C5773" w:rsidRPr="00EF200E">
        <w:rPr>
          <w:sz w:val="22"/>
          <w:szCs w:val="22"/>
        </w:rPr>
        <w:t xml:space="preserve"> </w:t>
      </w:r>
      <w:r w:rsidR="00EF4E34" w:rsidRPr="00EF200E">
        <w:rPr>
          <w:sz w:val="22"/>
          <w:szCs w:val="22"/>
        </w:rPr>
        <w:t xml:space="preserve">tj. v délce </w:t>
      </w:r>
      <w:r w:rsidR="005C5773" w:rsidRPr="00EF200E">
        <w:rPr>
          <w:sz w:val="22"/>
          <w:szCs w:val="22"/>
        </w:rPr>
        <w:t xml:space="preserve">min. 10 </w:t>
      </w:r>
      <w:r w:rsidR="000B138E" w:rsidRPr="00EF200E">
        <w:rPr>
          <w:sz w:val="22"/>
          <w:szCs w:val="22"/>
        </w:rPr>
        <w:t>(</w:t>
      </w:r>
      <w:r w:rsidR="002E7E32" w:rsidRPr="00EF200E">
        <w:rPr>
          <w:sz w:val="22"/>
          <w:szCs w:val="22"/>
        </w:rPr>
        <w:t xml:space="preserve">deset) kalendářních </w:t>
      </w:r>
      <w:r w:rsidR="005C5773" w:rsidRPr="00EF200E">
        <w:rPr>
          <w:sz w:val="22"/>
          <w:szCs w:val="22"/>
        </w:rPr>
        <w:t>dnů</w:t>
      </w:r>
      <w:r w:rsidR="002E7E32" w:rsidRPr="00EF200E">
        <w:rPr>
          <w:sz w:val="22"/>
          <w:szCs w:val="22"/>
        </w:rPr>
        <w:t>,</w:t>
      </w:r>
      <w:r w:rsidR="006E60DE" w:rsidRPr="00EF200E">
        <w:rPr>
          <w:sz w:val="22"/>
          <w:szCs w:val="22"/>
        </w:rPr>
        <w:t xml:space="preserve"> stanovené </w:t>
      </w:r>
      <w:r w:rsidR="005C5773" w:rsidRPr="00EF200E">
        <w:rPr>
          <w:sz w:val="22"/>
          <w:szCs w:val="22"/>
        </w:rPr>
        <w:t>O</w:t>
      </w:r>
      <w:r w:rsidR="006E60DE" w:rsidRPr="00EF200E">
        <w:rPr>
          <w:sz w:val="22"/>
          <w:szCs w:val="22"/>
        </w:rPr>
        <w:t>bjednatelem v písemné výzvě</w:t>
      </w:r>
      <w:r w:rsidR="0099162B" w:rsidRPr="00EF200E">
        <w:rPr>
          <w:sz w:val="22"/>
          <w:szCs w:val="22"/>
        </w:rPr>
        <w:t>;</w:t>
      </w:r>
    </w:p>
    <w:p w14:paraId="6EC3437E" w14:textId="489BA53F" w:rsidR="0032203B" w:rsidRPr="00EF200E" w:rsidRDefault="0032203B" w:rsidP="00363386">
      <w:pPr>
        <w:pStyle w:val="Odstavecseseznamem"/>
        <w:numPr>
          <w:ilvl w:val="0"/>
          <w:numId w:val="47"/>
        </w:numPr>
        <w:suppressLineNumbers/>
        <w:suppressAutoHyphens/>
        <w:spacing w:before="120" w:after="120"/>
        <w:jc w:val="both"/>
        <w:rPr>
          <w:sz w:val="22"/>
          <w:szCs w:val="22"/>
        </w:rPr>
      </w:pPr>
      <w:r w:rsidRPr="00EF200E">
        <w:rPr>
          <w:sz w:val="22"/>
          <w:szCs w:val="22"/>
        </w:rPr>
        <w:t>Zhotovitel poruší pravidla dle odst. 1</w:t>
      </w:r>
      <w:r w:rsidR="004B496D" w:rsidRPr="00EF200E">
        <w:rPr>
          <w:sz w:val="22"/>
          <w:szCs w:val="22"/>
        </w:rPr>
        <w:t>4</w:t>
      </w:r>
      <w:r w:rsidRPr="00EF200E">
        <w:rPr>
          <w:sz w:val="22"/>
          <w:szCs w:val="22"/>
        </w:rPr>
        <w:t>.9. této Smlouvy</w:t>
      </w:r>
      <w:r w:rsidR="0099162B" w:rsidRPr="00EF200E">
        <w:rPr>
          <w:sz w:val="22"/>
          <w:szCs w:val="22"/>
        </w:rPr>
        <w:t>;</w:t>
      </w:r>
    </w:p>
    <w:p w14:paraId="1A1D1241" w14:textId="1CF5652B" w:rsidR="00A10769" w:rsidRPr="00EF200E" w:rsidRDefault="00484E4E" w:rsidP="00363386">
      <w:pPr>
        <w:pStyle w:val="Odstavecseseznamem"/>
        <w:numPr>
          <w:ilvl w:val="0"/>
          <w:numId w:val="47"/>
        </w:numPr>
        <w:suppressLineNumbers/>
        <w:suppressAutoHyphens/>
        <w:spacing w:before="120" w:after="120"/>
        <w:jc w:val="both"/>
        <w:rPr>
          <w:sz w:val="22"/>
          <w:szCs w:val="22"/>
        </w:rPr>
      </w:pPr>
      <w:r w:rsidRPr="00EF200E">
        <w:rPr>
          <w:sz w:val="22"/>
          <w:szCs w:val="22"/>
        </w:rPr>
        <w:t>V případ</w:t>
      </w:r>
      <w:r w:rsidR="008A48FF" w:rsidRPr="00EF200E">
        <w:rPr>
          <w:sz w:val="22"/>
          <w:szCs w:val="22"/>
        </w:rPr>
        <w:t>ech</w:t>
      </w:r>
      <w:r w:rsidRPr="00EF200E">
        <w:rPr>
          <w:sz w:val="22"/>
          <w:szCs w:val="22"/>
        </w:rPr>
        <w:t xml:space="preserve"> stanoven</w:t>
      </w:r>
      <w:r w:rsidR="00F0068F" w:rsidRPr="00EF200E">
        <w:rPr>
          <w:sz w:val="22"/>
          <w:szCs w:val="22"/>
        </w:rPr>
        <w:t>ých</w:t>
      </w:r>
      <w:r w:rsidRPr="00EF200E">
        <w:rPr>
          <w:sz w:val="22"/>
          <w:szCs w:val="22"/>
        </w:rPr>
        <w:t xml:space="preserve"> v odst. 1</w:t>
      </w:r>
      <w:r w:rsidR="004B496D" w:rsidRPr="00EF200E">
        <w:rPr>
          <w:sz w:val="22"/>
          <w:szCs w:val="22"/>
        </w:rPr>
        <w:t>4</w:t>
      </w:r>
      <w:r w:rsidRPr="00EF200E">
        <w:rPr>
          <w:sz w:val="22"/>
          <w:szCs w:val="22"/>
        </w:rPr>
        <w:t>.1.</w:t>
      </w:r>
      <w:r w:rsidR="00F0068F" w:rsidRPr="00EF200E">
        <w:rPr>
          <w:sz w:val="22"/>
          <w:szCs w:val="22"/>
        </w:rPr>
        <w:t xml:space="preserve"> nebo o</w:t>
      </w:r>
      <w:r w:rsidR="00285AC1" w:rsidRPr="00EF200E">
        <w:rPr>
          <w:sz w:val="22"/>
          <w:szCs w:val="22"/>
        </w:rPr>
        <w:t>dst. 1</w:t>
      </w:r>
      <w:r w:rsidR="004B496D" w:rsidRPr="00EF200E">
        <w:rPr>
          <w:sz w:val="22"/>
          <w:szCs w:val="22"/>
        </w:rPr>
        <w:t>4</w:t>
      </w:r>
      <w:r w:rsidR="00285AC1" w:rsidRPr="00EF200E">
        <w:rPr>
          <w:sz w:val="22"/>
          <w:szCs w:val="22"/>
        </w:rPr>
        <w:t>.8.</w:t>
      </w:r>
      <w:r w:rsidRPr="00EF200E">
        <w:rPr>
          <w:sz w:val="22"/>
          <w:szCs w:val="22"/>
        </w:rPr>
        <w:t xml:space="preserve"> </w:t>
      </w:r>
      <w:r w:rsidR="00285AC1" w:rsidRPr="00EF200E">
        <w:rPr>
          <w:sz w:val="22"/>
          <w:szCs w:val="22"/>
        </w:rPr>
        <w:t xml:space="preserve">této </w:t>
      </w:r>
      <w:r w:rsidRPr="00EF200E">
        <w:rPr>
          <w:sz w:val="22"/>
          <w:szCs w:val="22"/>
        </w:rPr>
        <w:t>Smlouvy;</w:t>
      </w:r>
    </w:p>
    <w:p w14:paraId="152A5B17" w14:textId="77777777" w:rsidR="00B10F58" w:rsidRPr="00EF200E" w:rsidRDefault="005C5773" w:rsidP="00363386">
      <w:pPr>
        <w:pStyle w:val="Odstavecseseznamem"/>
        <w:numPr>
          <w:ilvl w:val="0"/>
          <w:numId w:val="47"/>
        </w:numPr>
        <w:suppressLineNumbers/>
        <w:suppressAutoHyphens/>
        <w:spacing w:before="120" w:after="120"/>
        <w:jc w:val="both"/>
        <w:rPr>
          <w:sz w:val="22"/>
          <w:szCs w:val="22"/>
        </w:rPr>
      </w:pPr>
      <w:r w:rsidRPr="00EF200E">
        <w:rPr>
          <w:sz w:val="22"/>
          <w:szCs w:val="22"/>
        </w:rPr>
        <w:t>Z</w:t>
      </w:r>
      <w:r w:rsidR="006E60DE" w:rsidRPr="00EF200E">
        <w:rPr>
          <w:sz w:val="22"/>
          <w:szCs w:val="22"/>
        </w:rPr>
        <w:t xml:space="preserve">hotovitel se ocitne v likvidaci nebo vůči </w:t>
      </w:r>
      <w:r w:rsidR="0069264A" w:rsidRPr="00EF200E">
        <w:rPr>
          <w:sz w:val="22"/>
          <w:szCs w:val="22"/>
        </w:rPr>
        <w:t>němu bude zahájeno</w:t>
      </w:r>
      <w:r w:rsidR="006E60DE" w:rsidRPr="00EF200E">
        <w:rPr>
          <w:sz w:val="22"/>
          <w:szCs w:val="22"/>
        </w:rPr>
        <w:t xml:space="preserve"> insolvenční řízení, v němž b</w:t>
      </w:r>
      <w:r w:rsidR="0069264A" w:rsidRPr="00EF200E">
        <w:rPr>
          <w:sz w:val="22"/>
          <w:szCs w:val="22"/>
        </w:rPr>
        <w:t>ude</w:t>
      </w:r>
      <w:r w:rsidR="006E60DE" w:rsidRPr="00EF200E">
        <w:rPr>
          <w:sz w:val="22"/>
          <w:szCs w:val="22"/>
        </w:rPr>
        <w:t xml:space="preserve"> vydáno rozhodnutí o úpadku nebo insolvenční návrh </w:t>
      </w:r>
      <w:r w:rsidR="0069264A" w:rsidRPr="00EF200E">
        <w:rPr>
          <w:sz w:val="22"/>
          <w:szCs w:val="22"/>
        </w:rPr>
        <w:t>bude</w:t>
      </w:r>
      <w:r w:rsidR="006E60DE" w:rsidRPr="00EF200E">
        <w:rPr>
          <w:sz w:val="22"/>
          <w:szCs w:val="22"/>
        </w:rPr>
        <w:t xml:space="preserve"> zamítnut proto, že majetek </w:t>
      </w:r>
      <w:r w:rsidR="0069264A" w:rsidRPr="00EF200E">
        <w:rPr>
          <w:sz w:val="22"/>
          <w:szCs w:val="22"/>
        </w:rPr>
        <w:t xml:space="preserve">Zhotovitele </w:t>
      </w:r>
      <w:r w:rsidR="006E60DE" w:rsidRPr="00EF200E">
        <w:rPr>
          <w:sz w:val="22"/>
          <w:szCs w:val="22"/>
        </w:rPr>
        <w:t xml:space="preserve">nepostačuje k úhradě nákladů insolvenčního řízení, nebo byl konkurs zrušen </w:t>
      </w:r>
      <w:r w:rsidR="006E60DE" w:rsidRPr="00EF200E">
        <w:rPr>
          <w:sz w:val="22"/>
          <w:szCs w:val="22"/>
        </w:rPr>
        <w:lastRenderedPageBreak/>
        <w:t>proto, že majetek byl zcela nepostačující nebo byla zavedena nucená správa podle zvláštních právních předpisů</w:t>
      </w:r>
      <w:r w:rsidR="00B10F58" w:rsidRPr="00EF200E">
        <w:rPr>
          <w:sz w:val="22"/>
          <w:szCs w:val="22"/>
        </w:rPr>
        <w:t>;</w:t>
      </w:r>
    </w:p>
    <w:p w14:paraId="02EA35E6" w14:textId="78623E13" w:rsidR="003F7D9D" w:rsidRPr="00EF200E" w:rsidRDefault="00AB3379" w:rsidP="00363386">
      <w:pPr>
        <w:pStyle w:val="Odstavecseseznamem"/>
        <w:numPr>
          <w:ilvl w:val="0"/>
          <w:numId w:val="47"/>
        </w:numPr>
        <w:suppressLineNumbers/>
        <w:suppressAutoHyphens/>
        <w:spacing w:before="120" w:after="120"/>
        <w:jc w:val="both"/>
        <w:rPr>
          <w:sz w:val="22"/>
          <w:szCs w:val="22"/>
        </w:rPr>
      </w:pPr>
      <w:r w:rsidRPr="00EF200E">
        <w:rPr>
          <w:sz w:val="22"/>
          <w:szCs w:val="22"/>
        </w:rPr>
        <w:t>V případě, že</w:t>
      </w:r>
      <w:r w:rsidR="003F7D9D" w:rsidRPr="00EF200E">
        <w:rPr>
          <w:sz w:val="22"/>
          <w:szCs w:val="22"/>
        </w:rPr>
        <w:t xml:space="preserve"> bude</w:t>
      </w:r>
      <w:r w:rsidRPr="00EF200E">
        <w:rPr>
          <w:sz w:val="22"/>
          <w:szCs w:val="22"/>
        </w:rPr>
        <w:t xml:space="preserve"> </w:t>
      </w:r>
      <w:r w:rsidR="003F7D9D" w:rsidRPr="00EF200E">
        <w:rPr>
          <w:sz w:val="22"/>
          <w:szCs w:val="22"/>
        </w:rPr>
        <w:t xml:space="preserve">prokázáno pravomocným rozhodnutím soudu, orgánu veřejné moci nebo jiným hodnověrným důkazem, že v souvislosti s uzavřením </w:t>
      </w:r>
      <w:r w:rsidRPr="00EF200E">
        <w:rPr>
          <w:sz w:val="22"/>
          <w:szCs w:val="22"/>
        </w:rPr>
        <w:t>S</w:t>
      </w:r>
      <w:r w:rsidR="003F7D9D" w:rsidRPr="00EF200E">
        <w:rPr>
          <w:sz w:val="22"/>
          <w:szCs w:val="22"/>
        </w:rPr>
        <w:t xml:space="preserve">mlouvy se </w:t>
      </w:r>
      <w:r w:rsidRPr="00EF200E">
        <w:rPr>
          <w:sz w:val="22"/>
          <w:szCs w:val="22"/>
        </w:rPr>
        <w:t>Zhotovitel</w:t>
      </w:r>
      <w:r w:rsidR="003F7D9D" w:rsidRPr="00EF200E">
        <w:rPr>
          <w:sz w:val="22"/>
          <w:szCs w:val="22"/>
        </w:rPr>
        <w:t xml:space="preserve"> nebo osoby jednající jejím jménem dopustily korupčního jednání podle trestního zákoníku (zejména § 331 a násl. zákona č. 40/2009 Sb., ve znění pozdějších předpisů)</w:t>
      </w:r>
      <w:r w:rsidR="00E40C28">
        <w:rPr>
          <w:sz w:val="22"/>
          <w:szCs w:val="22"/>
        </w:rPr>
        <w:t>;</w:t>
      </w:r>
    </w:p>
    <w:p w14:paraId="215EAB49" w14:textId="54CFF3FA" w:rsidR="00077329" w:rsidRDefault="00077329" w:rsidP="00363386">
      <w:pPr>
        <w:pStyle w:val="Odstavecseseznamem"/>
        <w:numPr>
          <w:ilvl w:val="0"/>
          <w:numId w:val="47"/>
        </w:numPr>
        <w:suppressLineNumbers/>
        <w:suppressAutoHyphens/>
        <w:spacing w:before="120" w:after="120"/>
        <w:jc w:val="both"/>
        <w:rPr>
          <w:ins w:id="82" w:author="Autor"/>
          <w:sz w:val="22"/>
          <w:szCs w:val="22"/>
        </w:rPr>
      </w:pPr>
      <w:ins w:id="83" w:author="Autor">
        <w:r>
          <w:rPr>
            <w:sz w:val="22"/>
            <w:szCs w:val="22"/>
          </w:rPr>
          <w:t>O</w:t>
        </w:r>
        <w:r w:rsidRPr="008F4C8B">
          <w:rPr>
            <w:sz w:val="22"/>
            <w:szCs w:val="22"/>
          </w:rPr>
          <w:t xml:space="preserve">pakované porušení SLA parametrů definovaných v Příloze č. 6 </w:t>
        </w:r>
        <w:r>
          <w:rPr>
            <w:sz w:val="22"/>
            <w:szCs w:val="22"/>
          </w:rPr>
          <w:t xml:space="preserve">Smlouvy </w:t>
        </w:r>
        <w:r w:rsidRPr="008F4C8B">
          <w:rPr>
            <w:sz w:val="22"/>
            <w:szCs w:val="22"/>
          </w:rPr>
          <w:t>spočívající v nesplnění stejného SLA parametru ve vztahu ke třem shodným incidentům nastalým v období posledních 6 měsíců</w:t>
        </w:r>
        <w:r w:rsidR="007458BF">
          <w:rPr>
            <w:sz w:val="22"/>
            <w:szCs w:val="22"/>
          </w:rPr>
          <w:t>;</w:t>
        </w:r>
      </w:ins>
      <w:del w:id="84" w:author="Autor">
        <w:r w:rsidR="00B10F58" w:rsidRPr="00EF200E" w:rsidDel="00077329">
          <w:rPr>
            <w:sz w:val="22"/>
            <w:szCs w:val="22"/>
          </w:rPr>
          <w:delText xml:space="preserve"> </w:delText>
        </w:r>
      </w:del>
    </w:p>
    <w:p w14:paraId="31392E3D" w14:textId="204565CA" w:rsidR="006E60DE" w:rsidRPr="00EF200E" w:rsidRDefault="00B10F58" w:rsidP="00363386">
      <w:pPr>
        <w:pStyle w:val="Odstavecseseznamem"/>
        <w:numPr>
          <w:ilvl w:val="0"/>
          <w:numId w:val="47"/>
        </w:numPr>
        <w:suppressLineNumbers/>
        <w:suppressAutoHyphens/>
        <w:spacing w:before="120" w:after="120"/>
        <w:jc w:val="both"/>
        <w:rPr>
          <w:sz w:val="22"/>
          <w:szCs w:val="22"/>
        </w:rPr>
      </w:pPr>
      <w:r w:rsidRPr="00EF200E">
        <w:rPr>
          <w:sz w:val="22"/>
          <w:szCs w:val="22"/>
        </w:rPr>
        <w:t>V dalších případech stanovených touto Smlouvou</w:t>
      </w:r>
      <w:r w:rsidR="007C22FF" w:rsidRPr="00EF200E">
        <w:rPr>
          <w:sz w:val="22"/>
          <w:szCs w:val="22"/>
        </w:rPr>
        <w:t>.</w:t>
      </w:r>
    </w:p>
    <w:p w14:paraId="727991E5" w14:textId="4AF58983" w:rsidR="006E60DE" w:rsidRPr="00EF200E" w:rsidRDefault="006E60DE" w:rsidP="00363386">
      <w:pPr>
        <w:pStyle w:val="rove2"/>
        <w:widowControl w:val="0"/>
        <w:numPr>
          <w:ilvl w:val="1"/>
          <w:numId w:val="18"/>
        </w:numPr>
        <w:spacing w:before="120"/>
        <w:ind w:left="567" w:hanging="567"/>
        <w:rPr>
          <w:sz w:val="22"/>
          <w:szCs w:val="22"/>
        </w:rPr>
      </w:pPr>
      <w:r w:rsidRPr="00EF200E">
        <w:rPr>
          <w:sz w:val="22"/>
          <w:szCs w:val="22"/>
        </w:rPr>
        <w:t xml:space="preserve">Odstoupení od </w:t>
      </w:r>
      <w:r w:rsidR="0099162B" w:rsidRPr="00EF200E">
        <w:rPr>
          <w:sz w:val="22"/>
          <w:szCs w:val="22"/>
        </w:rPr>
        <w:t xml:space="preserve">Smlouvy </w:t>
      </w:r>
      <w:r w:rsidRPr="00EF200E">
        <w:rPr>
          <w:sz w:val="22"/>
          <w:szCs w:val="22"/>
        </w:rPr>
        <w:t xml:space="preserve">musí mít písemnou formu, přičemž písemný projev vůle odstoupit od </w:t>
      </w:r>
      <w:r w:rsidR="0099162B" w:rsidRPr="00EF200E">
        <w:rPr>
          <w:sz w:val="22"/>
          <w:szCs w:val="22"/>
        </w:rPr>
        <w:t xml:space="preserve">Smlouvy </w:t>
      </w:r>
      <w:r w:rsidRPr="00EF200E">
        <w:rPr>
          <w:sz w:val="22"/>
          <w:szCs w:val="22"/>
        </w:rPr>
        <w:t xml:space="preserve">musí být druhé smluvní straně doručen. Účinky každého odstoupení od </w:t>
      </w:r>
      <w:r w:rsidR="00863E62" w:rsidRPr="00EF200E">
        <w:rPr>
          <w:sz w:val="22"/>
          <w:szCs w:val="22"/>
        </w:rPr>
        <w:t>této S</w:t>
      </w:r>
      <w:r w:rsidRPr="00EF200E">
        <w:rPr>
          <w:sz w:val="22"/>
          <w:szCs w:val="22"/>
        </w:rPr>
        <w:t xml:space="preserve">mlouvy nastanou okamžikem doručení písemného projevu vůle odstoupit od </w:t>
      </w:r>
      <w:r w:rsidR="00863E62" w:rsidRPr="00EF200E">
        <w:rPr>
          <w:sz w:val="22"/>
          <w:szCs w:val="22"/>
        </w:rPr>
        <w:t>S</w:t>
      </w:r>
      <w:r w:rsidRPr="00EF200E">
        <w:rPr>
          <w:sz w:val="22"/>
          <w:szCs w:val="22"/>
        </w:rPr>
        <w:t xml:space="preserve">mlouvy druhé smluvní straně. Odstoupení od </w:t>
      </w:r>
      <w:r w:rsidR="00863E62" w:rsidRPr="00EF200E">
        <w:rPr>
          <w:sz w:val="22"/>
          <w:szCs w:val="22"/>
        </w:rPr>
        <w:t>S</w:t>
      </w:r>
      <w:r w:rsidRPr="00EF200E">
        <w:rPr>
          <w:sz w:val="22"/>
          <w:szCs w:val="22"/>
        </w:rPr>
        <w:t xml:space="preserve">mlouvy se nedotkne </w:t>
      </w:r>
      <w:r w:rsidR="00AB6476" w:rsidRPr="00EF200E">
        <w:rPr>
          <w:sz w:val="22"/>
          <w:szCs w:val="22"/>
        </w:rPr>
        <w:t xml:space="preserve">povinností Zhotovitele vyplývajících ze záruky za jakost, odpovědnosti za vady, </w:t>
      </w:r>
      <w:r w:rsidRPr="00EF200E">
        <w:rPr>
          <w:sz w:val="22"/>
          <w:szCs w:val="22"/>
        </w:rPr>
        <w:t xml:space="preserve">případného nároku na náhradu škody vzniklé porušením </w:t>
      </w:r>
      <w:r w:rsidR="00863E62" w:rsidRPr="00EF200E">
        <w:rPr>
          <w:sz w:val="22"/>
          <w:szCs w:val="22"/>
        </w:rPr>
        <w:t>S</w:t>
      </w:r>
      <w:r w:rsidRPr="00EF200E">
        <w:rPr>
          <w:sz w:val="22"/>
          <w:szCs w:val="22"/>
        </w:rPr>
        <w:t>mlouvy nebo nároku na zaplacení smluvních pokut</w:t>
      </w:r>
      <w:r w:rsidR="00AB6476" w:rsidRPr="00EF200E">
        <w:rPr>
          <w:sz w:val="22"/>
          <w:szCs w:val="22"/>
        </w:rPr>
        <w:t xml:space="preserve"> a povinnosti zachovat důvěrnost informací souvisejících s plněním dle této Smlouvy</w:t>
      </w:r>
      <w:r w:rsidRPr="00EF200E">
        <w:rPr>
          <w:sz w:val="22"/>
          <w:szCs w:val="22"/>
        </w:rPr>
        <w:t>.</w:t>
      </w:r>
    </w:p>
    <w:p w14:paraId="4C3D7B98" w14:textId="7D16F586" w:rsidR="00A34351" w:rsidRPr="00EF200E" w:rsidRDefault="00F60C2A" w:rsidP="00363386">
      <w:pPr>
        <w:pStyle w:val="rove2"/>
        <w:widowControl w:val="0"/>
        <w:numPr>
          <w:ilvl w:val="1"/>
          <w:numId w:val="18"/>
        </w:numPr>
        <w:spacing w:before="120"/>
        <w:ind w:left="567" w:hanging="567"/>
        <w:rPr>
          <w:sz w:val="22"/>
          <w:szCs w:val="22"/>
        </w:rPr>
      </w:pPr>
      <w:r w:rsidRPr="00EF200E">
        <w:rPr>
          <w:sz w:val="22"/>
          <w:szCs w:val="22"/>
        </w:rPr>
        <w:t xml:space="preserve">V případech, kdy Objednatel odstoupí od této Smlouvy </w:t>
      </w:r>
      <w:r w:rsidR="002B7145" w:rsidRPr="00EF200E">
        <w:rPr>
          <w:sz w:val="22"/>
          <w:szCs w:val="22"/>
        </w:rPr>
        <w:t>z důvodu uvedeného v odst. 1</w:t>
      </w:r>
      <w:r w:rsidR="00683C1B" w:rsidRPr="00EF200E">
        <w:rPr>
          <w:sz w:val="22"/>
          <w:szCs w:val="22"/>
        </w:rPr>
        <w:t>2</w:t>
      </w:r>
      <w:r w:rsidR="002B7145" w:rsidRPr="00EF200E">
        <w:rPr>
          <w:sz w:val="22"/>
          <w:szCs w:val="22"/>
        </w:rPr>
        <w:t>.4. písm. b)</w:t>
      </w:r>
      <w:r w:rsidR="001E2534" w:rsidRPr="00EF200E">
        <w:rPr>
          <w:sz w:val="22"/>
          <w:szCs w:val="22"/>
        </w:rPr>
        <w:t>, d)</w:t>
      </w:r>
      <w:r w:rsidR="00C30061" w:rsidRPr="00EF200E">
        <w:rPr>
          <w:sz w:val="22"/>
          <w:szCs w:val="22"/>
        </w:rPr>
        <w:t xml:space="preserve"> či </w:t>
      </w:r>
      <w:r w:rsidR="001E2534" w:rsidRPr="00EF200E">
        <w:rPr>
          <w:sz w:val="22"/>
          <w:szCs w:val="22"/>
        </w:rPr>
        <w:t>i</w:t>
      </w:r>
      <w:r w:rsidR="00C30061" w:rsidRPr="00EF200E">
        <w:rPr>
          <w:sz w:val="22"/>
          <w:szCs w:val="22"/>
        </w:rPr>
        <w:t>)</w:t>
      </w:r>
      <w:r w:rsidR="002B7145" w:rsidRPr="00EF200E">
        <w:rPr>
          <w:sz w:val="22"/>
          <w:szCs w:val="22"/>
        </w:rPr>
        <w:t xml:space="preserve"> této Smlouvy nebo v případě, že Objednatel odstoupí od této Smlouvy z jiného </w:t>
      </w:r>
      <w:r w:rsidRPr="00EF200E">
        <w:rPr>
          <w:sz w:val="22"/>
          <w:szCs w:val="22"/>
        </w:rPr>
        <w:t>důvod</w:t>
      </w:r>
      <w:r w:rsidR="002B7145" w:rsidRPr="00EF200E">
        <w:rPr>
          <w:sz w:val="22"/>
          <w:szCs w:val="22"/>
        </w:rPr>
        <w:t>u</w:t>
      </w:r>
      <w:r w:rsidRPr="00EF200E">
        <w:rPr>
          <w:sz w:val="22"/>
          <w:szCs w:val="22"/>
        </w:rPr>
        <w:t xml:space="preserve"> </w:t>
      </w:r>
      <w:r w:rsidR="00837812" w:rsidRPr="00EF200E">
        <w:rPr>
          <w:sz w:val="22"/>
          <w:szCs w:val="22"/>
        </w:rPr>
        <w:t xml:space="preserve">spočívajícího v porušení </w:t>
      </w:r>
      <w:r w:rsidR="00D86CC0" w:rsidRPr="00EF200E">
        <w:rPr>
          <w:sz w:val="22"/>
          <w:szCs w:val="22"/>
        </w:rPr>
        <w:t xml:space="preserve">jakékoliv </w:t>
      </w:r>
      <w:r w:rsidR="00837812" w:rsidRPr="00EF200E">
        <w:rPr>
          <w:sz w:val="22"/>
          <w:szCs w:val="22"/>
        </w:rPr>
        <w:t xml:space="preserve">povinnosti Zhotovitele </w:t>
      </w:r>
      <w:r w:rsidR="002B7145" w:rsidRPr="00EF200E">
        <w:rPr>
          <w:sz w:val="22"/>
          <w:szCs w:val="22"/>
        </w:rPr>
        <w:t>po dobu prvních 3</w:t>
      </w:r>
      <w:r w:rsidR="00C30061" w:rsidRPr="00EF200E">
        <w:rPr>
          <w:sz w:val="22"/>
          <w:szCs w:val="22"/>
        </w:rPr>
        <w:t xml:space="preserve"> (tří)</w:t>
      </w:r>
      <w:r w:rsidR="002B7145" w:rsidRPr="00EF200E">
        <w:rPr>
          <w:sz w:val="22"/>
          <w:szCs w:val="22"/>
        </w:rPr>
        <w:t xml:space="preserve"> let po předání Systému jako celku, </w:t>
      </w:r>
      <w:r w:rsidRPr="00EF200E">
        <w:rPr>
          <w:sz w:val="22"/>
          <w:szCs w:val="22"/>
        </w:rPr>
        <w:t xml:space="preserve">je </w:t>
      </w:r>
      <w:r w:rsidR="002B7145" w:rsidRPr="00EF200E">
        <w:rPr>
          <w:sz w:val="22"/>
          <w:szCs w:val="22"/>
        </w:rPr>
        <w:t>Zhotovitel</w:t>
      </w:r>
      <w:r w:rsidR="00A34351" w:rsidRPr="00EF200E">
        <w:rPr>
          <w:sz w:val="22"/>
          <w:szCs w:val="22"/>
        </w:rPr>
        <w:t xml:space="preserve"> </w:t>
      </w:r>
      <w:r w:rsidR="00D86CC0" w:rsidRPr="00EF200E">
        <w:rPr>
          <w:sz w:val="22"/>
          <w:szCs w:val="22"/>
        </w:rPr>
        <w:t xml:space="preserve">oprávněn </w:t>
      </w:r>
      <w:r w:rsidR="00A34351" w:rsidRPr="00EF200E">
        <w:rPr>
          <w:sz w:val="22"/>
          <w:szCs w:val="22"/>
        </w:rPr>
        <w:t xml:space="preserve">v rámci odstoupení zvolit, zda od </w:t>
      </w:r>
      <w:r w:rsidR="00C30061" w:rsidRPr="00EF200E">
        <w:rPr>
          <w:sz w:val="22"/>
          <w:szCs w:val="22"/>
        </w:rPr>
        <w:t xml:space="preserve">Smlouvy </w:t>
      </w:r>
      <w:r w:rsidR="00A34351" w:rsidRPr="00EF200E">
        <w:rPr>
          <w:sz w:val="22"/>
          <w:szCs w:val="22"/>
        </w:rPr>
        <w:t xml:space="preserve">odstupuje: </w:t>
      </w:r>
    </w:p>
    <w:p w14:paraId="51BD1923" w14:textId="44EAD2AB" w:rsidR="00332BB1" w:rsidRPr="00EF200E" w:rsidRDefault="00A34351" w:rsidP="00363386">
      <w:pPr>
        <w:pStyle w:val="rove2"/>
        <w:widowControl w:val="0"/>
        <w:numPr>
          <w:ilvl w:val="2"/>
          <w:numId w:val="18"/>
        </w:numPr>
        <w:spacing w:before="120"/>
        <w:ind w:left="993" w:hanging="426"/>
        <w:rPr>
          <w:sz w:val="22"/>
          <w:szCs w:val="22"/>
        </w:rPr>
      </w:pPr>
      <w:r w:rsidRPr="00EF200E">
        <w:rPr>
          <w:sz w:val="22"/>
          <w:szCs w:val="22"/>
        </w:rPr>
        <w:t xml:space="preserve">„ex tunc“, tedy od samotného počátku, přičemž v tomto případě je Zhotovitel </w:t>
      </w:r>
      <w:r w:rsidR="002B7145" w:rsidRPr="00EF200E">
        <w:rPr>
          <w:sz w:val="22"/>
          <w:szCs w:val="22"/>
        </w:rPr>
        <w:t>povinen veškerá Zařízení nainstalovaná ve vozidlech Objednatele bez zbytečného odkladu demontovat a uvést tato vozidla do původního stavu (před Instalací Zařízení)</w:t>
      </w:r>
      <w:r w:rsidR="002A37B3">
        <w:rPr>
          <w:sz w:val="22"/>
          <w:szCs w:val="22"/>
        </w:rPr>
        <w:t xml:space="preserve">, kdy pro tyto účely Objednatel </w:t>
      </w:r>
      <w:r w:rsidR="000C0CBC" w:rsidRPr="000C0CBC">
        <w:rPr>
          <w:sz w:val="22"/>
          <w:szCs w:val="22"/>
        </w:rPr>
        <w:t xml:space="preserve">předá </w:t>
      </w:r>
      <w:r w:rsidR="000C0CBC">
        <w:rPr>
          <w:sz w:val="22"/>
          <w:szCs w:val="22"/>
        </w:rPr>
        <w:t>Z</w:t>
      </w:r>
      <w:r w:rsidR="000C0CBC" w:rsidRPr="000C0CBC">
        <w:rPr>
          <w:sz w:val="22"/>
          <w:szCs w:val="22"/>
        </w:rPr>
        <w:t>hotoviteli dříve demontované technologie,</w:t>
      </w:r>
      <w:r w:rsidR="002B7145" w:rsidRPr="00EF200E">
        <w:rPr>
          <w:sz w:val="22"/>
          <w:szCs w:val="22"/>
        </w:rPr>
        <w:t xml:space="preserve"> a vrátit Objednateli cenu za Dodávku Zařízení, cenu za Instalaci Zařízení, cenu za </w:t>
      </w:r>
      <w:r w:rsidR="00837812" w:rsidRPr="00EF200E">
        <w:rPr>
          <w:sz w:val="22"/>
          <w:szCs w:val="22"/>
        </w:rPr>
        <w:t xml:space="preserve">Odinstalaci, </w:t>
      </w:r>
      <w:r w:rsidR="002B7145" w:rsidRPr="00EF200E">
        <w:rPr>
          <w:sz w:val="22"/>
          <w:szCs w:val="22"/>
        </w:rPr>
        <w:t>cenu za Dodatečnou dodávku Zařízení</w:t>
      </w:r>
      <w:r w:rsidR="00837812" w:rsidRPr="00EF200E">
        <w:rPr>
          <w:sz w:val="22"/>
          <w:szCs w:val="22"/>
        </w:rPr>
        <w:t xml:space="preserve"> a</w:t>
      </w:r>
      <w:r w:rsidR="002B7145" w:rsidRPr="00EF200E">
        <w:rPr>
          <w:sz w:val="22"/>
          <w:szCs w:val="22"/>
        </w:rPr>
        <w:t xml:space="preserve"> cenu za </w:t>
      </w:r>
      <w:proofErr w:type="spellStart"/>
      <w:r w:rsidR="002B7145" w:rsidRPr="00EF200E">
        <w:rPr>
          <w:sz w:val="22"/>
          <w:szCs w:val="22"/>
        </w:rPr>
        <w:t>Doinstalaci</w:t>
      </w:r>
      <w:proofErr w:type="spellEnd"/>
      <w:r w:rsidR="00837812" w:rsidRPr="00EF200E">
        <w:rPr>
          <w:sz w:val="22"/>
          <w:szCs w:val="22"/>
        </w:rPr>
        <w:t>, která mu byla zaplacena</w:t>
      </w:r>
      <w:r w:rsidR="002B7145" w:rsidRPr="00EF200E">
        <w:rPr>
          <w:sz w:val="22"/>
          <w:szCs w:val="22"/>
        </w:rPr>
        <w:t xml:space="preserve"> do doby odstoupení od této Smlouvy</w:t>
      </w:r>
      <w:r w:rsidR="00332BB1" w:rsidRPr="00EF200E">
        <w:rPr>
          <w:sz w:val="22"/>
          <w:szCs w:val="22"/>
        </w:rPr>
        <w:t>,</w:t>
      </w:r>
    </w:p>
    <w:p w14:paraId="3CDEFDB8" w14:textId="716393A1" w:rsidR="00F60C2A" w:rsidRPr="00EF200E" w:rsidRDefault="00332BB1" w:rsidP="00363386">
      <w:pPr>
        <w:pStyle w:val="rove2"/>
        <w:widowControl w:val="0"/>
        <w:numPr>
          <w:ilvl w:val="2"/>
          <w:numId w:val="18"/>
        </w:numPr>
        <w:spacing w:before="120"/>
        <w:ind w:left="993" w:hanging="426"/>
        <w:rPr>
          <w:sz w:val="22"/>
          <w:szCs w:val="22"/>
        </w:rPr>
      </w:pPr>
      <w:r w:rsidRPr="00EF200E">
        <w:rPr>
          <w:sz w:val="22"/>
          <w:szCs w:val="22"/>
        </w:rPr>
        <w:t xml:space="preserve">„ex nunc“, tedy k okamžiku </w:t>
      </w:r>
      <w:r w:rsidR="00D86CC0" w:rsidRPr="00EF200E">
        <w:rPr>
          <w:sz w:val="22"/>
          <w:szCs w:val="22"/>
        </w:rPr>
        <w:t xml:space="preserve">účinnosti </w:t>
      </w:r>
      <w:r w:rsidRPr="00EF200E">
        <w:rPr>
          <w:sz w:val="22"/>
          <w:szCs w:val="22"/>
        </w:rPr>
        <w:t xml:space="preserve">odstoupení, přičemž v tomto případě se plnění poskytnutá do okamžiku </w:t>
      </w:r>
      <w:r w:rsidR="00D86CC0" w:rsidRPr="00EF200E">
        <w:rPr>
          <w:sz w:val="22"/>
          <w:szCs w:val="22"/>
        </w:rPr>
        <w:t xml:space="preserve">účinnosti </w:t>
      </w:r>
      <w:r w:rsidRPr="00EF200E">
        <w:rPr>
          <w:sz w:val="22"/>
          <w:szCs w:val="22"/>
        </w:rPr>
        <w:t>odstoupení nevrací</w:t>
      </w:r>
      <w:r w:rsidR="002B7145" w:rsidRPr="00EF200E">
        <w:rPr>
          <w:sz w:val="22"/>
          <w:szCs w:val="22"/>
        </w:rPr>
        <w:t>.</w:t>
      </w:r>
      <w:r w:rsidR="00AB48E6" w:rsidRPr="00AB48E6">
        <w:t xml:space="preserve"> </w:t>
      </w:r>
      <w:r w:rsidR="00AB48E6">
        <w:rPr>
          <w:sz w:val="22"/>
          <w:szCs w:val="22"/>
        </w:rPr>
        <w:t>V takovémto případě</w:t>
      </w:r>
      <w:r w:rsidR="00AB48E6" w:rsidRPr="00AB48E6">
        <w:rPr>
          <w:sz w:val="22"/>
          <w:szCs w:val="22"/>
        </w:rPr>
        <w:t xml:space="preserve"> </w:t>
      </w:r>
      <w:r w:rsidR="00AB48E6">
        <w:rPr>
          <w:sz w:val="22"/>
          <w:szCs w:val="22"/>
        </w:rPr>
        <w:t>Objednatel</w:t>
      </w:r>
      <w:r w:rsidR="00AB48E6" w:rsidRPr="00AB48E6">
        <w:rPr>
          <w:sz w:val="22"/>
          <w:szCs w:val="22"/>
        </w:rPr>
        <w:t xml:space="preserve"> </w:t>
      </w:r>
      <w:r w:rsidR="00AB48E6">
        <w:rPr>
          <w:sz w:val="22"/>
          <w:szCs w:val="22"/>
        </w:rPr>
        <w:t>akceptuje</w:t>
      </w:r>
      <w:r w:rsidR="00AB48E6" w:rsidRPr="00AB48E6">
        <w:rPr>
          <w:sz w:val="22"/>
          <w:szCs w:val="22"/>
        </w:rPr>
        <w:t xml:space="preserve"> úhradu toliko jen řádně instalovaného a/nebo </w:t>
      </w:r>
      <w:r w:rsidR="00AB48E6">
        <w:rPr>
          <w:sz w:val="22"/>
          <w:szCs w:val="22"/>
        </w:rPr>
        <w:t>Objednatelem řádně</w:t>
      </w:r>
      <w:r w:rsidR="00AB48E6" w:rsidRPr="00AB48E6">
        <w:rPr>
          <w:sz w:val="22"/>
          <w:szCs w:val="22"/>
        </w:rPr>
        <w:t xml:space="preserve"> převzatého plnění, nedohodnou-li se smluvní strany v konkrétním případě jinak.</w:t>
      </w:r>
    </w:p>
    <w:p w14:paraId="5FF9D2D5" w14:textId="20FA5184" w:rsidR="00332BB1" w:rsidRPr="00EF200E" w:rsidRDefault="00332BB1" w:rsidP="00363386">
      <w:pPr>
        <w:pStyle w:val="rove2"/>
        <w:widowControl w:val="0"/>
        <w:spacing w:before="120"/>
        <w:ind w:left="567"/>
        <w:rPr>
          <w:sz w:val="22"/>
          <w:szCs w:val="22"/>
        </w:rPr>
      </w:pPr>
      <w:r w:rsidRPr="00EF200E">
        <w:rPr>
          <w:sz w:val="22"/>
          <w:szCs w:val="22"/>
        </w:rPr>
        <w:t>V ostatních případech</w:t>
      </w:r>
      <w:r w:rsidR="002C3E3C" w:rsidRPr="00EF200E">
        <w:rPr>
          <w:sz w:val="22"/>
          <w:szCs w:val="22"/>
        </w:rPr>
        <w:t>, nen</w:t>
      </w:r>
      <w:r w:rsidR="0096477F" w:rsidRPr="00EF200E">
        <w:rPr>
          <w:sz w:val="22"/>
          <w:szCs w:val="22"/>
        </w:rPr>
        <w:t>í-li stanoveno jinak,</w:t>
      </w:r>
      <w:r w:rsidRPr="00EF200E">
        <w:rPr>
          <w:sz w:val="22"/>
          <w:szCs w:val="22"/>
        </w:rPr>
        <w:t xml:space="preserve"> (tedy zejména </w:t>
      </w:r>
      <w:r w:rsidR="00D86CC0" w:rsidRPr="00EF200E">
        <w:rPr>
          <w:sz w:val="22"/>
          <w:szCs w:val="22"/>
        </w:rPr>
        <w:t>pokud</w:t>
      </w:r>
      <w:r w:rsidRPr="00EF200E">
        <w:rPr>
          <w:sz w:val="22"/>
          <w:szCs w:val="22"/>
        </w:rPr>
        <w:t xml:space="preserve"> Objednatel odstoupí od této Smlouvy z jiného důvodu spočívajícího v porušení povinnosti Zhotovitele po uplynutí prvních </w:t>
      </w:r>
      <w:r w:rsidR="0013613F">
        <w:rPr>
          <w:sz w:val="22"/>
          <w:szCs w:val="22"/>
        </w:rPr>
        <w:br/>
      </w:r>
      <w:r w:rsidRPr="00EF200E">
        <w:rPr>
          <w:sz w:val="22"/>
          <w:szCs w:val="22"/>
        </w:rPr>
        <w:t xml:space="preserve">3 let po předání Systému) se odstupuje od této </w:t>
      </w:r>
      <w:r w:rsidR="00F82AA6" w:rsidRPr="00EF200E">
        <w:rPr>
          <w:sz w:val="22"/>
          <w:szCs w:val="22"/>
        </w:rPr>
        <w:t xml:space="preserve">Smlouvy </w:t>
      </w:r>
      <w:r w:rsidR="00D86CC0" w:rsidRPr="00EF200E">
        <w:rPr>
          <w:sz w:val="22"/>
          <w:szCs w:val="22"/>
        </w:rPr>
        <w:t xml:space="preserve">vždy </w:t>
      </w:r>
      <w:r w:rsidRPr="00EF200E">
        <w:rPr>
          <w:sz w:val="22"/>
          <w:szCs w:val="22"/>
        </w:rPr>
        <w:t>v režimu „ex nunc“.</w:t>
      </w:r>
      <w:r w:rsidR="0096477F" w:rsidRPr="00EF200E">
        <w:rPr>
          <w:sz w:val="22"/>
          <w:szCs w:val="22"/>
        </w:rPr>
        <w:t xml:space="preserve"> V případě, kdy odstoupení dle </w:t>
      </w:r>
      <w:r w:rsidR="00BB0ED6" w:rsidRPr="00EF200E">
        <w:rPr>
          <w:sz w:val="22"/>
          <w:szCs w:val="22"/>
        </w:rPr>
        <w:t>odst. 12.4. písm. i) této Smlouvy n</w:t>
      </w:r>
      <w:r w:rsidR="0096477F" w:rsidRPr="00EF200E">
        <w:rPr>
          <w:sz w:val="22"/>
          <w:szCs w:val="22"/>
        </w:rPr>
        <w:t>ebude obsahovat určení</w:t>
      </w:r>
      <w:r w:rsidR="00BE7803" w:rsidRPr="00EF200E">
        <w:rPr>
          <w:sz w:val="22"/>
          <w:szCs w:val="22"/>
        </w:rPr>
        <w:t xml:space="preserve"> okamžiku, ke kterému se </w:t>
      </w:r>
      <w:r w:rsidR="00270634" w:rsidRPr="00EF200E">
        <w:rPr>
          <w:sz w:val="22"/>
          <w:szCs w:val="22"/>
        </w:rPr>
        <w:t>S</w:t>
      </w:r>
      <w:r w:rsidR="00BE7803" w:rsidRPr="00EF200E">
        <w:rPr>
          <w:sz w:val="22"/>
          <w:szCs w:val="22"/>
        </w:rPr>
        <w:t xml:space="preserve">mlouva ruší, </w:t>
      </w:r>
      <w:r w:rsidR="0096477F" w:rsidRPr="00EF200E">
        <w:rPr>
          <w:sz w:val="22"/>
          <w:szCs w:val="22"/>
        </w:rPr>
        <w:t xml:space="preserve">ruší se </w:t>
      </w:r>
      <w:r w:rsidR="002D70B6" w:rsidRPr="00EF200E">
        <w:rPr>
          <w:sz w:val="22"/>
          <w:szCs w:val="22"/>
        </w:rPr>
        <w:t>S</w:t>
      </w:r>
      <w:r w:rsidR="0096477F" w:rsidRPr="00EF200E">
        <w:rPr>
          <w:sz w:val="22"/>
          <w:szCs w:val="22"/>
        </w:rPr>
        <w:t>mlouva od počátku (ex tunc).</w:t>
      </w:r>
    </w:p>
    <w:p w14:paraId="51B85BAD" w14:textId="341AEA87" w:rsidR="00F61BF1" w:rsidRPr="001212DA" w:rsidRDefault="00F61BF1" w:rsidP="00363386">
      <w:pPr>
        <w:pStyle w:val="rove2"/>
        <w:widowControl w:val="0"/>
        <w:numPr>
          <w:ilvl w:val="1"/>
          <w:numId w:val="18"/>
        </w:numPr>
        <w:spacing w:before="120"/>
        <w:ind w:left="567" w:hanging="567"/>
        <w:rPr>
          <w:sz w:val="22"/>
          <w:szCs w:val="22"/>
        </w:rPr>
      </w:pPr>
      <w:r w:rsidRPr="00EF200E">
        <w:rPr>
          <w:sz w:val="22"/>
          <w:szCs w:val="22"/>
        </w:rPr>
        <w:t xml:space="preserve">Po uplynutí doby </w:t>
      </w:r>
      <w:r w:rsidR="0032203B" w:rsidRPr="00EF200E">
        <w:rPr>
          <w:sz w:val="22"/>
          <w:szCs w:val="22"/>
        </w:rPr>
        <w:t xml:space="preserve">trvání této Smlouvy smluvní </w:t>
      </w:r>
      <w:r w:rsidRPr="00EF200E">
        <w:rPr>
          <w:sz w:val="22"/>
          <w:szCs w:val="22"/>
        </w:rPr>
        <w:t xml:space="preserve">strany </w:t>
      </w:r>
      <w:r w:rsidR="0032203B" w:rsidRPr="00EF200E">
        <w:rPr>
          <w:sz w:val="22"/>
          <w:szCs w:val="22"/>
        </w:rPr>
        <w:t>v dobré víře</w:t>
      </w:r>
      <w:r w:rsidR="00A5601C" w:rsidRPr="00EF200E">
        <w:rPr>
          <w:sz w:val="22"/>
          <w:szCs w:val="22"/>
        </w:rPr>
        <w:t xml:space="preserve"> a za dodržení pravidel </w:t>
      </w:r>
      <w:r w:rsidR="0013613F">
        <w:rPr>
          <w:sz w:val="22"/>
          <w:szCs w:val="22"/>
        </w:rPr>
        <w:br/>
      </w:r>
      <w:r w:rsidR="00A5601C" w:rsidRPr="00EF200E">
        <w:rPr>
          <w:sz w:val="22"/>
          <w:szCs w:val="22"/>
        </w:rPr>
        <w:t>a podmínek stanovených ZZVZ</w:t>
      </w:r>
      <w:r w:rsidR="0032203B" w:rsidRPr="00EF200E">
        <w:rPr>
          <w:sz w:val="22"/>
          <w:szCs w:val="22"/>
        </w:rPr>
        <w:t xml:space="preserve"> projednají</w:t>
      </w:r>
      <w:r w:rsidR="00852AF4" w:rsidRPr="00EF200E">
        <w:rPr>
          <w:sz w:val="22"/>
          <w:szCs w:val="22"/>
        </w:rPr>
        <w:t xml:space="preserve"> další pokračování plnění dle této Smlouvy </w:t>
      </w:r>
      <w:r w:rsidR="0013613F">
        <w:rPr>
          <w:sz w:val="22"/>
          <w:szCs w:val="22"/>
        </w:rPr>
        <w:br/>
      </w:r>
      <w:r w:rsidR="00852AF4" w:rsidRPr="00EF200E">
        <w:rPr>
          <w:sz w:val="22"/>
          <w:szCs w:val="22"/>
        </w:rPr>
        <w:t>a v samostatně uzavřené smlouvě sjednají</w:t>
      </w:r>
      <w:r w:rsidRPr="00EF200E">
        <w:rPr>
          <w:sz w:val="22"/>
          <w:szCs w:val="22"/>
        </w:rPr>
        <w:t xml:space="preserve"> </w:t>
      </w:r>
      <w:r w:rsidR="00852AF4" w:rsidRPr="00EF200E">
        <w:rPr>
          <w:sz w:val="22"/>
          <w:szCs w:val="22"/>
        </w:rPr>
        <w:t>práva a povinnosti s tím spojená</w:t>
      </w:r>
      <w:r w:rsidRPr="00EF200E">
        <w:rPr>
          <w:sz w:val="22"/>
          <w:szCs w:val="22"/>
        </w:rPr>
        <w:t xml:space="preserve">. Pokud se </w:t>
      </w:r>
      <w:r w:rsidR="00852AF4" w:rsidRPr="00EF200E">
        <w:rPr>
          <w:sz w:val="22"/>
          <w:szCs w:val="22"/>
        </w:rPr>
        <w:t xml:space="preserve">smluvní </w:t>
      </w:r>
      <w:r w:rsidRPr="00EF200E">
        <w:rPr>
          <w:sz w:val="22"/>
          <w:szCs w:val="22"/>
        </w:rPr>
        <w:t>strany nedohodnou</w:t>
      </w:r>
      <w:r w:rsidR="00852AF4" w:rsidRPr="00EF200E">
        <w:rPr>
          <w:sz w:val="22"/>
          <w:szCs w:val="22"/>
        </w:rPr>
        <w:t xml:space="preserve"> na pokračování spolupráce dle předchozí věty</w:t>
      </w:r>
      <w:r w:rsidR="00A5601C" w:rsidRPr="00EF200E">
        <w:rPr>
          <w:sz w:val="22"/>
          <w:szCs w:val="22"/>
        </w:rPr>
        <w:t>, popř. nebude-li to možné z důvodů stanovených ZZVZ</w:t>
      </w:r>
      <w:r w:rsidRPr="00EF200E">
        <w:rPr>
          <w:sz w:val="22"/>
          <w:szCs w:val="22"/>
        </w:rPr>
        <w:t>,</w:t>
      </w:r>
      <w:r w:rsidR="00852AF4" w:rsidRPr="00EF200E">
        <w:rPr>
          <w:sz w:val="22"/>
          <w:szCs w:val="22"/>
        </w:rPr>
        <w:t xml:space="preserve"> Zhotovite</w:t>
      </w:r>
      <w:r w:rsidRPr="00EF200E">
        <w:rPr>
          <w:sz w:val="22"/>
          <w:szCs w:val="22"/>
        </w:rPr>
        <w:t xml:space="preserve">l </w:t>
      </w:r>
      <w:r w:rsidR="00852AF4" w:rsidRPr="00EF200E">
        <w:rPr>
          <w:sz w:val="22"/>
          <w:szCs w:val="22"/>
        </w:rPr>
        <w:t xml:space="preserve">bezplatně </w:t>
      </w:r>
      <w:r w:rsidRPr="00EF200E">
        <w:rPr>
          <w:sz w:val="22"/>
          <w:szCs w:val="22"/>
        </w:rPr>
        <w:t xml:space="preserve">předá </w:t>
      </w:r>
      <w:r w:rsidR="00852AF4" w:rsidRPr="00EF200E">
        <w:rPr>
          <w:sz w:val="22"/>
          <w:szCs w:val="22"/>
        </w:rPr>
        <w:t xml:space="preserve">Objednateli </w:t>
      </w:r>
      <w:r w:rsidR="00257BDE" w:rsidRPr="00EF200E">
        <w:rPr>
          <w:sz w:val="22"/>
          <w:szCs w:val="22"/>
        </w:rPr>
        <w:t>BackOffice</w:t>
      </w:r>
      <w:r w:rsidR="006C7C5B" w:rsidRPr="00EF200E">
        <w:rPr>
          <w:sz w:val="22"/>
          <w:szCs w:val="22"/>
        </w:rPr>
        <w:t xml:space="preserve"> a </w:t>
      </w:r>
      <w:r w:rsidRPr="00EF200E">
        <w:rPr>
          <w:sz w:val="22"/>
          <w:szCs w:val="22"/>
        </w:rPr>
        <w:t xml:space="preserve">veškerá data </w:t>
      </w:r>
      <w:r w:rsidR="00852AF4" w:rsidRPr="00EF200E">
        <w:rPr>
          <w:sz w:val="22"/>
          <w:szCs w:val="22"/>
        </w:rPr>
        <w:t>v</w:t>
      </w:r>
      <w:r w:rsidR="005945A3" w:rsidRPr="00EF200E">
        <w:rPr>
          <w:sz w:val="22"/>
          <w:szCs w:val="22"/>
        </w:rPr>
        <w:t> </w:t>
      </w:r>
      <w:r w:rsidR="00852AF4" w:rsidRPr="00EF200E">
        <w:rPr>
          <w:sz w:val="22"/>
          <w:szCs w:val="22"/>
        </w:rPr>
        <w:t>otevřeném formátu (v</w:t>
      </w:r>
      <w:r w:rsidR="00E45E5B" w:rsidRPr="00EF200E">
        <w:rPr>
          <w:sz w:val="22"/>
          <w:szCs w:val="22"/>
        </w:rPr>
        <w:t> </w:t>
      </w:r>
      <w:r w:rsidR="00852AF4" w:rsidRPr="00EF200E">
        <w:rPr>
          <w:sz w:val="22"/>
          <w:szCs w:val="22"/>
        </w:rPr>
        <w:t xml:space="preserve">režimu open data) umožňujícím jejich migraci na servery Objednatele či jím určené třetí osoby </w:t>
      </w:r>
      <w:r w:rsidRPr="00EF200E">
        <w:rPr>
          <w:sz w:val="22"/>
          <w:szCs w:val="22"/>
        </w:rPr>
        <w:t xml:space="preserve">a poskytne </w:t>
      </w:r>
      <w:r w:rsidR="00852AF4" w:rsidRPr="00EF200E">
        <w:rPr>
          <w:sz w:val="22"/>
          <w:szCs w:val="22"/>
        </w:rPr>
        <w:t xml:space="preserve">Objednateli </w:t>
      </w:r>
      <w:r w:rsidRPr="00EF200E">
        <w:rPr>
          <w:sz w:val="22"/>
          <w:szCs w:val="22"/>
        </w:rPr>
        <w:t>součinnost k</w:t>
      </w:r>
      <w:r w:rsidR="005945A3" w:rsidRPr="00EF200E">
        <w:rPr>
          <w:sz w:val="22"/>
          <w:szCs w:val="22"/>
        </w:rPr>
        <w:t> </w:t>
      </w:r>
      <w:r w:rsidRPr="00EF200E">
        <w:rPr>
          <w:sz w:val="22"/>
          <w:szCs w:val="22"/>
        </w:rPr>
        <w:t xml:space="preserve">zajištění provozu </w:t>
      </w:r>
      <w:r w:rsidR="00852AF4" w:rsidRPr="00EF200E">
        <w:rPr>
          <w:sz w:val="22"/>
          <w:szCs w:val="22"/>
        </w:rPr>
        <w:t>S</w:t>
      </w:r>
      <w:r w:rsidRPr="00EF200E">
        <w:rPr>
          <w:sz w:val="22"/>
          <w:szCs w:val="22"/>
        </w:rPr>
        <w:t>ystému prostřednictvím jiného dodavatele</w:t>
      </w:r>
      <w:r w:rsidR="005945A3" w:rsidRPr="00EF200E">
        <w:rPr>
          <w:sz w:val="22"/>
          <w:szCs w:val="22"/>
        </w:rPr>
        <w:t>;</w:t>
      </w:r>
      <w:r w:rsidR="00852AF4" w:rsidRPr="00EF200E">
        <w:rPr>
          <w:sz w:val="22"/>
          <w:szCs w:val="22"/>
        </w:rPr>
        <w:t xml:space="preserve"> </w:t>
      </w:r>
      <w:r w:rsidR="005945A3" w:rsidRPr="00EF200E">
        <w:rPr>
          <w:sz w:val="22"/>
          <w:szCs w:val="22"/>
        </w:rPr>
        <w:t>z</w:t>
      </w:r>
      <w:r w:rsidR="00852AF4" w:rsidRPr="00EF200E">
        <w:rPr>
          <w:sz w:val="22"/>
          <w:szCs w:val="22"/>
        </w:rPr>
        <w:t xml:space="preserve">a tímto účelem Zhotovitel zejména předá Objednateli či jím určené třetí osobě </w:t>
      </w:r>
      <w:r w:rsidR="00DB1F21" w:rsidRPr="00EF200E">
        <w:rPr>
          <w:sz w:val="22"/>
          <w:szCs w:val="22"/>
        </w:rPr>
        <w:t xml:space="preserve">detailní </w:t>
      </w:r>
      <w:r w:rsidRPr="00EF200E">
        <w:rPr>
          <w:sz w:val="22"/>
          <w:szCs w:val="22"/>
        </w:rPr>
        <w:t xml:space="preserve">popisy </w:t>
      </w:r>
      <w:r w:rsidR="00DB1F21" w:rsidRPr="00EF200E">
        <w:rPr>
          <w:sz w:val="22"/>
          <w:szCs w:val="22"/>
        </w:rPr>
        <w:t>API rozhraní instalovaných Zařízení</w:t>
      </w:r>
      <w:r w:rsidR="00852AF4" w:rsidRPr="00EF200E">
        <w:rPr>
          <w:sz w:val="22"/>
          <w:szCs w:val="22"/>
        </w:rPr>
        <w:t xml:space="preserve"> </w:t>
      </w:r>
      <w:r w:rsidR="00DB1F21" w:rsidRPr="00EF200E">
        <w:rPr>
          <w:sz w:val="22"/>
          <w:szCs w:val="22"/>
        </w:rPr>
        <w:t xml:space="preserve">pro zajištění komunikace </w:t>
      </w:r>
      <w:r w:rsidR="00852AF4" w:rsidRPr="00EF200E">
        <w:rPr>
          <w:sz w:val="22"/>
          <w:szCs w:val="22"/>
        </w:rPr>
        <w:t xml:space="preserve">mezi jednotlivými vozidly a </w:t>
      </w:r>
      <w:r w:rsidR="00257BDE" w:rsidRPr="00EF200E">
        <w:rPr>
          <w:sz w:val="22"/>
          <w:szCs w:val="22"/>
        </w:rPr>
        <w:t>BackOffice</w:t>
      </w:r>
      <w:r w:rsidR="00852AF4" w:rsidRPr="00EF200E">
        <w:rPr>
          <w:sz w:val="22"/>
          <w:szCs w:val="22"/>
        </w:rPr>
        <w:t>, resp. mezi jednotlivými vozidly a servery Zhotovitele</w:t>
      </w:r>
      <w:r w:rsidRPr="00EF200E">
        <w:rPr>
          <w:sz w:val="22"/>
          <w:szCs w:val="22"/>
        </w:rPr>
        <w:t xml:space="preserve">, tak aby mohl být vytvořen nový back office u jiného dodavatele nebo přímo </w:t>
      </w:r>
      <w:r w:rsidR="00852AF4" w:rsidRPr="00EF200E">
        <w:rPr>
          <w:sz w:val="22"/>
          <w:szCs w:val="22"/>
        </w:rPr>
        <w:t>u Objednatele.</w:t>
      </w:r>
      <w:r w:rsidR="00D86CC0" w:rsidRPr="00EF200E">
        <w:rPr>
          <w:sz w:val="22"/>
          <w:szCs w:val="22"/>
        </w:rPr>
        <w:t xml:space="preserve"> </w:t>
      </w:r>
      <w:r w:rsidR="00D86CC0" w:rsidRPr="00EF200E">
        <w:rPr>
          <w:sz w:val="22"/>
          <w:szCs w:val="22"/>
        </w:rPr>
        <w:lastRenderedPageBreak/>
        <w:t>Ustanovení tohoto odstavce</w:t>
      </w:r>
      <w:r w:rsidR="00B44C3C" w:rsidRPr="00EF200E">
        <w:rPr>
          <w:sz w:val="22"/>
          <w:szCs w:val="22"/>
        </w:rPr>
        <w:t xml:space="preserve"> Smlouvy</w:t>
      </w:r>
      <w:r w:rsidR="00D86CC0" w:rsidRPr="00EF200E">
        <w:rPr>
          <w:sz w:val="22"/>
          <w:szCs w:val="22"/>
        </w:rPr>
        <w:t xml:space="preserve"> platí i pro případy předčasného ukončení této Smlouvy </w:t>
      </w:r>
      <w:r w:rsidR="0013613F">
        <w:rPr>
          <w:sz w:val="22"/>
          <w:szCs w:val="22"/>
        </w:rPr>
        <w:br/>
      </w:r>
      <w:r w:rsidR="00D86CC0" w:rsidRPr="00EF200E">
        <w:rPr>
          <w:sz w:val="22"/>
          <w:szCs w:val="22"/>
        </w:rPr>
        <w:t>z jakéhokoli důvodu</w:t>
      </w:r>
      <w:r w:rsidR="00D86CC0" w:rsidRPr="00EF200E">
        <w:rPr>
          <w:rFonts w:eastAsia="Times New Roman"/>
          <w:color w:val="000000"/>
          <w:sz w:val="22"/>
          <w:szCs w:val="22"/>
        </w:rPr>
        <w:t>.</w:t>
      </w:r>
    </w:p>
    <w:p w14:paraId="65641D87" w14:textId="77777777" w:rsidR="00C24D1F" w:rsidRPr="00EF200E" w:rsidRDefault="00C24D1F" w:rsidP="00363386">
      <w:pPr>
        <w:widowControl w:val="0"/>
        <w:numPr>
          <w:ilvl w:val="0"/>
          <w:numId w:val="18"/>
        </w:numPr>
        <w:tabs>
          <w:tab w:val="left" w:pos="0"/>
        </w:tabs>
        <w:spacing w:before="360" w:after="120"/>
        <w:ind w:left="567" w:hanging="567"/>
        <w:rPr>
          <w:b/>
          <w:sz w:val="22"/>
          <w:szCs w:val="22"/>
        </w:rPr>
      </w:pPr>
      <w:r w:rsidRPr="00EF200E">
        <w:rPr>
          <w:b/>
          <w:sz w:val="22"/>
          <w:szCs w:val="22"/>
        </w:rPr>
        <w:t>Licence</w:t>
      </w:r>
    </w:p>
    <w:p w14:paraId="09EEF918" w14:textId="77777777" w:rsidR="005941AE"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bookmarkStart w:id="85" w:name="_Ref447711233"/>
      <w:r w:rsidRPr="00EF200E">
        <w:rPr>
          <w:sz w:val="22"/>
          <w:szCs w:val="22"/>
        </w:rPr>
        <w:t xml:space="preserve">V případě, že výsledky </w:t>
      </w:r>
      <w:r w:rsidR="00C34C19" w:rsidRPr="00EF200E">
        <w:rPr>
          <w:sz w:val="22"/>
          <w:szCs w:val="22"/>
        </w:rPr>
        <w:t>P</w:t>
      </w:r>
      <w:r w:rsidRPr="00EF200E">
        <w:rPr>
          <w:sz w:val="22"/>
          <w:szCs w:val="22"/>
        </w:rPr>
        <w:t>lnění</w:t>
      </w:r>
      <w:r w:rsidR="00C34C19" w:rsidRPr="00EF200E">
        <w:rPr>
          <w:sz w:val="22"/>
          <w:szCs w:val="22"/>
        </w:rPr>
        <w:t xml:space="preserve"> Zhotovitele</w:t>
      </w:r>
      <w:r w:rsidRPr="00EF200E">
        <w:rPr>
          <w:sz w:val="22"/>
          <w:szCs w:val="22"/>
        </w:rPr>
        <w:t xml:space="preserve"> dle této </w:t>
      </w:r>
      <w:r w:rsidR="006A09B2" w:rsidRPr="00EF200E">
        <w:rPr>
          <w:sz w:val="22"/>
          <w:szCs w:val="22"/>
        </w:rPr>
        <w:t>S</w:t>
      </w:r>
      <w:r w:rsidRPr="00EF200E">
        <w:rPr>
          <w:sz w:val="22"/>
          <w:szCs w:val="22"/>
        </w:rPr>
        <w:t xml:space="preserve">mlouvy naplní znaky autorského díla </w:t>
      </w:r>
      <w:r w:rsidRPr="00EF200E">
        <w:rPr>
          <w:sz w:val="22"/>
          <w:szCs w:val="22"/>
        </w:rPr>
        <w:br/>
        <w:t xml:space="preserve">ve smyslu zákona č. 121/2000 Sb., o právu autorském, o právech souvisejících </w:t>
      </w:r>
      <w:r w:rsidRPr="00EF200E">
        <w:rPr>
          <w:sz w:val="22"/>
          <w:szCs w:val="22"/>
        </w:rPr>
        <w:br/>
        <w:t>s právem autorským a o změně některých zákonů (autorský zákon), ve znění pozdějších předpisů (dále jen „</w:t>
      </w:r>
      <w:r w:rsidRPr="00EF200E">
        <w:rPr>
          <w:b/>
          <w:sz w:val="22"/>
          <w:szCs w:val="22"/>
        </w:rPr>
        <w:t>autorský zákon</w:t>
      </w:r>
      <w:r w:rsidRPr="00EF200E">
        <w:rPr>
          <w:sz w:val="22"/>
          <w:szCs w:val="22"/>
        </w:rPr>
        <w:t xml:space="preserve">“), je k těmto výsledkům </w:t>
      </w:r>
      <w:r w:rsidR="00C34C19" w:rsidRPr="00EF200E">
        <w:rPr>
          <w:sz w:val="22"/>
          <w:szCs w:val="22"/>
        </w:rPr>
        <w:t>P</w:t>
      </w:r>
      <w:r w:rsidRPr="00EF200E">
        <w:rPr>
          <w:sz w:val="22"/>
          <w:szCs w:val="22"/>
        </w:rPr>
        <w:t>lnění</w:t>
      </w:r>
      <w:r w:rsidR="00C34C19" w:rsidRPr="00EF200E">
        <w:rPr>
          <w:sz w:val="22"/>
          <w:szCs w:val="22"/>
        </w:rPr>
        <w:t xml:space="preserve"> Zhotovitele</w:t>
      </w:r>
      <w:r w:rsidRPr="00EF200E">
        <w:rPr>
          <w:sz w:val="22"/>
          <w:szCs w:val="22"/>
        </w:rPr>
        <w:t xml:space="preserve"> </w:t>
      </w:r>
      <w:r w:rsidR="006A09B2" w:rsidRPr="00EF200E">
        <w:rPr>
          <w:sz w:val="22"/>
          <w:szCs w:val="22"/>
        </w:rPr>
        <w:t>Z</w:t>
      </w:r>
      <w:r w:rsidRPr="00EF200E">
        <w:rPr>
          <w:sz w:val="22"/>
          <w:szCs w:val="22"/>
        </w:rPr>
        <w:t xml:space="preserve">hotovitelem poskytována licence za podmínek sjednaných dále v tomto článku </w:t>
      </w:r>
      <w:r w:rsidR="006A09B2" w:rsidRPr="00EF200E">
        <w:rPr>
          <w:sz w:val="22"/>
          <w:szCs w:val="22"/>
        </w:rPr>
        <w:t>S</w:t>
      </w:r>
      <w:r w:rsidRPr="00EF200E">
        <w:rPr>
          <w:sz w:val="22"/>
          <w:szCs w:val="22"/>
        </w:rPr>
        <w:t xml:space="preserve">mlouvy. Objednatel je oprávněn veškeré výsledky </w:t>
      </w:r>
      <w:r w:rsidR="00C34C19" w:rsidRPr="00EF200E">
        <w:rPr>
          <w:sz w:val="22"/>
          <w:szCs w:val="22"/>
        </w:rPr>
        <w:t xml:space="preserve">Plnění </w:t>
      </w:r>
      <w:r w:rsidR="006A09B2" w:rsidRPr="00EF200E">
        <w:rPr>
          <w:sz w:val="22"/>
          <w:szCs w:val="22"/>
        </w:rPr>
        <w:t>Z</w:t>
      </w:r>
      <w:r w:rsidRPr="00EF200E">
        <w:rPr>
          <w:sz w:val="22"/>
          <w:szCs w:val="22"/>
        </w:rPr>
        <w:t>hotovitele považované za autorské dílo ve smyslu autorského zákona (dále jen „</w:t>
      </w:r>
      <w:r w:rsidRPr="00EF200E">
        <w:rPr>
          <w:b/>
          <w:sz w:val="22"/>
          <w:szCs w:val="22"/>
        </w:rPr>
        <w:t>autorská díla</w:t>
      </w:r>
      <w:r w:rsidRPr="00EF200E">
        <w:rPr>
          <w:sz w:val="22"/>
          <w:szCs w:val="22"/>
        </w:rPr>
        <w:t>“) užívat dle níže uvedených podmínek.</w:t>
      </w:r>
      <w:bookmarkEnd w:id="85"/>
    </w:p>
    <w:p w14:paraId="2FD6B488" w14:textId="69D3EB5B"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Objednatel je oprávněn od okamžiku účinnosti poskytnutí licence k autorskému dílu dle této </w:t>
      </w:r>
      <w:r w:rsidR="006A09B2" w:rsidRPr="00EF200E">
        <w:rPr>
          <w:sz w:val="22"/>
          <w:szCs w:val="22"/>
        </w:rPr>
        <w:t>S</w:t>
      </w:r>
      <w:r w:rsidRPr="00EF200E">
        <w:rPr>
          <w:sz w:val="22"/>
          <w:szCs w:val="22"/>
        </w:rPr>
        <w:t xml:space="preserve">mlouvy užívat toto autorské dílo k jakémukoliv účelu plynoucímu z této </w:t>
      </w:r>
      <w:r w:rsidR="006A09B2" w:rsidRPr="00EF200E">
        <w:rPr>
          <w:sz w:val="22"/>
          <w:szCs w:val="22"/>
        </w:rPr>
        <w:t>S</w:t>
      </w:r>
      <w:r w:rsidRPr="00EF200E">
        <w:rPr>
          <w:sz w:val="22"/>
          <w:szCs w:val="22"/>
        </w:rPr>
        <w:t xml:space="preserve">mlouvy a v rozsahu, v jakém uzná za nezbytné, vhodné či přiměřené. Pro vyloučení pochybností to znamená, že </w:t>
      </w:r>
      <w:r w:rsidR="006A09B2" w:rsidRPr="00EF200E">
        <w:rPr>
          <w:sz w:val="22"/>
          <w:szCs w:val="22"/>
        </w:rPr>
        <w:t>O</w:t>
      </w:r>
      <w:r w:rsidRPr="00EF200E">
        <w:rPr>
          <w:sz w:val="22"/>
          <w:szCs w:val="22"/>
        </w:rPr>
        <w:t xml:space="preserve">bjednatel je oprávněn užívat autorské dílo v neomezeném množstevním a územním rozsahu, </w:t>
      </w:r>
      <w:r w:rsidR="0013613F">
        <w:rPr>
          <w:sz w:val="22"/>
          <w:szCs w:val="22"/>
        </w:rPr>
        <w:br/>
      </w:r>
      <w:r w:rsidRPr="00EF200E">
        <w:rPr>
          <w:sz w:val="22"/>
          <w:szCs w:val="22"/>
        </w:rPr>
        <w:t>a to všemi v úvahu přicházejícími způsoby a s časovým rozsahem omezeným pouze dobou trvání majetkových autorských práv k takovémuto autorskému dílu. . Licence k autorskému dílu je poskytována jako neomezená nevýhradní. Objednatel není povinen licenci využít.</w:t>
      </w:r>
    </w:p>
    <w:p w14:paraId="5AD8A2B1" w14:textId="19830861"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Zhotovitel je povinen postupovat tak, aby udělení licence k autorskému dílu dle této </w:t>
      </w:r>
      <w:r w:rsidR="00994E07" w:rsidRPr="00EF200E">
        <w:rPr>
          <w:sz w:val="22"/>
          <w:szCs w:val="22"/>
        </w:rPr>
        <w:t>S</w:t>
      </w:r>
      <w:r w:rsidRPr="00EF200E">
        <w:rPr>
          <w:sz w:val="22"/>
          <w:szCs w:val="22"/>
        </w:rPr>
        <w:t>mlouvy a souvisejících oprávnění zabezpečil, a to bez újmy na právech třetích osob.</w:t>
      </w:r>
    </w:p>
    <w:p w14:paraId="43E63F9C" w14:textId="32FC2B81"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V případě počítačových programů se licence vztahuje ve stejném rozsahu na autorské dílo ve strojovém i zdrojovém kódu, jakož i koncepční přípravné materiály, a to i na případné další verze počítačových programů. </w:t>
      </w:r>
      <w:r w:rsidR="0051127F">
        <w:rPr>
          <w:sz w:val="22"/>
          <w:szCs w:val="22"/>
        </w:rPr>
        <w:t xml:space="preserve">Smluvní strany </w:t>
      </w:r>
      <w:r w:rsidR="00AB3775">
        <w:rPr>
          <w:sz w:val="22"/>
          <w:szCs w:val="22"/>
        </w:rPr>
        <w:t xml:space="preserve">dále </w:t>
      </w:r>
      <w:r w:rsidR="0051127F">
        <w:rPr>
          <w:sz w:val="22"/>
          <w:szCs w:val="22"/>
        </w:rPr>
        <w:t>sjednávají,</w:t>
      </w:r>
      <w:r w:rsidR="00AB3775">
        <w:rPr>
          <w:sz w:val="22"/>
          <w:szCs w:val="22"/>
        </w:rPr>
        <w:t xml:space="preserve"> </w:t>
      </w:r>
      <w:r w:rsidR="0051127F">
        <w:rPr>
          <w:sz w:val="22"/>
          <w:szCs w:val="22"/>
        </w:rPr>
        <w:t xml:space="preserve">že </w:t>
      </w:r>
      <w:r w:rsidR="00970506">
        <w:rPr>
          <w:sz w:val="22"/>
          <w:szCs w:val="22"/>
        </w:rPr>
        <w:t>Zhotovitel není povinen</w:t>
      </w:r>
      <w:r w:rsidR="00DE06F7">
        <w:rPr>
          <w:sz w:val="22"/>
          <w:szCs w:val="22"/>
        </w:rPr>
        <w:t>, nedohodnou-li se Smluvní strany jinak</w:t>
      </w:r>
      <w:r w:rsidR="007F2B53">
        <w:rPr>
          <w:sz w:val="22"/>
          <w:szCs w:val="22"/>
        </w:rPr>
        <w:t xml:space="preserve"> nebo není-li v technické dokumentaci uvedeno jinak</w:t>
      </w:r>
      <w:r w:rsidR="00DE06F7">
        <w:rPr>
          <w:sz w:val="22"/>
          <w:szCs w:val="22"/>
        </w:rPr>
        <w:t xml:space="preserve">, </w:t>
      </w:r>
      <w:r w:rsidR="00A25D80">
        <w:rPr>
          <w:sz w:val="22"/>
          <w:szCs w:val="22"/>
        </w:rPr>
        <w:t>poskytovat Objednateli zdrojový kód</w:t>
      </w:r>
      <w:r w:rsidR="00AB3775">
        <w:rPr>
          <w:sz w:val="22"/>
          <w:szCs w:val="22"/>
        </w:rPr>
        <w:t xml:space="preserve"> k počítačovým programům.</w:t>
      </w:r>
    </w:p>
    <w:p w14:paraId="73231F4E" w14:textId="77777777"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Zhotovitel touto </w:t>
      </w:r>
      <w:r w:rsidR="00994E07" w:rsidRPr="00EF200E">
        <w:rPr>
          <w:sz w:val="22"/>
          <w:szCs w:val="22"/>
        </w:rPr>
        <w:t>S</w:t>
      </w:r>
      <w:r w:rsidRPr="00EF200E">
        <w:rPr>
          <w:sz w:val="22"/>
          <w:szCs w:val="22"/>
        </w:rPr>
        <w:t xml:space="preserve">mlouvou poskytuje </w:t>
      </w:r>
      <w:r w:rsidR="00994E07" w:rsidRPr="00EF200E">
        <w:rPr>
          <w:sz w:val="22"/>
          <w:szCs w:val="22"/>
        </w:rPr>
        <w:t>O</w:t>
      </w:r>
      <w:r w:rsidRPr="00EF200E">
        <w:rPr>
          <w:sz w:val="22"/>
          <w:szCs w:val="22"/>
        </w:rPr>
        <w:t xml:space="preserve">bjednateli licenci k autorským dílům, přičemž účinnost této licence nastává okamžikem dílčího plnění, které příslušné autorské dílo zahrnuje; do té doby je </w:t>
      </w:r>
      <w:r w:rsidR="00994E07" w:rsidRPr="00EF200E">
        <w:rPr>
          <w:sz w:val="22"/>
          <w:szCs w:val="22"/>
        </w:rPr>
        <w:t>O</w:t>
      </w:r>
      <w:r w:rsidRPr="00EF200E">
        <w:rPr>
          <w:sz w:val="22"/>
          <w:szCs w:val="22"/>
        </w:rPr>
        <w:t xml:space="preserve">bjednatel oprávněn autorské dílo užít v rozsahu a způsobem nezbytným k provedení akceptace příslušného dílčího plnění. Udělení licence nelze ze strany </w:t>
      </w:r>
      <w:r w:rsidR="00994E07" w:rsidRPr="00EF200E">
        <w:rPr>
          <w:sz w:val="22"/>
          <w:szCs w:val="22"/>
        </w:rPr>
        <w:t>Z</w:t>
      </w:r>
      <w:r w:rsidRPr="00EF200E">
        <w:rPr>
          <w:sz w:val="22"/>
          <w:szCs w:val="22"/>
        </w:rPr>
        <w:t xml:space="preserve">hotovitele vypovědět a její účinnost trvá </w:t>
      </w:r>
      <w:r w:rsidR="00327B76" w:rsidRPr="00EF200E">
        <w:rPr>
          <w:sz w:val="22"/>
          <w:szCs w:val="22"/>
        </w:rPr>
        <w:t xml:space="preserve">i po skončení účinnosti této </w:t>
      </w:r>
      <w:r w:rsidR="00994E07" w:rsidRPr="00EF200E">
        <w:rPr>
          <w:sz w:val="22"/>
          <w:szCs w:val="22"/>
        </w:rPr>
        <w:t>S</w:t>
      </w:r>
      <w:r w:rsidRPr="00EF200E">
        <w:rPr>
          <w:sz w:val="22"/>
          <w:szCs w:val="22"/>
        </w:rPr>
        <w:t>mlouvy, nedohodnou-li se smluvní strany výslovně jinak.</w:t>
      </w:r>
    </w:p>
    <w:p w14:paraId="2574F929" w14:textId="722089F1"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Odměna za poskytnutí, zprostředkování nebo postoupení licence k autorským dílům </w:t>
      </w:r>
      <w:r w:rsidRPr="00EF200E">
        <w:rPr>
          <w:sz w:val="22"/>
          <w:szCs w:val="22"/>
        </w:rPr>
        <w:br/>
        <w:t xml:space="preserve">je zahrnuta v ceně </w:t>
      </w:r>
      <w:r w:rsidR="00994E07" w:rsidRPr="00EF200E">
        <w:rPr>
          <w:sz w:val="22"/>
          <w:szCs w:val="22"/>
        </w:rPr>
        <w:t xml:space="preserve">Předmětu </w:t>
      </w:r>
      <w:r w:rsidR="00F82AA6" w:rsidRPr="00EF200E">
        <w:rPr>
          <w:sz w:val="22"/>
          <w:szCs w:val="22"/>
        </w:rPr>
        <w:t>Smlouvy</w:t>
      </w:r>
      <w:r w:rsidRPr="00EF200E">
        <w:rPr>
          <w:sz w:val="22"/>
          <w:szCs w:val="22"/>
        </w:rPr>
        <w:t>.</w:t>
      </w:r>
    </w:p>
    <w:p w14:paraId="4B116BC4" w14:textId="77777777" w:rsidR="00C832BE" w:rsidRPr="00EF200E" w:rsidRDefault="00862E12" w:rsidP="00363386">
      <w:pPr>
        <w:widowControl w:val="0"/>
        <w:numPr>
          <w:ilvl w:val="0"/>
          <w:numId w:val="18"/>
        </w:numPr>
        <w:tabs>
          <w:tab w:val="left" w:pos="0"/>
        </w:tabs>
        <w:spacing w:before="360" w:after="120"/>
        <w:ind w:left="567" w:hanging="567"/>
        <w:rPr>
          <w:b/>
          <w:sz w:val="22"/>
          <w:szCs w:val="22"/>
        </w:rPr>
      </w:pPr>
      <w:r w:rsidRPr="00EF200E">
        <w:rPr>
          <w:b/>
          <w:sz w:val="22"/>
          <w:szCs w:val="22"/>
        </w:rPr>
        <w:t>Z</w:t>
      </w:r>
      <w:r w:rsidR="00856649" w:rsidRPr="00EF200E">
        <w:rPr>
          <w:b/>
          <w:sz w:val="22"/>
          <w:szCs w:val="22"/>
        </w:rPr>
        <w:t>vláštní ujednání</w:t>
      </w:r>
    </w:p>
    <w:p w14:paraId="76602048" w14:textId="2678C97C" w:rsidR="00837812" w:rsidRPr="00EF200E" w:rsidRDefault="00837812" w:rsidP="00363386">
      <w:pPr>
        <w:pStyle w:val="Odstavecseseznamem"/>
        <w:numPr>
          <w:ilvl w:val="1"/>
          <w:numId w:val="18"/>
        </w:numPr>
        <w:spacing w:before="120" w:after="120"/>
        <w:ind w:left="567" w:right="28" w:hanging="567"/>
        <w:jc w:val="both"/>
        <w:rPr>
          <w:sz w:val="22"/>
          <w:szCs w:val="22"/>
        </w:rPr>
      </w:pPr>
      <w:r w:rsidRPr="00EF200E">
        <w:rPr>
          <w:sz w:val="22"/>
          <w:szCs w:val="22"/>
        </w:rPr>
        <w:t xml:space="preserve">Pokud některé ze smluvních stran brání ve splnění jakékoli její povinnosti z této </w:t>
      </w:r>
      <w:r w:rsidR="00163B75" w:rsidRPr="00EF200E">
        <w:rPr>
          <w:sz w:val="22"/>
          <w:szCs w:val="22"/>
        </w:rPr>
        <w:t xml:space="preserve">Smlouvy </w:t>
      </w:r>
      <w:r w:rsidRPr="00EF200E">
        <w:rPr>
          <w:sz w:val="22"/>
          <w:szCs w:val="22"/>
        </w:rPr>
        <w:t xml:space="preserve">překážka v podobě vyšší moci, nebude tato smluvní strana odpovědná za újmu plynoucí z jejího porušení </w:t>
      </w:r>
      <w:r w:rsidR="00970316" w:rsidRPr="00EF200E">
        <w:rPr>
          <w:sz w:val="22"/>
          <w:szCs w:val="22"/>
        </w:rPr>
        <w:t xml:space="preserve">avšak překážka v podobě vyšší moci lhůtu k plnění nestaví a nebrání tak možnosti odstoupení od </w:t>
      </w:r>
      <w:r w:rsidR="00B974D1" w:rsidRPr="00EF200E">
        <w:rPr>
          <w:sz w:val="22"/>
          <w:szCs w:val="22"/>
        </w:rPr>
        <w:t>S</w:t>
      </w:r>
      <w:r w:rsidR="00970316" w:rsidRPr="00EF200E">
        <w:rPr>
          <w:sz w:val="22"/>
          <w:szCs w:val="22"/>
        </w:rPr>
        <w:t xml:space="preserve">mlouvy v případě prodlení s plněním či z jiných důvodů stanovených touto </w:t>
      </w:r>
      <w:r w:rsidR="00B974D1" w:rsidRPr="00EF200E">
        <w:rPr>
          <w:sz w:val="22"/>
          <w:szCs w:val="22"/>
        </w:rPr>
        <w:t>S</w:t>
      </w:r>
      <w:r w:rsidR="00970316" w:rsidRPr="00EF200E">
        <w:rPr>
          <w:sz w:val="22"/>
          <w:szCs w:val="22"/>
        </w:rPr>
        <w:t>mlouvou či zákonem</w:t>
      </w:r>
      <w:r w:rsidRPr="00EF200E">
        <w:rPr>
          <w:sz w:val="22"/>
          <w:szCs w:val="22"/>
        </w:rPr>
        <w:t xml:space="preserve">. Pro vyloučení pochybností se předchozí věta uplatní pouze ve vztahu </w:t>
      </w:r>
      <w:r w:rsidR="0013613F">
        <w:rPr>
          <w:sz w:val="22"/>
          <w:szCs w:val="22"/>
        </w:rPr>
        <w:br/>
      </w:r>
      <w:r w:rsidRPr="00EF200E">
        <w:rPr>
          <w:sz w:val="22"/>
          <w:szCs w:val="22"/>
        </w:rPr>
        <w:t>k povinnosti, jejíž splnění je přímo nebo bezprostředně vyloučeno vyšší mocí.</w:t>
      </w:r>
    </w:p>
    <w:p w14:paraId="60C36171" w14:textId="3375CC8B" w:rsidR="00837812" w:rsidRPr="00EF200E" w:rsidRDefault="00837812" w:rsidP="00363386">
      <w:pPr>
        <w:spacing w:before="120" w:after="120"/>
        <w:ind w:left="567" w:right="30"/>
        <w:jc w:val="both"/>
        <w:rPr>
          <w:sz w:val="22"/>
          <w:szCs w:val="22"/>
        </w:rPr>
      </w:pPr>
      <w:r w:rsidRPr="00EF200E">
        <w:rPr>
          <w:sz w:val="22"/>
          <w:szCs w:val="22"/>
        </w:rPr>
        <w:t xml:space="preserve">Vyšší mocí se pro účely této </w:t>
      </w:r>
      <w:r w:rsidR="00190D85" w:rsidRPr="00EF200E">
        <w:rPr>
          <w:sz w:val="22"/>
          <w:szCs w:val="22"/>
        </w:rPr>
        <w:t xml:space="preserve">Smlouvy </w:t>
      </w:r>
      <w:r w:rsidRPr="00EF200E">
        <w:rPr>
          <w:sz w:val="22"/>
          <w:szCs w:val="22"/>
        </w:rPr>
        <w:t xml:space="preserve">rozumí mimořádná událost, okolnost nebo překážka, kterou, ani při vynaložení náležité péče, nemohl </w:t>
      </w:r>
      <w:r w:rsidR="00C71EB9" w:rsidRPr="00EF200E">
        <w:rPr>
          <w:sz w:val="22"/>
          <w:szCs w:val="22"/>
        </w:rPr>
        <w:t xml:space="preserve">Zhotovitel </w:t>
      </w:r>
      <w:r w:rsidRPr="00EF200E">
        <w:rPr>
          <w:sz w:val="22"/>
          <w:szCs w:val="22"/>
        </w:rPr>
        <w:t xml:space="preserve">před podáním nabídky v rámci zadávacího řízení na </w:t>
      </w:r>
      <w:r w:rsidR="001A0E3F" w:rsidRPr="00EF200E">
        <w:rPr>
          <w:sz w:val="22"/>
          <w:szCs w:val="22"/>
        </w:rPr>
        <w:t>V</w:t>
      </w:r>
      <w:r w:rsidRPr="00EF200E">
        <w:rPr>
          <w:sz w:val="22"/>
          <w:szCs w:val="22"/>
        </w:rPr>
        <w:t xml:space="preserve">eřejnou zakázku (nabídka byla </w:t>
      </w:r>
      <w:r w:rsidR="00190D85" w:rsidRPr="00EF200E">
        <w:rPr>
          <w:sz w:val="22"/>
          <w:szCs w:val="22"/>
        </w:rPr>
        <w:t xml:space="preserve">Zhotovitelem </w:t>
      </w:r>
      <w:r w:rsidRPr="00EF200E">
        <w:rPr>
          <w:sz w:val="22"/>
          <w:szCs w:val="22"/>
        </w:rPr>
        <w:t xml:space="preserve">podána dne </w:t>
      </w:r>
      <w:r w:rsidR="009F45DB" w:rsidRPr="009F45DB">
        <w:rPr>
          <w:sz w:val="22"/>
          <w:szCs w:val="22"/>
          <w:highlight w:val="yellow"/>
        </w:rPr>
        <w:t>…………</w:t>
      </w:r>
      <w:r w:rsidR="00180BC7" w:rsidRPr="009F45DB">
        <w:rPr>
          <w:noProof/>
          <w:sz w:val="22"/>
          <w:szCs w:val="22"/>
          <w:highlight w:val="yellow"/>
        </w:rPr>
        <w:t>…</w:t>
      </w:r>
      <w:r w:rsidRPr="00EF200E">
        <w:rPr>
          <w:sz w:val="22"/>
          <w:szCs w:val="22"/>
        </w:rPr>
        <w:t xml:space="preserve">) </w:t>
      </w:r>
      <w:r w:rsidR="00180BC7" w:rsidRPr="00363386">
        <w:rPr>
          <w:sz w:val="22"/>
          <w:szCs w:val="22"/>
          <w:highlight w:val="cyan"/>
        </w:rPr>
        <w:t>[</w:t>
      </w:r>
      <w:r w:rsidR="00180BC7" w:rsidRPr="00363386">
        <w:rPr>
          <w:i/>
          <w:iCs/>
          <w:sz w:val="22"/>
          <w:szCs w:val="22"/>
          <w:highlight w:val="cyan"/>
        </w:rPr>
        <w:t>pozn.:</w:t>
      </w:r>
      <w:r w:rsidR="00180BC7" w:rsidRPr="00363386">
        <w:rPr>
          <w:sz w:val="22"/>
          <w:szCs w:val="22"/>
          <w:highlight w:val="cyan"/>
        </w:rPr>
        <w:t xml:space="preserve"> </w:t>
      </w:r>
      <w:r w:rsidR="00180BC7" w:rsidRPr="00363386">
        <w:rPr>
          <w:i/>
          <w:iCs/>
          <w:sz w:val="22"/>
          <w:szCs w:val="22"/>
          <w:highlight w:val="cyan"/>
        </w:rPr>
        <w:t xml:space="preserve">dodavatel nevyplňuje, doplní zadavatel až před podpisem </w:t>
      </w:r>
      <w:r w:rsidR="00231FCC" w:rsidRPr="00363386">
        <w:rPr>
          <w:i/>
          <w:iCs/>
          <w:sz w:val="22"/>
          <w:szCs w:val="22"/>
          <w:highlight w:val="cyan"/>
        </w:rPr>
        <w:t>Smlouvy</w:t>
      </w:r>
      <w:r w:rsidR="00180BC7" w:rsidRPr="00363386">
        <w:rPr>
          <w:i/>
          <w:iCs/>
          <w:sz w:val="22"/>
          <w:szCs w:val="22"/>
          <w:highlight w:val="cyan"/>
        </w:rPr>
        <w:t>]</w:t>
      </w:r>
      <w:r w:rsidR="00180BC7" w:rsidRPr="00363386">
        <w:rPr>
          <w:noProof/>
          <w:sz w:val="22"/>
          <w:szCs w:val="22"/>
        </w:rPr>
        <w:t xml:space="preserve"> </w:t>
      </w:r>
      <w:r w:rsidRPr="00EF200E">
        <w:rPr>
          <w:sz w:val="22"/>
          <w:szCs w:val="22"/>
        </w:rPr>
        <w:t xml:space="preserve"> a </w:t>
      </w:r>
      <w:r w:rsidR="0066437F" w:rsidRPr="00EF200E">
        <w:rPr>
          <w:sz w:val="22"/>
          <w:szCs w:val="22"/>
        </w:rPr>
        <w:t xml:space="preserve">Objednatel </w:t>
      </w:r>
      <w:r w:rsidRPr="00EF200E">
        <w:rPr>
          <w:sz w:val="22"/>
          <w:szCs w:val="22"/>
        </w:rPr>
        <w:t xml:space="preserve">před uzavřením </w:t>
      </w:r>
      <w:r w:rsidR="00C71EB9" w:rsidRPr="00EF200E">
        <w:rPr>
          <w:sz w:val="22"/>
          <w:szCs w:val="22"/>
        </w:rPr>
        <w:t xml:space="preserve">Smlouvy </w:t>
      </w:r>
      <w:r w:rsidRPr="00EF200E">
        <w:rPr>
          <w:sz w:val="22"/>
          <w:szCs w:val="22"/>
        </w:rPr>
        <w:t xml:space="preserve">předvídat ani ji předejít a která je mimo jakoukoliv kontrolu takové smluvní strany </w:t>
      </w:r>
      <w:r w:rsidR="0013613F">
        <w:rPr>
          <w:sz w:val="22"/>
          <w:szCs w:val="22"/>
        </w:rPr>
        <w:br/>
      </w:r>
      <w:r w:rsidRPr="00EF200E">
        <w:rPr>
          <w:sz w:val="22"/>
          <w:szCs w:val="22"/>
        </w:rPr>
        <w:t>a nebyla způsobena úmyslně ani z nedbalosti jednáním nebo opomenutím této smluvní strany.</w:t>
      </w:r>
    </w:p>
    <w:p w14:paraId="427E0C7C" w14:textId="77777777" w:rsidR="00837812" w:rsidRPr="00EF200E" w:rsidRDefault="00837812" w:rsidP="00363386">
      <w:pPr>
        <w:spacing w:before="120" w:after="120"/>
        <w:ind w:left="567" w:right="30"/>
        <w:jc w:val="both"/>
        <w:rPr>
          <w:sz w:val="22"/>
          <w:szCs w:val="22"/>
        </w:rPr>
      </w:pPr>
      <w:r w:rsidRPr="00EF200E">
        <w:rPr>
          <w:sz w:val="22"/>
          <w:szCs w:val="22"/>
        </w:rPr>
        <w:lastRenderedPageBreak/>
        <w:t>Takovými událostmi, okolnostmi nebo překážkami jsou zejména, nikoliv však výlučně</w:t>
      </w:r>
    </w:p>
    <w:p w14:paraId="78B1C21E" w14:textId="77777777" w:rsidR="00837812" w:rsidRPr="00EF200E" w:rsidRDefault="00837812" w:rsidP="00363386">
      <w:pPr>
        <w:pStyle w:val="Odstavecseseznamem"/>
        <w:numPr>
          <w:ilvl w:val="2"/>
          <w:numId w:val="68"/>
        </w:numPr>
        <w:spacing w:before="120" w:after="120"/>
        <w:ind w:left="993" w:right="30" w:hanging="284"/>
        <w:jc w:val="both"/>
        <w:rPr>
          <w:sz w:val="22"/>
          <w:szCs w:val="22"/>
        </w:rPr>
      </w:pPr>
      <w:r w:rsidRPr="00EF200E">
        <w:rPr>
          <w:sz w:val="22"/>
          <w:szCs w:val="22"/>
        </w:rPr>
        <w:t>živelné události (zejména zemětřesení, záplavy, vichřice),</w:t>
      </w:r>
    </w:p>
    <w:p w14:paraId="5670E744" w14:textId="77777777" w:rsidR="00837812" w:rsidRPr="00EF200E" w:rsidRDefault="00837812" w:rsidP="00363386">
      <w:pPr>
        <w:pStyle w:val="Odstavecseseznamem"/>
        <w:numPr>
          <w:ilvl w:val="2"/>
          <w:numId w:val="68"/>
        </w:numPr>
        <w:spacing w:before="120" w:after="120"/>
        <w:ind w:left="993" w:right="30" w:hanging="284"/>
        <w:jc w:val="both"/>
        <w:rPr>
          <w:sz w:val="22"/>
          <w:szCs w:val="22"/>
        </w:rPr>
      </w:pPr>
      <w:r w:rsidRPr="00EF200E">
        <w:rPr>
          <w:sz w:val="22"/>
          <w:szCs w:val="22"/>
        </w:rPr>
        <w:t>události související s činností člověka, např. války, občanské nepokoje,</w:t>
      </w:r>
    </w:p>
    <w:p w14:paraId="44650AF9" w14:textId="1420A1BE" w:rsidR="00837812" w:rsidRPr="00EF200E" w:rsidRDefault="00217D47" w:rsidP="00363386">
      <w:pPr>
        <w:pStyle w:val="Odstavecseseznamem"/>
        <w:numPr>
          <w:ilvl w:val="2"/>
          <w:numId w:val="68"/>
        </w:numPr>
        <w:spacing w:before="120" w:after="120"/>
        <w:ind w:left="993" w:right="30" w:hanging="284"/>
        <w:jc w:val="both"/>
        <w:rPr>
          <w:sz w:val="22"/>
          <w:szCs w:val="22"/>
        </w:rPr>
      </w:pPr>
      <w:r w:rsidRPr="00EF200E">
        <w:rPr>
          <w:sz w:val="22"/>
          <w:szCs w:val="22"/>
        </w:rPr>
        <w:t>epidemie a s tím případná související krizová a další opatření orgánů veřejné moci</w:t>
      </w:r>
      <w:r w:rsidR="00837812" w:rsidRPr="00EF200E">
        <w:rPr>
          <w:sz w:val="22"/>
          <w:szCs w:val="22"/>
        </w:rPr>
        <w:t xml:space="preserve">. </w:t>
      </w:r>
    </w:p>
    <w:p w14:paraId="7362C22E" w14:textId="12E9DF01" w:rsidR="006E60DE" w:rsidRPr="00EF200E" w:rsidRDefault="00837812" w:rsidP="00363386">
      <w:pPr>
        <w:spacing w:before="120" w:after="120"/>
        <w:ind w:left="567" w:right="28"/>
        <w:jc w:val="both"/>
        <w:rPr>
          <w:sz w:val="22"/>
          <w:szCs w:val="22"/>
        </w:rPr>
      </w:pPr>
      <w:r w:rsidRPr="00EF200E">
        <w:rPr>
          <w:sz w:val="22"/>
          <w:szCs w:val="22"/>
        </w:rPr>
        <w:t>Smluvní strana dotčená vyšší mocí je povinna informovat druhou smluvní stranu o existenci překážky v podobě vyšší moci bez zbytečného odkladu</w:t>
      </w:r>
      <w:r w:rsidR="00217D47" w:rsidRPr="00EF200E">
        <w:rPr>
          <w:sz w:val="22"/>
          <w:szCs w:val="22"/>
        </w:rPr>
        <w:t xml:space="preserve">, a to nejpozději do </w:t>
      </w:r>
      <w:r w:rsidR="002E7E32" w:rsidRPr="00EF200E">
        <w:rPr>
          <w:sz w:val="22"/>
          <w:szCs w:val="22"/>
        </w:rPr>
        <w:t>15 (</w:t>
      </w:r>
      <w:r w:rsidR="00217D47" w:rsidRPr="00EF200E">
        <w:rPr>
          <w:sz w:val="22"/>
          <w:szCs w:val="22"/>
        </w:rPr>
        <w:t>patnácti</w:t>
      </w:r>
      <w:r w:rsidR="002E7E32" w:rsidRPr="00EF200E">
        <w:rPr>
          <w:sz w:val="22"/>
          <w:szCs w:val="22"/>
        </w:rPr>
        <w:t>)</w:t>
      </w:r>
      <w:r w:rsidR="00217D47" w:rsidRPr="00EF200E">
        <w:rPr>
          <w:sz w:val="22"/>
          <w:szCs w:val="22"/>
        </w:rPr>
        <w:t xml:space="preserve"> kalendářních dnů od jejího vzniku</w:t>
      </w:r>
      <w:r w:rsidRPr="00EF200E">
        <w:rPr>
          <w:sz w:val="22"/>
          <w:szCs w:val="22"/>
        </w:rPr>
        <w:t xml:space="preserve"> a dále podniknout veškeré kroky, které lze po takové smluvní straně rozumně požadovat, aby se zmírnil vliv vyšší moci na plnění povinnosti dle</w:t>
      </w:r>
      <w:r w:rsidR="00217D47" w:rsidRPr="00EF200E">
        <w:rPr>
          <w:sz w:val="22"/>
          <w:szCs w:val="22"/>
        </w:rPr>
        <w:t xml:space="preserve"> této</w:t>
      </w:r>
      <w:r w:rsidRPr="00EF200E">
        <w:rPr>
          <w:sz w:val="22"/>
          <w:szCs w:val="22"/>
        </w:rPr>
        <w:t xml:space="preserve"> </w:t>
      </w:r>
      <w:r w:rsidR="00217D47" w:rsidRPr="00EF200E">
        <w:rPr>
          <w:sz w:val="22"/>
          <w:szCs w:val="22"/>
        </w:rPr>
        <w:t>S</w:t>
      </w:r>
      <w:r w:rsidRPr="00EF200E">
        <w:rPr>
          <w:sz w:val="22"/>
          <w:szCs w:val="22"/>
        </w:rPr>
        <w:t>mlouvy.</w:t>
      </w:r>
      <w:r w:rsidR="00217D47" w:rsidRPr="00EF200E">
        <w:rPr>
          <w:sz w:val="22"/>
          <w:szCs w:val="22"/>
        </w:rPr>
        <w:t xml:space="preserve"> V případě vlivu vyšší moci na termín plnění je </w:t>
      </w:r>
      <w:r w:rsidR="004B56A8" w:rsidRPr="00EF200E">
        <w:rPr>
          <w:sz w:val="22"/>
          <w:szCs w:val="22"/>
        </w:rPr>
        <w:t xml:space="preserve">Zhotovitel </w:t>
      </w:r>
      <w:r w:rsidR="00217D47" w:rsidRPr="00EF200E">
        <w:rPr>
          <w:sz w:val="22"/>
          <w:szCs w:val="22"/>
        </w:rPr>
        <w:t>povinen Objednateli při oznámení existence překážky v podobě vyšší moci předložit předpokládaný rozdílový časový harmonogram plnění zohledňující veškeré faktory vyšší moci mající vliv na dobu plnění. Porušením povinností dle tohoto odstavce</w:t>
      </w:r>
      <w:r w:rsidR="002C3153" w:rsidRPr="00EF200E">
        <w:rPr>
          <w:sz w:val="22"/>
          <w:szCs w:val="22"/>
        </w:rPr>
        <w:t xml:space="preserve"> Smlouvy</w:t>
      </w:r>
      <w:r w:rsidR="00217D47" w:rsidRPr="00EF200E">
        <w:rPr>
          <w:sz w:val="22"/>
          <w:szCs w:val="22"/>
        </w:rPr>
        <w:t xml:space="preserve"> je považováno za podstatné porušení této </w:t>
      </w:r>
      <w:r w:rsidR="004B56A8" w:rsidRPr="00EF200E">
        <w:rPr>
          <w:sz w:val="22"/>
          <w:szCs w:val="22"/>
        </w:rPr>
        <w:t xml:space="preserve">Smlouvy </w:t>
      </w:r>
      <w:r w:rsidR="00217D47" w:rsidRPr="00EF200E">
        <w:rPr>
          <w:sz w:val="22"/>
          <w:szCs w:val="22"/>
        </w:rPr>
        <w:t xml:space="preserve">a Objednatel je oprávněn od </w:t>
      </w:r>
      <w:r w:rsidR="00F82AA6" w:rsidRPr="00EF200E">
        <w:rPr>
          <w:sz w:val="22"/>
          <w:szCs w:val="22"/>
        </w:rPr>
        <w:t xml:space="preserve">této Smlouvy </w:t>
      </w:r>
      <w:r w:rsidR="00217D47" w:rsidRPr="00EF200E">
        <w:rPr>
          <w:sz w:val="22"/>
          <w:szCs w:val="22"/>
        </w:rPr>
        <w:t>bez dalšího odstoupit.</w:t>
      </w:r>
    </w:p>
    <w:p w14:paraId="2EC042BE" w14:textId="0CC64F5A" w:rsidR="00A45AA8" w:rsidRPr="00EF200E" w:rsidRDefault="000B0BB7" w:rsidP="00363386">
      <w:pPr>
        <w:pStyle w:val="rove2"/>
        <w:widowControl w:val="0"/>
        <w:numPr>
          <w:ilvl w:val="1"/>
          <w:numId w:val="18"/>
        </w:numPr>
        <w:tabs>
          <w:tab w:val="clear" w:pos="574"/>
        </w:tabs>
        <w:spacing w:before="120"/>
        <w:ind w:left="567" w:hanging="567"/>
        <w:rPr>
          <w:sz w:val="22"/>
          <w:szCs w:val="22"/>
        </w:rPr>
      </w:pPr>
      <w:r w:rsidRPr="00EF200E">
        <w:rPr>
          <w:sz w:val="22"/>
          <w:szCs w:val="22"/>
        </w:rPr>
        <w:t xml:space="preserve">Veškerá komunikace vč. veškerých oznámení, sdělení apod. mezi </w:t>
      </w:r>
      <w:r w:rsidR="00B72071" w:rsidRPr="00EF200E">
        <w:rPr>
          <w:sz w:val="22"/>
          <w:szCs w:val="22"/>
        </w:rPr>
        <w:t>s</w:t>
      </w:r>
      <w:r w:rsidRPr="00EF200E">
        <w:rPr>
          <w:sz w:val="22"/>
          <w:szCs w:val="22"/>
        </w:rPr>
        <w:t xml:space="preserve">mluvními stranami bude probíhat prostřednictvím </w:t>
      </w:r>
      <w:r w:rsidR="00B72071" w:rsidRPr="00EF200E">
        <w:rPr>
          <w:sz w:val="22"/>
          <w:szCs w:val="22"/>
        </w:rPr>
        <w:t>kontaktních</w:t>
      </w:r>
      <w:r w:rsidRPr="00EF200E">
        <w:rPr>
          <w:sz w:val="22"/>
          <w:szCs w:val="22"/>
        </w:rPr>
        <w:t xml:space="preserve"> osob uvedených v </w:t>
      </w:r>
      <w:r w:rsidR="00E702A7" w:rsidRPr="00EF200E">
        <w:rPr>
          <w:sz w:val="22"/>
          <w:szCs w:val="22"/>
        </w:rPr>
        <w:t>záhlaví</w:t>
      </w:r>
      <w:r w:rsidRPr="00EF200E">
        <w:rPr>
          <w:sz w:val="22"/>
          <w:szCs w:val="22"/>
        </w:rPr>
        <w:t xml:space="preserve"> této Smlouvy</w:t>
      </w:r>
      <w:r w:rsidR="00B72071" w:rsidRPr="00EF200E">
        <w:rPr>
          <w:sz w:val="22"/>
          <w:szCs w:val="22"/>
        </w:rPr>
        <w:t xml:space="preserve"> (dále jen „</w:t>
      </w:r>
      <w:r w:rsidR="00B72071" w:rsidRPr="00EF200E">
        <w:rPr>
          <w:b/>
          <w:bCs/>
          <w:i/>
          <w:iCs/>
          <w:sz w:val="22"/>
          <w:szCs w:val="22"/>
        </w:rPr>
        <w:t>oprávněné osoby</w:t>
      </w:r>
      <w:r w:rsidR="00B72071" w:rsidRPr="00EF200E">
        <w:rPr>
          <w:sz w:val="22"/>
          <w:szCs w:val="22"/>
        </w:rPr>
        <w:t>“)</w:t>
      </w:r>
      <w:r w:rsidRPr="00EF200E">
        <w:rPr>
          <w:sz w:val="22"/>
          <w:szCs w:val="22"/>
        </w:rPr>
        <w:t>, jimi pověřených pracovníků nebo statutárních orgánů Smluvních stran.</w:t>
      </w:r>
      <w:r w:rsidR="00B72071" w:rsidRPr="00EF200E">
        <w:rPr>
          <w:sz w:val="22"/>
          <w:szCs w:val="22"/>
        </w:rPr>
        <w:t xml:space="preserve"> </w:t>
      </w:r>
      <w:r w:rsidR="00A45AA8" w:rsidRPr="00EF200E">
        <w:rPr>
          <w:sz w:val="22"/>
          <w:szCs w:val="22"/>
        </w:rPr>
        <w:t xml:space="preserve">Smluvní strany jsou oprávněny změnit oprávněné osoby, jsou však povinny na takovou změnu druhou </w:t>
      </w:r>
      <w:r w:rsidR="00B72071" w:rsidRPr="00EF200E">
        <w:rPr>
          <w:sz w:val="22"/>
          <w:szCs w:val="22"/>
        </w:rPr>
        <w:t>s</w:t>
      </w:r>
      <w:r w:rsidR="00A45AA8" w:rsidRPr="00EF200E">
        <w:rPr>
          <w:sz w:val="22"/>
          <w:szCs w:val="22"/>
        </w:rPr>
        <w:t xml:space="preserve">mluvní stranu písemně upozornit ve </w:t>
      </w:r>
      <w:r w:rsidRPr="00EF200E">
        <w:rPr>
          <w:sz w:val="22"/>
          <w:szCs w:val="22"/>
        </w:rPr>
        <w:t>l</w:t>
      </w:r>
      <w:r w:rsidR="00A45AA8" w:rsidRPr="00EF200E">
        <w:rPr>
          <w:sz w:val="22"/>
          <w:szCs w:val="22"/>
        </w:rPr>
        <w:t xml:space="preserve">hůtě </w:t>
      </w:r>
      <w:r w:rsidR="00A5467C" w:rsidRPr="00EF200E">
        <w:rPr>
          <w:sz w:val="22"/>
          <w:szCs w:val="22"/>
        </w:rPr>
        <w:t>7</w:t>
      </w:r>
      <w:r w:rsidR="00A45AA8" w:rsidRPr="00EF200E">
        <w:rPr>
          <w:sz w:val="22"/>
          <w:szCs w:val="22"/>
        </w:rPr>
        <w:t xml:space="preserve"> </w:t>
      </w:r>
      <w:r w:rsidR="00F27ABC" w:rsidRPr="00EF200E">
        <w:rPr>
          <w:sz w:val="22"/>
          <w:szCs w:val="22"/>
        </w:rPr>
        <w:t xml:space="preserve">(sedmi) </w:t>
      </w:r>
      <w:r w:rsidR="00A45AA8" w:rsidRPr="00EF200E">
        <w:rPr>
          <w:sz w:val="22"/>
          <w:szCs w:val="22"/>
        </w:rPr>
        <w:t>kalendářních dnů. Zmocnění zástupce oprávněné osoby musí být písemné s uvedením rozsahu zmocnění</w:t>
      </w:r>
      <w:r w:rsidR="00E702A7" w:rsidRPr="00EF200E">
        <w:rPr>
          <w:sz w:val="22"/>
          <w:szCs w:val="22"/>
        </w:rPr>
        <w:t>.</w:t>
      </w:r>
    </w:p>
    <w:p w14:paraId="20CD3962" w14:textId="46E2E760" w:rsidR="00A45AA8" w:rsidRPr="00EF200E" w:rsidRDefault="00A45AA8" w:rsidP="00363386">
      <w:pPr>
        <w:pStyle w:val="rove2"/>
        <w:widowControl w:val="0"/>
        <w:numPr>
          <w:ilvl w:val="1"/>
          <w:numId w:val="18"/>
        </w:numPr>
        <w:spacing w:before="120"/>
        <w:ind w:left="567" w:hanging="567"/>
        <w:rPr>
          <w:sz w:val="22"/>
          <w:szCs w:val="22"/>
        </w:rPr>
      </w:pPr>
      <w:r w:rsidRPr="00EF200E">
        <w:rPr>
          <w:sz w:val="22"/>
          <w:szCs w:val="22"/>
        </w:rPr>
        <w:t xml:space="preserve">Jakékoli oznámení, žádost či jiné sdělení, jež má být učiněno či dáno smluvní straně dle této Smlouvy, bude učiněno či dáno písemně. Kromě jiných způsobů komunikace dohodnutých mezi stranami se za účinné považují osobní doručování, doručování doporučenou poštou, kurýrní službou, datovou schránkou či elektronickou poštou, a to na adresy smluvních stran uvedené </w:t>
      </w:r>
      <w:r w:rsidR="0013613F">
        <w:rPr>
          <w:sz w:val="22"/>
          <w:szCs w:val="22"/>
        </w:rPr>
        <w:br/>
      </w:r>
      <w:r w:rsidRPr="00EF200E">
        <w:rPr>
          <w:sz w:val="22"/>
          <w:szCs w:val="22"/>
        </w:rPr>
        <w:t>v záhlaví Smlouvy, nebo na takové adresy, které si strany vzájemně písemně oznámí</w:t>
      </w:r>
      <w:r w:rsidR="00B72071" w:rsidRPr="00EF200E">
        <w:rPr>
          <w:sz w:val="22"/>
          <w:szCs w:val="22"/>
        </w:rPr>
        <w:t>.</w:t>
      </w:r>
    </w:p>
    <w:p w14:paraId="7C1F2D94" w14:textId="1D0C865E" w:rsidR="00A45AA8" w:rsidRPr="00EF200E" w:rsidRDefault="00A45AA8" w:rsidP="00363386">
      <w:pPr>
        <w:pStyle w:val="rove2"/>
        <w:widowControl w:val="0"/>
        <w:numPr>
          <w:ilvl w:val="1"/>
          <w:numId w:val="18"/>
        </w:numPr>
        <w:spacing w:before="120"/>
        <w:ind w:left="567" w:hanging="567"/>
        <w:rPr>
          <w:sz w:val="22"/>
          <w:szCs w:val="22"/>
        </w:rPr>
      </w:pPr>
      <w:r w:rsidRPr="00EF200E">
        <w:rPr>
          <w:sz w:val="22"/>
          <w:szCs w:val="22"/>
        </w:rPr>
        <w:t>Smluvní strany se zavazují, že v případě změny sv</w:t>
      </w:r>
      <w:r w:rsidR="00AB22A4" w:rsidRPr="00EF200E">
        <w:rPr>
          <w:sz w:val="22"/>
          <w:szCs w:val="22"/>
        </w:rPr>
        <w:t>ých</w:t>
      </w:r>
      <w:r w:rsidRPr="00EF200E">
        <w:rPr>
          <w:sz w:val="22"/>
          <w:szCs w:val="22"/>
        </w:rPr>
        <w:t xml:space="preserve"> </w:t>
      </w:r>
      <w:r w:rsidR="000B0BB7" w:rsidRPr="00EF200E">
        <w:rPr>
          <w:sz w:val="22"/>
          <w:szCs w:val="22"/>
        </w:rPr>
        <w:t>kontaktních údajů</w:t>
      </w:r>
      <w:r w:rsidRPr="00EF200E">
        <w:rPr>
          <w:sz w:val="22"/>
          <w:szCs w:val="22"/>
        </w:rPr>
        <w:t xml:space="preserve"> budou o této změně druhou smluvní stranu informovat nejpozději do </w:t>
      </w:r>
      <w:r w:rsidR="00AB22A4" w:rsidRPr="00EF200E">
        <w:rPr>
          <w:sz w:val="22"/>
          <w:szCs w:val="22"/>
        </w:rPr>
        <w:t>7</w:t>
      </w:r>
      <w:r w:rsidRPr="00EF200E">
        <w:rPr>
          <w:sz w:val="22"/>
          <w:szCs w:val="22"/>
        </w:rPr>
        <w:t xml:space="preserve"> </w:t>
      </w:r>
      <w:r w:rsidR="00F27ABC" w:rsidRPr="00EF200E">
        <w:rPr>
          <w:sz w:val="22"/>
          <w:szCs w:val="22"/>
        </w:rPr>
        <w:t xml:space="preserve">(sedmi) </w:t>
      </w:r>
      <w:r w:rsidR="00AB22A4" w:rsidRPr="00EF200E">
        <w:rPr>
          <w:sz w:val="22"/>
          <w:szCs w:val="22"/>
        </w:rPr>
        <w:t xml:space="preserve">kalendářních </w:t>
      </w:r>
      <w:r w:rsidRPr="00EF200E">
        <w:rPr>
          <w:sz w:val="22"/>
          <w:szCs w:val="22"/>
        </w:rPr>
        <w:t>dnů.</w:t>
      </w:r>
    </w:p>
    <w:p w14:paraId="532483D2" w14:textId="519835C9"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Není-li stanoveno jinak, jakýkoliv dopis, oznámení či jiný dokument bude považován za doručený druhé</w:t>
      </w:r>
      <w:r w:rsidR="00B268D3" w:rsidRPr="00EF200E">
        <w:rPr>
          <w:sz w:val="22"/>
          <w:szCs w:val="22"/>
        </w:rPr>
        <w:t xml:space="preserve"> smluvní</w:t>
      </w:r>
      <w:r w:rsidRPr="00EF200E">
        <w:rPr>
          <w:sz w:val="22"/>
          <w:szCs w:val="22"/>
        </w:rPr>
        <w:t xml:space="preserve"> straně, bude-li doručen na adresu uvedenou u dané </w:t>
      </w:r>
      <w:r w:rsidR="00994E07" w:rsidRPr="00EF200E">
        <w:rPr>
          <w:sz w:val="22"/>
          <w:szCs w:val="22"/>
        </w:rPr>
        <w:t>s</w:t>
      </w:r>
      <w:r w:rsidRPr="00EF200E">
        <w:rPr>
          <w:sz w:val="22"/>
          <w:szCs w:val="22"/>
        </w:rPr>
        <w:t xml:space="preserve">mluvní strany v záhlaví této </w:t>
      </w:r>
      <w:r w:rsidR="00994E07" w:rsidRPr="00EF200E">
        <w:rPr>
          <w:sz w:val="22"/>
          <w:szCs w:val="22"/>
        </w:rPr>
        <w:t>S</w:t>
      </w:r>
      <w:r w:rsidRPr="00EF200E">
        <w:rPr>
          <w:sz w:val="22"/>
          <w:szCs w:val="22"/>
        </w:rPr>
        <w:t xml:space="preserve">mlouvy, nebo na jakoukoli jinou adresu oznámenou </w:t>
      </w:r>
      <w:r w:rsidR="00994E07" w:rsidRPr="00EF200E">
        <w:rPr>
          <w:sz w:val="22"/>
          <w:szCs w:val="22"/>
        </w:rPr>
        <w:t>s</w:t>
      </w:r>
      <w:r w:rsidRPr="00EF200E">
        <w:rPr>
          <w:sz w:val="22"/>
          <w:szCs w:val="22"/>
        </w:rPr>
        <w:t>mluvní stranou druhé</w:t>
      </w:r>
      <w:r w:rsidR="00516DBF" w:rsidRPr="00EF200E">
        <w:rPr>
          <w:sz w:val="22"/>
          <w:szCs w:val="22"/>
        </w:rPr>
        <w:t xml:space="preserve"> smluvní</w:t>
      </w:r>
      <w:r w:rsidRPr="00EF200E">
        <w:rPr>
          <w:sz w:val="22"/>
          <w:szCs w:val="22"/>
        </w:rPr>
        <w:t xml:space="preserve"> straně pro účely doručování písemných oznámení. V případě pochybností se má za to, že písemnost zaslaná doporučenou poštovní přepravou byla doručena </w:t>
      </w:r>
      <w:r w:rsidR="00516DBF" w:rsidRPr="00EF200E">
        <w:rPr>
          <w:sz w:val="22"/>
          <w:szCs w:val="22"/>
        </w:rPr>
        <w:t>3. (</w:t>
      </w:r>
      <w:r w:rsidRPr="00EF200E">
        <w:rPr>
          <w:sz w:val="22"/>
          <w:szCs w:val="22"/>
        </w:rPr>
        <w:t>třetí</w:t>
      </w:r>
      <w:r w:rsidR="00516DBF" w:rsidRPr="00EF200E">
        <w:rPr>
          <w:sz w:val="22"/>
          <w:szCs w:val="22"/>
        </w:rPr>
        <w:t>)</w:t>
      </w:r>
      <w:r w:rsidRPr="00EF200E">
        <w:rPr>
          <w:sz w:val="22"/>
          <w:szCs w:val="22"/>
        </w:rPr>
        <w:t xml:space="preserve"> den po dni odeslání písemnosti.</w:t>
      </w:r>
    </w:p>
    <w:p w14:paraId="3AE1EF46" w14:textId="77777777"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V případě, že některé ustanovení této </w:t>
      </w:r>
      <w:r w:rsidR="00994E07" w:rsidRPr="00EF200E">
        <w:rPr>
          <w:sz w:val="22"/>
          <w:szCs w:val="22"/>
        </w:rPr>
        <w:t>S</w:t>
      </w:r>
      <w:r w:rsidR="00327B76" w:rsidRPr="00EF200E">
        <w:rPr>
          <w:sz w:val="22"/>
          <w:szCs w:val="22"/>
        </w:rPr>
        <w:t xml:space="preserve">mlouvy </w:t>
      </w:r>
      <w:r w:rsidRPr="00EF200E">
        <w:rPr>
          <w:sz w:val="22"/>
          <w:szCs w:val="22"/>
        </w:rPr>
        <w:t xml:space="preserve">se ukáže neplatným, neúčinným či nevymahatelným anebo některé ustanovení chybí, zůstávají ostatní ustanovení této </w:t>
      </w:r>
      <w:r w:rsidR="00994E07" w:rsidRPr="00EF200E">
        <w:rPr>
          <w:sz w:val="22"/>
          <w:szCs w:val="22"/>
        </w:rPr>
        <w:t>S</w:t>
      </w:r>
      <w:r w:rsidR="00327B76" w:rsidRPr="00EF200E">
        <w:rPr>
          <w:sz w:val="22"/>
          <w:szCs w:val="22"/>
        </w:rPr>
        <w:t xml:space="preserve">mlouvy </w:t>
      </w:r>
      <w:r w:rsidRPr="00EF200E">
        <w:rPr>
          <w:sz w:val="22"/>
          <w:szCs w:val="22"/>
        </w:rPr>
        <w:t>touto skutečností nedotčena. Strany se dohodnou na náhradě takového neplatného, neúčinného či nevymahatelného ustanovení za ustanovení jiné, které nejlépe splňuje tytéž obchodní účely jako ustanovení neplatné, neúčinné nebo nevymahatelné.</w:t>
      </w:r>
    </w:p>
    <w:p w14:paraId="08A51E0F" w14:textId="7790CBC3" w:rsidR="00C832BE" w:rsidRPr="00EF200E" w:rsidRDefault="00312751" w:rsidP="00363386">
      <w:pPr>
        <w:pStyle w:val="rove2"/>
        <w:widowControl w:val="0"/>
        <w:numPr>
          <w:ilvl w:val="1"/>
          <w:numId w:val="18"/>
        </w:numPr>
        <w:spacing w:before="120"/>
        <w:ind w:left="567" w:hanging="567"/>
        <w:rPr>
          <w:sz w:val="22"/>
          <w:szCs w:val="22"/>
        </w:rPr>
      </w:pPr>
      <w:r w:rsidRPr="00EF200E">
        <w:rPr>
          <w:sz w:val="22"/>
          <w:szCs w:val="22"/>
        </w:rPr>
        <w:t xml:space="preserve">Odpad vzniklý při plnění </w:t>
      </w:r>
      <w:r w:rsidR="00A21A53" w:rsidRPr="00EF200E">
        <w:rPr>
          <w:sz w:val="22"/>
          <w:szCs w:val="22"/>
        </w:rPr>
        <w:t>P</w:t>
      </w:r>
      <w:r w:rsidRPr="00EF200E">
        <w:rPr>
          <w:sz w:val="22"/>
          <w:szCs w:val="22"/>
        </w:rPr>
        <w:t xml:space="preserve">ředmětu </w:t>
      </w:r>
      <w:r w:rsidR="00F82AA6" w:rsidRPr="00EF200E">
        <w:rPr>
          <w:sz w:val="22"/>
          <w:szCs w:val="22"/>
        </w:rPr>
        <w:t>S</w:t>
      </w:r>
      <w:r w:rsidRPr="00EF200E">
        <w:rPr>
          <w:sz w:val="22"/>
          <w:szCs w:val="22"/>
        </w:rPr>
        <w:t xml:space="preserve">mlouvy odstraní </w:t>
      </w:r>
      <w:r w:rsidR="00994E07" w:rsidRPr="00EF200E">
        <w:rPr>
          <w:sz w:val="22"/>
          <w:szCs w:val="22"/>
        </w:rPr>
        <w:t>Z</w:t>
      </w:r>
      <w:r w:rsidRPr="00EF200E">
        <w:rPr>
          <w:sz w:val="22"/>
          <w:szCs w:val="22"/>
        </w:rPr>
        <w:t xml:space="preserve">hotovitel na své náklady. Zhotovitel je ve smyslu zákona č. </w:t>
      </w:r>
      <w:r w:rsidR="00057B18" w:rsidRPr="00EF200E">
        <w:rPr>
          <w:sz w:val="22"/>
          <w:szCs w:val="22"/>
        </w:rPr>
        <w:t>541</w:t>
      </w:r>
      <w:r w:rsidRPr="00EF200E">
        <w:rPr>
          <w:sz w:val="22"/>
          <w:szCs w:val="22"/>
        </w:rPr>
        <w:t>/20</w:t>
      </w:r>
      <w:r w:rsidR="00057B18" w:rsidRPr="00EF200E">
        <w:rPr>
          <w:sz w:val="22"/>
          <w:szCs w:val="22"/>
        </w:rPr>
        <w:t>2</w:t>
      </w:r>
      <w:r w:rsidRPr="00EF200E">
        <w:rPr>
          <w:sz w:val="22"/>
          <w:szCs w:val="22"/>
        </w:rPr>
        <w:t>0 Sb., o odpadech</w:t>
      </w:r>
      <w:r w:rsidR="00057B18" w:rsidRPr="00EF200E">
        <w:rPr>
          <w:sz w:val="22"/>
          <w:szCs w:val="22"/>
        </w:rPr>
        <w:t>,</w:t>
      </w:r>
      <w:r w:rsidRPr="00EF200E">
        <w:rPr>
          <w:sz w:val="22"/>
          <w:szCs w:val="22"/>
        </w:rPr>
        <w:t xml:space="preserve"> v platném znění, původcem odpadů. Původce odpadů je povinen veškerý vzniklý odpad předat osobě oprávněné k jeho převzetí. Zhotovitel není oprávněn shromažďovat vzniklý odpad do nádob </w:t>
      </w:r>
      <w:r w:rsidR="00561F36" w:rsidRPr="00EF200E">
        <w:rPr>
          <w:sz w:val="22"/>
          <w:szCs w:val="22"/>
        </w:rPr>
        <w:t>O</w:t>
      </w:r>
      <w:r w:rsidRPr="00EF200E">
        <w:rPr>
          <w:sz w:val="22"/>
          <w:szCs w:val="22"/>
        </w:rPr>
        <w:t xml:space="preserve">bjednatele. Objednatel má právo v době realizace </w:t>
      </w:r>
      <w:r w:rsidR="00561F36" w:rsidRPr="00EF200E">
        <w:rPr>
          <w:sz w:val="22"/>
          <w:szCs w:val="22"/>
        </w:rPr>
        <w:t>P</w:t>
      </w:r>
      <w:r w:rsidRPr="00EF200E">
        <w:rPr>
          <w:sz w:val="22"/>
          <w:szCs w:val="22"/>
        </w:rPr>
        <w:t xml:space="preserve">ředmětu </w:t>
      </w:r>
      <w:r w:rsidR="00F82AA6" w:rsidRPr="00EF200E">
        <w:rPr>
          <w:sz w:val="22"/>
          <w:szCs w:val="22"/>
        </w:rPr>
        <w:t xml:space="preserve">Smlouvy </w:t>
      </w:r>
      <w:r w:rsidRPr="00EF200E">
        <w:rPr>
          <w:sz w:val="22"/>
          <w:szCs w:val="22"/>
        </w:rPr>
        <w:t xml:space="preserve">provádět kontroly, zda odpad vznikající činností </w:t>
      </w:r>
      <w:r w:rsidR="00561F36" w:rsidRPr="00EF200E">
        <w:rPr>
          <w:sz w:val="22"/>
          <w:szCs w:val="22"/>
        </w:rPr>
        <w:t>Z</w:t>
      </w:r>
      <w:r w:rsidRPr="00EF200E">
        <w:rPr>
          <w:sz w:val="22"/>
          <w:szCs w:val="22"/>
        </w:rPr>
        <w:t xml:space="preserve">hotovitele není umisťován do shromažďovacích prostředků </w:t>
      </w:r>
      <w:r w:rsidR="00561F36" w:rsidRPr="00EF200E">
        <w:rPr>
          <w:sz w:val="22"/>
          <w:szCs w:val="22"/>
        </w:rPr>
        <w:t>O</w:t>
      </w:r>
      <w:r w:rsidRPr="00EF200E">
        <w:rPr>
          <w:sz w:val="22"/>
          <w:szCs w:val="22"/>
        </w:rPr>
        <w:t xml:space="preserve">bjednatele. </w:t>
      </w:r>
    </w:p>
    <w:p w14:paraId="515F0D24" w14:textId="00FF71F1" w:rsidR="00CB2452" w:rsidRPr="00EF200E" w:rsidRDefault="00176B5D" w:rsidP="00363386">
      <w:pPr>
        <w:pStyle w:val="Odstavecseseznamem"/>
        <w:widowControl w:val="0"/>
        <w:numPr>
          <w:ilvl w:val="1"/>
          <w:numId w:val="18"/>
        </w:numPr>
        <w:spacing w:before="120" w:after="120"/>
        <w:ind w:left="567" w:hanging="567"/>
        <w:jc w:val="both"/>
        <w:rPr>
          <w:rFonts w:eastAsia="Calibri"/>
          <w:sz w:val="22"/>
          <w:szCs w:val="22"/>
        </w:rPr>
      </w:pPr>
      <w:r w:rsidRPr="00EF200E">
        <w:rPr>
          <w:sz w:val="22"/>
          <w:szCs w:val="22"/>
        </w:rPr>
        <w:t xml:space="preserve">Zhotovitel se zavazuje akceptovat a dodržovat pravidla sociální odpovědnosti, která jsou přílohou č. </w:t>
      </w:r>
      <w:r w:rsidR="00C65E1D" w:rsidRPr="00EF200E">
        <w:rPr>
          <w:sz w:val="22"/>
          <w:szCs w:val="22"/>
        </w:rPr>
        <w:t xml:space="preserve">10 </w:t>
      </w:r>
      <w:r w:rsidRPr="00EF200E">
        <w:rPr>
          <w:sz w:val="22"/>
          <w:szCs w:val="22"/>
        </w:rPr>
        <w:t xml:space="preserve">této </w:t>
      </w:r>
      <w:r w:rsidR="00841742" w:rsidRPr="00EF200E">
        <w:rPr>
          <w:sz w:val="22"/>
          <w:szCs w:val="22"/>
        </w:rPr>
        <w:t>S</w:t>
      </w:r>
      <w:r w:rsidRPr="00EF200E">
        <w:rPr>
          <w:sz w:val="22"/>
          <w:szCs w:val="22"/>
        </w:rPr>
        <w:t xml:space="preserve">mlouvy. Porušení kteréhokoliv pravidla sociální odpovědnosti, nebude-li bezodkladně napraveno v souladu s přílohou č. </w:t>
      </w:r>
      <w:r w:rsidR="00C65E1D" w:rsidRPr="00EF200E">
        <w:rPr>
          <w:sz w:val="22"/>
          <w:szCs w:val="22"/>
        </w:rPr>
        <w:t xml:space="preserve">10 </w:t>
      </w:r>
      <w:r w:rsidRPr="00EF200E">
        <w:rPr>
          <w:sz w:val="22"/>
          <w:szCs w:val="22"/>
        </w:rPr>
        <w:t xml:space="preserve">této </w:t>
      </w:r>
      <w:r w:rsidR="00F82AA6" w:rsidRPr="00EF200E">
        <w:rPr>
          <w:sz w:val="22"/>
          <w:szCs w:val="22"/>
        </w:rPr>
        <w:t>Smlouvy</w:t>
      </w:r>
      <w:r w:rsidRPr="00EF200E">
        <w:rPr>
          <w:sz w:val="22"/>
          <w:szCs w:val="22"/>
        </w:rPr>
        <w:t xml:space="preserve">, se považuje za podstatné porušení této </w:t>
      </w:r>
      <w:r w:rsidR="00841742" w:rsidRPr="00EF200E">
        <w:rPr>
          <w:sz w:val="22"/>
          <w:szCs w:val="22"/>
        </w:rPr>
        <w:t>S</w:t>
      </w:r>
      <w:r w:rsidRPr="00EF200E">
        <w:rPr>
          <w:sz w:val="22"/>
          <w:szCs w:val="22"/>
        </w:rPr>
        <w:t>mlouvy.</w:t>
      </w:r>
    </w:p>
    <w:p w14:paraId="760755D3" w14:textId="6159E97B" w:rsidR="00CB2452" w:rsidRPr="00EF200E" w:rsidRDefault="00CB2452" w:rsidP="00363386">
      <w:pPr>
        <w:pStyle w:val="Odstavecseseznamem"/>
        <w:widowControl w:val="0"/>
        <w:numPr>
          <w:ilvl w:val="1"/>
          <w:numId w:val="18"/>
        </w:numPr>
        <w:spacing w:before="120" w:after="120"/>
        <w:ind w:left="567" w:hanging="567"/>
        <w:jc w:val="both"/>
        <w:rPr>
          <w:rFonts w:eastAsia="Calibri"/>
          <w:sz w:val="22"/>
          <w:szCs w:val="22"/>
        </w:rPr>
      </w:pPr>
      <w:r w:rsidRPr="00EF200E">
        <w:rPr>
          <w:sz w:val="22"/>
          <w:szCs w:val="22"/>
        </w:rPr>
        <w:t>Zhotovitel se zavazuje:</w:t>
      </w:r>
    </w:p>
    <w:p w14:paraId="1274881A" w14:textId="124E4003" w:rsidR="00CB2452" w:rsidRPr="00EF200E" w:rsidRDefault="00CB2452" w:rsidP="00363386">
      <w:pPr>
        <w:pStyle w:val="Odstavecseseznamem"/>
        <w:numPr>
          <w:ilvl w:val="0"/>
          <w:numId w:val="85"/>
        </w:numPr>
        <w:snapToGrid w:val="0"/>
        <w:spacing w:before="120" w:after="120"/>
        <w:ind w:left="1134" w:hanging="425"/>
        <w:jc w:val="both"/>
        <w:rPr>
          <w:sz w:val="22"/>
          <w:szCs w:val="22"/>
        </w:rPr>
      </w:pPr>
      <w:r w:rsidRPr="00EF200E">
        <w:rPr>
          <w:sz w:val="22"/>
          <w:szCs w:val="22"/>
        </w:rPr>
        <w:lastRenderedPageBreak/>
        <w:t xml:space="preserve">že při </w:t>
      </w:r>
      <w:r w:rsidR="00FD6A48" w:rsidRPr="00EF200E">
        <w:rPr>
          <w:sz w:val="22"/>
          <w:szCs w:val="22"/>
        </w:rPr>
        <w:t xml:space="preserve">realizaci Předmětu Smlouvy </w:t>
      </w:r>
      <w:r w:rsidRPr="00EF200E">
        <w:rPr>
          <w:sz w:val="22"/>
          <w:szCs w:val="22"/>
        </w:rPr>
        <w:t xml:space="preserve">zajistí dodržování pracovně-právních předpisů (zákoník práce a zákon o zaměstnanosti) a z nich vyplývajících povinností zejména ve vztahu </w:t>
      </w:r>
      <w:r w:rsidR="0013613F">
        <w:rPr>
          <w:sz w:val="22"/>
          <w:szCs w:val="22"/>
        </w:rPr>
        <w:br/>
      </w:r>
      <w:r w:rsidRPr="00EF200E">
        <w:rPr>
          <w:sz w:val="22"/>
          <w:szCs w:val="22"/>
        </w:rPr>
        <w:t xml:space="preserve">k odměňování zaměstnanců, dodržování délky pracovní doby, dodržování délky odpočinku, zaměstnávání cizinců a dodržování podmínek bezpečnosti a ochrany zdraví při práci, a to pro všechny osoby, které se budou na realizaci </w:t>
      </w:r>
      <w:r w:rsidR="00FD6A48" w:rsidRPr="00EF200E">
        <w:rPr>
          <w:sz w:val="22"/>
          <w:szCs w:val="22"/>
        </w:rPr>
        <w:t xml:space="preserve">Předmětu Smlouvy </w:t>
      </w:r>
      <w:r w:rsidRPr="00EF200E">
        <w:rPr>
          <w:sz w:val="22"/>
          <w:szCs w:val="22"/>
        </w:rPr>
        <w:t xml:space="preserve">podílet; v případě využití poddodavatelů </w:t>
      </w:r>
      <w:r w:rsidR="00F0068F" w:rsidRPr="00EF200E">
        <w:rPr>
          <w:sz w:val="22"/>
          <w:szCs w:val="22"/>
        </w:rPr>
        <w:t>Z</w:t>
      </w:r>
      <w:r w:rsidRPr="00EF200E">
        <w:rPr>
          <w:sz w:val="22"/>
          <w:szCs w:val="22"/>
        </w:rPr>
        <w:t xml:space="preserve">hotovitel v tomto rozsahu zaváže i své poddodavatele </w:t>
      </w:r>
      <w:r w:rsidR="0013613F">
        <w:rPr>
          <w:sz w:val="22"/>
          <w:szCs w:val="22"/>
        </w:rPr>
        <w:br/>
      </w:r>
      <w:r w:rsidRPr="00EF200E">
        <w:rPr>
          <w:sz w:val="22"/>
          <w:szCs w:val="22"/>
        </w:rPr>
        <w:t xml:space="preserve">a zajistí, aby i oni takto zavázali své poddodavatele tak, aby byly výše uvedené požadavky splněny ve vztahu ke všem osobám, podílejícím se na plnění </w:t>
      </w:r>
      <w:r w:rsidR="00FD6A48" w:rsidRPr="00EF200E">
        <w:rPr>
          <w:sz w:val="22"/>
          <w:szCs w:val="22"/>
        </w:rPr>
        <w:t>Předmětu Smlouvy</w:t>
      </w:r>
      <w:r w:rsidRPr="00EF200E">
        <w:rPr>
          <w:sz w:val="22"/>
          <w:szCs w:val="22"/>
        </w:rPr>
        <w:t>,</w:t>
      </w:r>
    </w:p>
    <w:p w14:paraId="1B95F815" w14:textId="6241886E" w:rsidR="00CB2452" w:rsidRPr="00EF200E" w:rsidRDefault="00CB2452" w:rsidP="00363386">
      <w:pPr>
        <w:pStyle w:val="Odstavecseseznamem"/>
        <w:numPr>
          <w:ilvl w:val="0"/>
          <w:numId w:val="85"/>
        </w:numPr>
        <w:spacing w:before="120" w:after="120"/>
        <w:ind w:left="1134" w:hanging="425"/>
        <w:jc w:val="both"/>
        <w:rPr>
          <w:sz w:val="22"/>
          <w:szCs w:val="22"/>
        </w:rPr>
      </w:pPr>
      <w:r w:rsidRPr="00EF200E">
        <w:rPr>
          <w:sz w:val="22"/>
          <w:szCs w:val="22"/>
        </w:rPr>
        <w:t xml:space="preserve">že zajistí spravedlivé obchodní podmínky ve vztahu ke všem poddodavatelům podílejících se na realizaci </w:t>
      </w:r>
      <w:r w:rsidR="00FD6A48" w:rsidRPr="00EF200E">
        <w:rPr>
          <w:sz w:val="22"/>
          <w:szCs w:val="22"/>
        </w:rPr>
        <w:t>Předmětu Smlouvy</w:t>
      </w:r>
      <w:r w:rsidRPr="00EF200E">
        <w:rPr>
          <w:sz w:val="22"/>
          <w:szCs w:val="22"/>
        </w:rPr>
        <w:t xml:space="preserve">, zejména požaduje, aby poddodavatelé působící na </w:t>
      </w:r>
      <w:r w:rsidR="00140B74" w:rsidRPr="00EF200E">
        <w:rPr>
          <w:sz w:val="22"/>
          <w:szCs w:val="22"/>
        </w:rPr>
        <w:t>V</w:t>
      </w:r>
      <w:r w:rsidRPr="00EF200E">
        <w:rPr>
          <w:sz w:val="22"/>
          <w:szCs w:val="22"/>
        </w:rPr>
        <w:t>eřejné zakázce poskytovali svá plnění na základě smluv zahrnující srovnatelné podmínky</w:t>
      </w:r>
      <w:r w:rsidR="0013613F">
        <w:rPr>
          <w:sz w:val="22"/>
          <w:szCs w:val="22"/>
        </w:rPr>
        <w:t>,</w:t>
      </w:r>
      <w:r w:rsidRPr="00EF200E">
        <w:rPr>
          <w:sz w:val="22"/>
          <w:szCs w:val="22"/>
        </w:rPr>
        <w:t xml:space="preserve"> jako jsou obsaženy v této </w:t>
      </w:r>
      <w:r w:rsidR="00066971" w:rsidRPr="00EF200E">
        <w:rPr>
          <w:sz w:val="22"/>
          <w:szCs w:val="22"/>
        </w:rPr>
        <w:t>Smlouvě</w:t>
      </w:r>
      <w:r w:rsidRPr="00EF200E">
        <w:rPr>
          <w:sz w:val="22"/>
          <w:szCs w:val="22"/>
        </w:rPr>
        <w:t xml:space="preserve">, a to mimo jiné co do okruhu a výše smluvních pokut, splatnosti faktur za poskytnuté plnění či režimu víceprací/méněprací; v případě využití poddodavatelů </w:t>
      </w:r>
      <w:r w:rsidR="00FD4E73" w:rsidRPr="00EF200E">
        <w:rPr>
          <w:sz w:val="22"/>
          <w:szCs w:val="22"/>
        </w:rPr>
        <w:t>Z</w:t>
      </w:r>
      <w:r w:rsidRPr="00EF200E">
        <w:rPr>
          <w:sz w:val="22"/>
          <w:szCs w:val="22"/>
        </w:rPr>
        <w:t xml:space="preserve">hotovitel v tomto rozsahu zaváže i své poddodavatele a zajistí, aby i oni takto zavázali své poddodavatele tak, aby byly výše uvedené požadavky splněny ve vztahu ke všem poddodavatelům, podílejícím se na plnění </w:t>
      </w:r>
      <w:r w:rsidR="00FD6A48" w:rsidRPr="00EF200E">
        <w:rPr>
          <w:sz w:val="22"/>
          <w:szCs w:val="22"/>
        </w:rPr>
        <w:t>Předmětu Smlouvy</w:t>
      </w:r>
      <w:r w:rsidRPr="00EF200E">
        <w:rPr>
          <w:sz w:val="22"/>
          <w:szCs w:val="22"/>
        </w:rPr>
        <w:t>,</w:t>
      </w:r>
    </w:p>
    <w:p w14:paraId="635AFEAA" w14:textId="77777777" w:rsidR="00CB2452" w:rsidRPr="00EF200E" w:rsidRDefault="00CB2452" w:rsidP="00363386">
      <w:pPr>
        <w:pStyle w:val="Text"/>
        <w:numPr>
          <w:ilvl w:val="0"/>
          <w:numId w:val="85"/>
        </w:numPr>
        <w:tabs>
          <w:tab w:val="clear" w:pos="227"/>
          <w:tab w:val="left" w:pos="709"/>
        </w:tabs>
        <w:spacing w:before="120" w:after="120" w:line="240" w:lineRule="auto"/>
        <w:ind w:left="1134" w:hanging="425"/>
        <w:rPr>
          <w:rFonts w:ascii="Times New Roman" w:hAnsi="Times New Roman"/>
          <w:sz w:val="22"/>
          <w:szCs w:val="22"/>
          <w:lang w:val="cs-CZ"/>
        </w:rPr>
      </w:pPr>
      <w:r w:rsidRPr="00EF200E">
        <w:rPr>
          <w:rFonts w:ascii="Times New Roman" w:hAnsi="Times New Roman"/>
          <w:sz w:val="22"/>
          <w:szCs w:val="22"/>
          <w:lang w:val="cs-CZ"/>
        </w:rPr>
        <w:t>že zajistí řádné a včasné plnění finančních závazků vůči svým poddodavatelům, tedy bude řádně a včas proplácet oprávněně vystavené faktury poddodavatelů za podmínek sjednaných ve smlouvách s těmito poddodavateli,</w:t>
      </w:r>
    </w:p>
    <w:p w14:paraId="06DDF731" w14:textId="5ADA5E0F" w:rsidR="00567FA7" w:rsidRPr="00EF200E" w:rsidRDefault="00CB2452" w:rsidP="00363386">
      <w:pPr>
        <w:pStyle w:val="Text"/>
        <w:numPr>
          <w:ilvl w:val="0"/>
          <w:numId w:val="85"/>
        </w:numPr>
        <w:tabs>
          <w:tab w:val="clear" w:pos="227"/>
          <w:tab w:val="left" w:pos="709"/>
        </w:tabs>
        <w:spacing w:before="120" w:after="120" w:line="240" w:lineRule="auto"/>
        <w:ind w:left="1134" w:hanging="425"/>
        <w:rPr>
          <w:rFonts w:ascii="Times New Roman" w:hAnsi="Times New Roman"/>
          <w:sz w:val="22"/>
          <w:szCs w:val="22"/>
          <w:lang w:val="cs-CZ"/>
        </w:rPr>
      </w:pPr>
      <w:r w:rsidRPr="00EF200E">
        <w:rPr>
          <w:rFonts w:ascii="Times New Roman" w:hAnsi="Times New Roman"/>
          <w:sz w:val="22"/>
          <w:szCs w:val="22"/>
          <w:lang w:val="cs-CZ"/>
        </w:rPr>
        <w:t xml:space="preserve">že nebude využívat k plnění </w:t>
      </w:r>
      <w:r w:rsidR="00FD6A48" w:rsidRPr="00EF200E">
        <w:rPr>
          <w:rFonts w:ascii="Times New Roman" w:hAnsi="Times New Roman"/>
          <w:sz w:val="22"/>
          <w:szCs w:val="22"/>
          <w:lang w:val="cs-CZ"/>
        </w:rPr>
        <w:t xml:space="preserve">Předmětu Smlouvy </w:t>
      </w:r>
      <w:r w:rsidRPr="00EF200E">
        <w:rPr>
          <w:rFonts w:ascii="Times New Roman" w:hAnsi="Times New Roman"/>
          <w:sz w:val="22"/>
          <w:szCs w:val="22"/>
          <w:lang w:val="cs-CZ"/>
        </w:rPr>
        <w:t xml:space="preserve">poddodavatele, kteří podléhají mezinárodním sankcím a k tomu, že v případě zjištění takovéto skutečnosti bude o této skutečnosti </w:t>
      </w:r>
      <w:r w:rsidR="00E758DE" w:rsidRPr="00EF200E">
        <w:rPr>
          <w:rFonts w:ascii="Times New Roman" w:hAnsi="Times New Roman"/>
          <w:sz w:val="22"/>
          <w:szCs w:val="22"/>
          <w:lang w:val="cs-CZ"/>
        </w:rPr>
        <w:t xml:space="preserve">Objednatele </w:t>
      </w:r>
      <w:r w:rsidRPr="00EF200E">
        <w:rPr>
          <w:rFonts w:ascii="Times New Roman" w:hAnsi="Times New Roman"/>
          <w:sz w:val="22"/>
          <w:szCs w:val="22"/>
          <w:lang w:val="cs-CZ"/>
        </w:rPr>
        <w:t xml:space="preserve">bezodkladně informovat. </w:t>
      </w:r>
    </w:p>
    <w:p w14:paraId="5DCDE582" w14:textId="524BE6B8" w:rsidR="00F64B72" w:rsidRPr="00EF200E" w:rsidRDefault="00F64B72" w:rsidP="00363386">
      <w:pPr>
        <w:pStyle w:val="Odstavecseseznamem"/>
        <w:widowControl w:val="0"/>
        <w:numPr>
          <w:ilvl w:val="1"/>
          <w:numId w:val="18"/>
        </w:numPr>
        <w:spacing w:before="120" w:after="120"/>
        <w:ind w:left="567" w:hanging="567"/>
        <w:jc w:val="both"/>
        <w:rPr>
          <w:sz w:val="22"/>
          <w:szCs w:val="22"/>
        </w:rPr>
      </w:pPr>
      <w:r w:rsidRPr="00EF200E">
        <w:rPr>
          <w:sz w:val="22"/>
          <w:szCs w:val="22"/>
        </w:rPr>
        <w:t xml:space="preserve">Zhotovitel je povinen poskytnout Objednateli pravdivé relevantní informace týkající se zajišťování souladu s aplikovatelnými předpisy v oblasti společenské odpovědnosti a udržitelnosti – ESG (zodpovědné chování firem ve vztahu k životnímu prostředí, společnosti i řízení rizik), kyberbezpečnosti, jakož i v dalších oblastech, kde aplikovatelné právní předpisy vyžadují od Objednatele získávání dat od dodavatelů. </w:t>
      </w:r>
      <w:r w:rsidR="003159D9" w:rsidRPr="004932D2">
        <w:rPr>
          <w:iCs/>
          <w:sz w:val="22"/>
          <w:szCs w:val="22"/>
        </w:rPr>
        <w:t>Objednatel se zavazuje poskytnout poskytovateli přiměřenou součinnost včetně poskytnutí nezbytných podkladů, pokud to bude vyžadováno příslušnými právními předpisy nebo regulacemi.</w:t>
      </w:r>
      <w:r w:rsidRPr="00EF200E">
        <w:rPr>
          <w:sz w:val="22"/>
          <w:szCs w:val="22"/>
        </w:rPr>
        <w:t>.</w:t>
      </w:r>
    </w:p>
    <w:p w14:paraId="28E49D43" w14:textId="6CF2065D" w:rsidR="00F4478A" w:rsidRPr="00EF200E" w:rsidRDefault="00BE723B" w:rsidP="00363386">
      <w:pPr>
        <w:pStyle w:val="rove2"/>
        <w:widowControl w:val="0"/>
        <w:numPr>
          <w:ilvl w:val="1"/>
          <w:numId w:val="18"/>
        </w:numPr>
        <w:spacing w:before="120"/>
        <w:ind w:left="567" w:hanging="567"/>
        <w:rPr>
          <w:sz w:val="22"/>
          <w:szCs w:val="22"/>
        </w:rPr>
      </w:pPr>
      <w:r w:rsidRPr="00EF200E">
        <w:rPr>
          <w:sz w:val="22"/>
          <w:szCs w:val="22"/>
        </w:rPr>
        <w:t xml:space="preserve">Zhotovitel prohlašuje, že ke dni uzavření této Smlouvy má uzavřenou pojistnou smlouvu, </w:t>
      </w:r>
      <w:r w:rsidR="003112FF" w:rsidRPr="00EF200E">
        <w:rPr>
          <w:sz w:val="22"/>
          <w:szCs w:val="22"/>
        </w:rPr>
        <w:t xml:space="preserve">jejímž předmětem je pojištění za škodu vzniklou jinému v souvislosti s činnostmi pojištěného (Zhotovitel) a Zhotovitel se zavazuje po celou dobu trvání smluvního vztahu založeného touto Smlouvou uvedené pojištění nejméně ve stejném rozsahu na své náklady udržovat. Zhotovitel je povinen zajistit, aby se uvedené pojištění vztahovalo na odpovědnost Zhotovitele za škody případně vzniklé při a v souvislosti s plněním </w:t>
      </w:r>
      <w:r w:rsidR="00B810FB" w:rsidRPr="00EF200E">
        <w:rPr>
          <w:sz w:val="22"/>
          <w:szCs w:val="22"/>
        </w:rPr>
        <w:t>P</w:t>
      </w:r>
      <w:r w:rsidR="003112FF" w:rsidRPr="00EF200E">
        <w:rPr>
          <w:sz w:val="22"/>
          <w:szCs w:val="22"/>
        </w:rPr>
        <w:t xml:space="preserve">ředmětu Smlouvy. Pojistná smlouva nesmí obsahovat ustanovení vylučující plnění pojišťovny (tzv. výluky z pojištění), zejména ve vztahu k Objednateli nebo </w:t>
      </w:r>
      <w:r w:rsidR="00B810FB" w:rsidRPr="00EF200E">
        <w:rPr>
          <w:sz w:val="22"/>
          <w:szCs w:val="22"/>
        </w:rPr>
        <w:t>P</w:t>
      </w:r>
      <w:r w:rsidR="003112FF" w:rsidRPr="00EF200E">
        <w:rPr>
          <w:sz w:val="22"/>
          <w:szCs w:val="22"/>
        </w:rPr>
        <w:t xml:space="preserve">ředmětu </w:t>
      </w:r>
      <w:r w:rsidR="00B810FB" w:rsidRPr="00EF200E">
        <w:rPr>
          <w:sz w:val="22"/>
          <w:szCs w:val="22"/>
        </w:rPr>
        <w:t>S</w:t>
      </w:r>
      <w:r w:rsidR="003112FF" w:rsidRPr="00EF200E">
        <w:rPr>
          <w:sz w:val="22"/>
          <w:szCs w:val="22"/>
        </w:rPr>
        <w:t>mlouvy, s výjimkou výluk odpovídajících výlukám standardně uplatňovaným ve vztahu k obdobnému předmětu pojištění na trhu poskytování pojistných služeb v České republice.</w:t>
      </w:r>
      <w:r w:rsidR="00C52605" w:rsidRPr="00EF200E">
        <w:rPr>
          <w:sz w:val="22"/>
          <w:szCs w:val="22"/>
        </w:rPr>
        <w:t xml:space="preserve"> </w:t>
      </w:r>
      <w:r w:rsidR="00913032" w:rsidRPr="00EF200E">
        <w:rPr>
          <w:sz w:val="22"/>
          <w:szCs w:val="22"/>
        </w:rPr>
        <w:t xml:space="preserve">Zhotovitel je povinen </w:t>
      </w:r>
      <w:r w:rsidR="003E6A2E" w:rsidRPr="00EF200E">
        <w:rPr>
          <w:sz w:val="22"/>
          <w:szCs w:val="22"/>
        </w:rPr>
        <w:t xml:space="preserve">předložit kopii pojistné smlouvy či pojistný certifikát potvrzující danou skutečnost, a to nejpozději ke dni uzavření této Smlouvy. </w:t>
      </w:r>
      <w:r w:rsidRPr="00EF200E">
        <w:rPr>
          <w:sz w:val="22"/>
          <w:szCs w:val="22"/>
        </w:rPr>
        <w:t xml:space="preserve">Objednatel je </w:t>
      </w:r>
      <w:r w:rsidR="003E6A2E" w:rsidRPr="00EF200E">
        <w:rPr>
          <w:sz w:val="22"/>
          <w:szCs w:val="22"/>
        </w:rPr>
        <w:t xml:space="preserve">dále </w:t>
      </w:r>
      <w:r w:rsidRPr="00EF200E">
        <w:rPr>
          <w:sz w:val="22"/>
          <w:szCs w:val="22"/>
        </w:rPr>
        <w:t xml:space="preserve">oprávněn </w:t>
      </w:r>
      <w:r w:rsidR="00D705AB" w:rsidRPr="00EF200E">
        <w:rPr>
          <w:sz w:val="22"/>
          <w:szCs w:val="22"/>
        </w:rPr>
        <w:t xml:space="preserve">kdykoliv v průběhu plnění Smlouvy </w:t>
      </w:r>
      <w:r w:rsidRPr="00EF200E">
        <w:rPr>
          <w:sz w:val="22"/>
          <w:szCs w:val="22"/>
        </w:rPr>
        <w:t>vyzvat k předložení kopie dané pojistné smlouvy</w:t>
      </w:r>
      <w:r w:rsidR="003E6A2E" w:rsidRPr="00EF200E">
        <w:rPr>
          <w:sz w:val="22"/>
          <w:szCs w:val="22"/>
        </w:rPr>
        <w:t xml:space="preserve"> či pojistného certifikátu</w:t>
      </w:r>
      <w:r w:rsidR="00860166" w:rsidRPr="00EF200E">
        <w:rPr>
          <w:sz w:val="22"/>
          <w:szCs w:val="22"/>
        </w:rPr>
        <w:t xml:space="preserve"> potvrzující </w:t>
      </w:r>
      <w:r w:rsidR="00D705AB" w:rsidRPr="00EF200E">
        <w:rPr>
          <w:sz w:val="22"/>
          <w:szCs w:val="22"/>
        </w:rPr>
        <w:t>s</w:t>
      </w:r>
      <w:r w:rsidRPr="00EF200E">
        <w:rPr>
          <w:sz w:val="22"/>
          <w:szCs w:val="22"/>
        </w:rPr>
        <w:t xml:space="preserve">plnění </w:t>
      </w:r>
      <w:r w:rsidR="00D705AB" w:rsidRPr="00EF200E">
        <w:rPr>
          <w:sz w:val="22"/>
          <w:szCs w:val="22"/>
        </w:rPr>
        <w:t>této povinnos</w:t>
      </w:r>
      <w:r w:rsidR="00860166" w:rsidRPr="00EF200E">
        <w:rPr>
          <w:sz w:val="22"/>
          <w:szCs w:val="22"/>
        </w:rPr>
        <w:t xml:space="preserve">ti. </w:t>
      </w:r>
      <w:r w:rsidR="00C52605" w:rsidRPr="00EF200E">
        <w:rPr>
          <w:sz w:val="22"/>
          <w:szCs w:val="22"/>
        </w:rPr>
        <w:t xml:space="preserve">Za dostatečnou výši pojistné částky </w:t>
      </w:r>
      <w:r w:rsidR="00141195" w:rsidRPr="00EF200E">
        <w:rPr>
          <w:sz w:val="22"/>
          <w:szCs w:val="22"/>
        </w:rPr>
        <w:t xml:space="preserve">se </w:t>
      </w:r>
      <w:r w:rsidR="00C52605" w:rsidRPr="00EF200E">
        <w:rPr>
          <w:sz w:val="22"/>
          <w:szCs w:val="22"/>
        </w:rPr>
        <w:t xml:space="preserve">dle tohoto </w:t>
      </w:r>
      <w:r w:rsidR="00141195" w:rsidRPr="00EF200E">
        <w:rPr>
          <w:sz w:val="22"/>
          <w:szCs w:val="22"/>
        </w:rPr>
        <w:t>odstavce Smlouvy</w:t>
      </w:r>
      <w:r w:rsidR="00C52605" w:rsidRPr="00EF200E">
        <w:rPr>
          <w:sz w:val="22"/>
          <w:szCs w:val="22"/>
        </w:rPr>
        <w:t xml:space="preserve"> považuje částka minimálně </w:t>
      </w:r>
      <w:r w:rsidR="00640060" w:rsidRPr="00EF200E">
        <w:rPr>
          <w:sz w:val="22"/>
          <w:szCs w:val="22"/>
        </w:rPr>
        <w:t xml:space="preserve">25 </w:t>
      </w:r>
      <w:r w:rsidR="00C52605" w:rsidRPr="00EF200E">
        <w:rPr>
          <w:sz w:val="22"/>
          <w:szCs w:val="22"/>
        </w:rPr>
        <w:t xml:space="preserve">mil. Kč pro jednu pojistnou událost a celková pojistná částka minimálně </w:t>
      </w:r>
      <w:r w:rsidR="00640060" w:rsidRPr="00EF200E">
        <w:rPr>
          <w:sz w:val="22"/>
          <w:szCs w:val="22"/>
        </w:rPr>
        <w:t>50</w:t>
      </w:r>
      <w:r w:rsidR="00C52605" w:rsidRPr="00EF200E">
        <w:rPr>
          <w:sz w:val="22"/>
          <w:szCs w:val="22"/>
        </w:rPr>
        <w:t xml:space="preserve"> mil. Kč ročně.</w:t>
      </w:r>
    </w:p>
    <w:p w14:paraId="69757FA8" w14:textId="4D4C1D5F" w:rsidR="00216C22" w:rsidRPr="00EF200E" w:rsidRDefault="00F4478A" w:rsidP="00363386">
      <w:pPr>
        <w:pStyle w:val="rove2"/>
        <w:widowControl w:val="0"/>
        <w:numPr>
          <w:ilvl w:val="1"/>
          <w:numId w:val="18"/>
        </w:numPr>
        <w:spacing w:before="120"/>
        <w:ind w:left="567" w:hanging="567"/>
        <w:rPr>
          <w:sz w:val="22"/>
          <w:szCs w:val="22"/>
        </w:rPr>
      </w:pPr>
      <w:r w:rsidRPr="00EF200E">
        <w:rPr>
          <w:sz w:val="22"/>
          <w:szCs w:val="22"/>
        </w:rPr>
        <w:t>Zhotovitel</w:t>
      </w:r>
      <w:r w:rsidR="006848F7" w:rsidRPr="00EF200E">
        <w:rPr>
          <w:sz w:val="22"/>
          <w:szCs w:val="22"/>
        </w:rPr>
        <w:t xml:space="preserve"> (se)</w:t>
      </w:r>
      <w:r w:rsidRPr="00EF200E">
        <w:rPr>
          <w:sz w:val="22"/>
          <w:szCs w:val="22"/>
        </w:rPr>
        <w:t xml:space="preserve"> </w:t>
      </w:r>
      <w:r w:rsidR="006848F7" w:rsidRPr="00EF200E">
        <w:rPr>
          <w:sz w:val="22"/>
          <w:szCs w:val="22"/>
        </w:rPr>
        <w:t xml:space="preserve">podpisem </w:t>
      </w:r>
      <w:r w:rsidR="008A1C05" w:rsidRPr="00EF200E">
        <w:rPr>
          <w:sz w:val="22"/>
          <w:szCs w:val="22"/>
        </w:rPr>
        <w:t>t</w:t>
      </w:r>
      <w:r w:rsidR="006848F7" w:rsidRPr="00EF200E">
        <w:rPr>
          <w:sz w:val="22"/>
          <w:szCs w:val="22"/>
        </w:rPr>
        <w:t>éto</w:t>
      </w:r>
      <w:r w:rsidR="008A1C05" w:rsidRPr="00EF200E">
        <w:rPr>
          <w:sz w:val="22"/>
          <w:szCs w:val="22"/>
        </w:rPr>
        <w:t xml:space="preserve"> Smlouv</w:t>
      </w:r>
      <w:r w:rsidR="006848F7" w:rsidRPr="00EF200E">
        <w:rPr>
          <w:sz w:val="22"/>
          <w:szCs w:val="22"/>
        </w:rPr>
        <w:t>y</w:t>
      </w:r>
    </w:p>
    <w:p w14:paraId="2B729A13" w14:textId="65EF5B4E" w:rsidR="00216C22" w:rsidRPr="00EF200E" w:rsidRDefault="00F4478A" w:rsidP="00363386">
      <w:pPr>
        <w:pStyle w:val="rove2"/>
        <w:widowControl w:val="0"/>
        <w:numPr>
          <w:ilvl w:val="2"/>
          <w:numId w:val="18"/>
        </w:numPr>
        <w:tabs>
          <w:tab w:val="clear" w:pos="730"/>
        </w:tabs>
        <w:spacing w:before="120"/>
        <w:ind w:left="1134"/>
        <w:rPr>
          <w:sz w:val="22"/>
          <w:szCs w:val="22"/>
        </w:rPr>
      </w:pPr>
      <w:r w:rsidRPr="00EF200E">
        <w:rPr>
          <w:sz w:val="22"/>
          <w:szCs w:val="22"/>
        </w:rPr>
        <w:t>prohlašuje, že bude dodržovat všechny platné zákony a předpisy týkající se protikorupčního a etického jednání</w:t>
      </w:r>
      <w:r w:rsidR="00975F5C">
        <w:rPr>
          <w:sz w:val="22"/>
          <w:szCs w:val="22"/>
        </w:rPr>
        <w:t>;</w:t>
      </w:r>
      <w:r w:rsidRPr="00EF200E">
        <w:rPr>
          <w:sz w:val="22"/>
          <w:szCs w:val="22"/>
        </w:rPr>
        <w:t xml:space="preserve"> </w:t>
      </w:r>
    </w:p>
    <w:p w14:paraId="127187DE" w14:textId="3283C0F7" w:rsidR="00A07B51" w:rsidRPr="00EF200E" w:rsidRDefault="00F4478A" w:rsidP="00363386">
      <w:pPr>
        <w:pStyle w:val="rove2"/>
        <w:widowControl w:val="0"/>
        <w:numPr>
          <w:ilvl w:val="2"/>
          <w:numId w:val="18"/>
        </w:numPr>
        <w:tabs>
          <w:tab w:val="clear" w:pos="730"/>
        </w:tabs>
        <w:spacing w:before="120"/>
        <w:ind w:left="1134"/>
        <w:rPr>
          <w:sz w:val="22"/>
          <w:szCs w:val="22"/>
        </w:rPr>
      </w:pPr>
      <w:r w:rsidRPr="00EF200E">
        <w:rPr>
          <w:sz w:val="22"/>
          <w:szCs w:val="22"/>
        </w:rPr>
        <w:t>prohlašuje, že má buď zavedená vlastní interní protikorupční pravidla, nebo bude dodržovat</w:t>
      </w:r>
      <w:r w:rsidR="00216C22" w:rsidRPr="00EF200E">
        <w:rPr>
          <w:sz w:val="22"/>
          <w:szCs w:val="22"/>
        </w:rPr>
        <w:t xml:space="preserve"> </w:t>
      </w:r>
      <w:r w:rsidRPr="00EF200E">
        <w:rPr>
          <w:sz w:val="22"/>
          <w:szCs w:val="22"/>
        </w:rPr>
        <w:t xml:space="preserve">protikorupční pravidla </w:t>
      </w:r>
      <w:r w:rsidR="00216C22" w:rsidRPr="00EF200E">
        <w:rPr>
          <w:sz w:val="22"/>
          <w:szCs w:val="22"/>
        </w:rPr>
        <w:t>Objednatele</w:t>
      </w:r>
      <w:r w:rsidRPr="00EF200E">
        <w:rPr>
          <w:sz w:val="22"/>
          <w:szCs w:val="22"/>
        </w:rPr>
        <w:t xml:space="preserve">, se kterými se seznámil na oficiálních </w:t>
      </w:r>
      <w:r w:rsidRPr="00EF200E">
        <w:rPr>
          <w:sz w:val="22"/>
          <w:szCs w:val="22"/>
        </w:rPr>
        <w:lastRenderedPageBreak/>
        <w:t>webových</w:t>
      </w:r>
      <w:r w:rsidR="00216C22" w:rsidRPr="00EF200E">
        <w:rPr>
          <w:sz w:val="22"/>
          <w:szCs w:val="22"/>
        </w:rPr>
        <w:t xml:space="preserve"> </w:t>
      </w:r>
      <w:r w:rsidRPr="00EF200E">
        <w:rPr>
          <w:sz w:val="22"/>
          <w:szCs w:val="22"/>
        </w:rPr>
        <w:t>stránkách, tj. Protikorupční politiku, Zásady boje proti korupci a pravidla vnitřního systému oznamování</w:t>
      </w:r>
      <w:r w:rsidR="00216C22" w:rsidRPr="00EF200E">
        <w:rPr>
          <w:sz w:val="22"/>
          <w:szCs w:val="22"/>
        </w:rPr>
        <w:t xml:space="preserve"> </w:t>
      </w:r>
      <w:r w:rsidRPr="00EF200E">
        <w:rPr>
          <w:sz w:val="22"/>
          <w:szCs w:val="22"/>
        </w:rPr>
        <w:t xml:space="preserve">– </w:t>
      </w:r>
      <w:proofErr w:type="spellStart"/>
      <w:r w:rsidRPr="00EF200E">
        <w:rPr>
          <w:sz w:val="22"/>
          <w:szCs w:val="22"/>
        </w:rPr>
        <w:t>whistleblowing</w:t>
      </w:r>
      <w:proofErr w:type="spellEnd"/>
      <w:r w:rsidRPr="00EF200E">
        <w:rPr>
          <w:sz w:val="22"/>
          <w:szCs w:val="22"/>
        </w:rPr>
        <w:t>.</w:t>
      </w:r>
      <w:r w:rsidR="00A07B51" w:rsidRPr="00EF200E">
        <w:rPr>
          <w:sz w:val="22"/>
          <w:szCs w:val="22"/>
        </w:rPr>
        <w:t xml:space="preserve"> </w:t>
      </w:r>
      <w:r w:rsidRPr="00EF200E">
        <w:rPr>
          <w:sz w:val="22"/>
          <w:szCs w:val="22"/>
        </w:rPr>
        <w:t xml:space="preserve">Pokud není schopen dodržet ani jednu </w:t>
      </w:r>
      <w:r w:rsidR="0013613F">
        <w:rPr>
          <w:sz w:val="22"/>
          <w:szCs w:val="22"/>
        </w:rPr>
        <w:br/>
      </w:r>
      <w:r w:rsidRPr="00EF200E">
        <w:rPr>
          <w:sz w:val="22"/>
          <w:szCs w:val="22"/>
        </w:rPr>
        <w:t>z výše uvedených podmínek, zavazuje se k</w:t>
      </w:r>
      <w:r w:rsidR="00A07B51" w:rsidRPr="00EF200E">
        <w:rPr>
          <w:sz w:val="22"/>
          <w:szCs w:val="22"/>
        </w:rPr>
        <w:t> </w:t>
      </w:r>
      <w:r w:rsidRPr="00EF200E">
        <w:rPr>
          <w:sz w:val="22"/>
          <w:szCs w:val="22"/>
        </w:rPr>
        <w:t>dodržování</w:t>
      </w:r>
      <w:r w:rsidR="00A07B51" w:rsidRPr="00EF200E">
        <w:rPr>
          <w:sz w:val="22"/>
          <w:szCs w:val="22"/>
        </w:rPr>
        <w:t xml:space="preserve"> </w:t>
      </w:r>
      <w:r w:rsidRPr="00EF200E">
        <w:rPr>
          <w:sz w:val="22"/>
          <w:szCs w:val="22"/>
        </w:rPr>
        <w:t xml:space="preserve">protikorupčních pravidel </w:t>
      </w:r>
      <w:r w:rsidR="00A07B51" w:rsidRPr="00EF200E">
        <w:rPr>
          <w:sz w:val="22"/>
          <w:szCs w:val="22"/>
        </w:rPr>
        <w:t>Objednatele</w:t>
      </w:r>
      <w:r w:rsidRPr="00EF200E">
        <w:rPr>
          <w:sz w:val="22"/>
          <w:szCs w:val="22"/>
        </w:rPr>
        <w:t xml:space="preserve"> alespoň ve vztahu k </w:t>
      </w:r>
      <w:r w:rsidR="0012401D" w:rsidRPr="00EF200E">
        <w:rPr>
          <w:sz w:val="22"/>
          <w:szCs w:val="22"/>
        </w:rPr>
        <w:t>V</w:t>
      </w:r>
      <w:r w:rsidRPr="00EF200E">
        <w:rPr>
          <w:sz w:val="22"/>
          <w:szCs w:val="22"/>
        </w:rPr>
        <w:t>eřejné zakázce a</w:t>
      </w:r>
      <w:r w:rsidR="00A07B51" w:rsidRPr="00EF200E">
        <w:rPr>
          <w:sz w:val="22"/>
          <w:szCs w:val="22"/>
        </w:rPr>
        <w:t xml:space="preserve"> </w:t>
      </w:r>
      <w:r w:rsidRPr="00EF200E">
        <w:rPr>
          <w:sz w:val="22"/>
          <w:szCs w:val="22"/>
        </w:rPr>
        <w:t xml:space="preserve">bude spolupracovat s protikorupčními kontrolami ve vztahu k </w:t>
      </w:r>
      <w:r w:rsidR="0012401D" w:rsidRPr="00EF200E">
        <w:rPr>
          <w:sz w:val="22"/>
          <w:szCs w:val="22"/>
        </w:rPr>
        <w:t>V</w:t>
      </w:r>
      <w:r w:rsidRPr="00EF200E">
        <w:rPr>
          <w:sz w:val="22"/>
          <w:szCs w:val="22"/>
        </w:rPr>
        <w:t>eřejné zakázce</w:t>
      </w:r>
      <w:r w:rsidR="00975F5C">
        <w:rPr>
          <w:sz w:val="22"/>
          <w:szCs w:val="22"/>
        </w:rPr>
        <w:t>;</w:t>
      </w:r>
    </w:p>
    <w:p w14:paraId="003B4CBA" w14:textId="22304685" w:rsidR="008A1C05" w:rsidRPr="00EF200E" w:rsidRDefault="00F4478A" w:rsidP="00363386">
      <w:pPr>
        <w:pStyle w:val="rove2"/>
        <w:widowControl w:val="0"/>
        <w:numPr>
          <w:ilvl w:val="2"/>
          <w:numId w:val="18"/>
        </w:numPr>
        <w:tabs>
          <w:tab w:val="clear" w:pos="730"/>
        </w:tabs>
        <w:spacing w:before="120"/>
        <w:ind w:left="1134"/>
        <w:rPr>
          <w:sz w:val="22"/>
          <w:szCs w:val="22"/>
        </w:rPr>
      </w:pPr>
      <w:r w:rsidRPr="00EF200E">
        <w:rPr>
          <w:sz w:val="22"/>
          <w:szCs w:val="22"/>
        </w:rPr>
        <w:t xml:space="preserve">zavazuje udržovat tyto hodnoty - podpora integrity, transparentnosti, odpovědnosti </w:t>
      </w:r>
      <w:r w:rsidR="0013613F">
        <w:rPr>
          <w:sz w:val="22"/>
          <w:szCs w:val="22"/>
        </w:rPr>
        <w:br/>
      </w:r>
      <w:r w:rsidRPr="00EF200E">
        <w:rPr>
          <w:sz w:val="22"/>
          <w:szCs w:val="22"/>
        </w:rPr>
        <w:t>a</w:t>
      </w:r>
      <w:r w:rsidR="00A07B51" w:rsidRPr="00EF200E">
        <w:rPr>
          <w:sz w:val="22"/>
          <w:szCs w:val="22"/>
        </w:rPr>
        <w:t xml:space="preserve"> </w:t>
      </w:r>
      <w:r w:rsidRPr="00EF200E">
        <w:rPr>
          <w:sz w:val="22"/>
          <w:szCs w:val="22"/>
        </w:rPr>
        <w:t>dobrého obchodních řízení (dobré mravy)</w:t>
      </w:r>
      <w:r w:rsidR="00975F5C">
        <w:rPr>
          <w:sz w:val="22"/>
          <w:szCs w:val="22"/>
        </w:rPr>
        <w:t>;</w:t>
      </w:r>
    </w:p>
    <w:p w14:paraId="53FB0897" w14:textId="3450CEC7" w:rsidR="0017106E" w:rsidRPr="00EF200E" w:rsidRDefault="00F4478A" w:rsidP="00363386">
      <w:pPr>
        <w:pStyle w:val="rove2"/>
        <w:widowControl w:val="0"/>
        <w:numPr>
          <w:ilvl w:val="2"/>
          <w:numId w:val="18"/>
        </w:numPr>
        <w:tabs>
          <w:tab w:val="clear" w:pos="730"/>
        </w:tabs>
        <w:spacing w:before="120"/>
        <w:ind w:left="1134"/>
        <w:rPr>
          <w:sz w:val="22"/>
          <w:szCs w:val="22"/>
        </w:rPr>
      </w:pPr>
      <w:r w:rsidRPr="00EF200E">
        <w:rPr>
          <w:sz w:val="22"/>
          <w:szCs w:val="22"/>
        </w:rPr>
        <w:t>zavazuje podporovat prevenci a aktivně</w:t>
      </w:r>
      <w:r w:rsidR="00A07B51" w:rsidRPr="00EF200E">
        <w:rPr>
          <w:sz w:val="22"/>
          <w:szCs w:val="22"/>
        </w:rPr>
        <w:t xml:space="preserve"> </w:t>
      </w:r>
      <w:r w:rsidRPr="00EF200E">
        <w:rPr>
          <w:sz w:val="22"/>
          <w:szCs w:val="22"/>
        </w:rPr>
        <w:t>bojovat proti jakékoli formě korupčního jednání.</w:t>
      </w:r>
    </w:p>
    <w:p w14:paraId="3B5D41DF" w14:textId="77777777" w:rsidR="00AB6476" w:rsidRPr="00EF200E" w:rsidRDefault="00AB6476" w:rsidP="00363386">
      <w:pPr>
        <w:widowControl w:val="0"/>
        <w:numPr>
          <w:ilvl w:val="0"/>
          <w:numId w:val="18"/>
        </w:numPr>
        <w:tabs>
          <w:tab w:val="left" w:pos="0"/>
        </w:tabs>
        <w:spacing w:before="360" w:after="120"/>
        <w:ind w:left="567" w:hanging="567"/>
        <w:rPr>
          <w:b/>
          <w:sz w:val="22"/>
          <w:szCs w:val="22"/>
        </w:rPr>
      </w:pPr>
      <w:r w:rsidRPr="00EF200E">
        <w:rPr>
          <w:b/>
          <w:sz w:val="22"/>
          <w:szCs w:val="22"/>
        </w:rPr>
        <w:t>Sankce vůči Rusku a Bělorusku</w:t>
      </w:r>
    </w:p>
    <w:p w14:paraId="03B4E5E7" w14:textId="5C3C79F9" w:rsidR="00AB6476" w:rsidRPr="00EF200E" w:rsidRDefault="00AB6476" w:rsidP="00363386">
      <w:pPr>
        <w:pStyle w:val="rove2"/>
        <w:widowControl w:val="0"/>
        <w:numPr>
          <w:ilvl w:val="1"/>
          <w:numId w:val="18"/>
        </w:numPr>
        <w:spacing w:before="120"/>
        <w:ind w:left="567" w:hanging="567"/>
        <w:rPr>
          <w:sz w:val="22"/>
          <w:szCs w:val="22"/>
        </w:rPr>
      </w:pPr>
      <w:r w:rsidRPr="00EF200E">
        <w:rPr>
          <w:sz w:val="22"/>
          <w:szCs w:val="22"/>
        </w:rPr>
        <w:t xml:space="preserve">Zhotovitel odpovídá za to, že platby poskytované Objednatelem dle této </w:t>
      </w:r>
      <w:r w:rsidR="00F0068F" w:rsidRPr="00EF200E">
        <w:rPr>
          <w:sz w:val="22"/>
          <w:szCs w:val="22"/>
        </w:rPr>
        <w:t xml:space="preserve">Smlouvy </w:t>
      </w:r>
      <w:r w:rsidRPr="00EF200E">
        <w:rPr>
          <w:sz w:val="22"/>
          <w:szCs w:val="22"/>
        </w:rPr>
        <w:t xml:space="preserve">přímo nebo nepřímo ani jen zčásti neposkytne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w:t>
      </w:r>
      <w:r w:rsidR="000A4413" w:rsidRPr="00EF200E">
        <w:rPr>
          <w:sz w:val="22"/>
          <w:szCs w:val="22"/>
        </w:rPr>
        <w:br/>
      </w:r>
      <w:r w:rsidRPr="00EF200E">
        <w:rPr>
          <w:sz w:val="22"/>
          <w:szCs w:val="22"/>
        </w:rPr>
        <w:t>a některým představitelům Běloruska a které jsou uvedeny na tzv. sankčních seznamech (dle příloh č. 1 obou nařízení); bude-li kterékoliv z nařízení v budoucnu nahrazeno jinou legislativou obdobného významu, uvedená povinnost se uplatní obdobně.</w:t>
      </w:r>
    </w:p>
    <w:p w14:paraId="4DE472E2" w14:textId="0AEC8C43" w:rsidR="00AB6476" w:rsidRPr="00EF200E" w:rsidRDefault="00AB6476" w:rsidP="00363386">
      <w:pPr>
        <w:pStyle w:val="rove2"/>
        <w:widowControl w:val="0"/>
        <w:numPr>
          <w:ilvl w:val="1"/>
          <w:numId w:val="18"/>
        </w:numPr>
        <w:tabs>
          <w:tab w:val="clear" w:pos="574"/>
        </w:tabs>
        <w:spacing w:before="120"/>
        <w:ind w:hanging="574"/>
        <w:rPr>
          <w:sz w:val="22"/>
          <w:szCs w:val="22"/>
        </w:rPr>
      </w:pPr>
      <w:r w:rsidRPr="00EF200E">
        <w:rPr>
          <w:sz w:val="22"/>
          <w:szCs w:val="22"/>
        </w:rPr>
        <w:t xml:space="preserve">Zhotovitel odpovídá za to, že po dobu trvání </w:t>
      </w:r>
      <w:r w:rsidR="00F0068F" w:rsidRPr="00EF200E">
        <w:rPr>
          <w:sz w:val="22"/>
          <w:szCs w:val="22"/>
        </w:rPr>
        <w:t xml:space="preserve">Smlouvy </w:t>
      </w:r>
      <w:r w:rsidRPr="00EF200E">
        <w:rPr>
          <w:sz w:val="22"/>
          <w:szCs w:val="22"/>
        </w:rPr>
        <w:t xml:space="preserve">nejsou naplněny podmínky uvedené </w:t>
      </w:r>
      <w:r w:rsidR="0013613F">
        <w:rPr>
          <w:sz w:val="22"/>
          <w:szCs w:val="22"/>
        </w:rPr>
        <w:br/>
      </w:r>
      <w:r w:rsidRPr="00EF200E">
        <w:rPr>
          <w:sz w:val="22"/>
          <w:szCs w:val="22"/>
        </w:rPr>
        <w:t xml:space="preserve">v nařízení Rady (EU) </w:t>
      </w:r>
      <w:r w:rsidR="0035138F" w:rsidRPr="00EF200E">
        <w:rPr>
          <w:sz w:val="22"/>
          <w:szCs w:val="22"/>
        </w:rPr>
        <w:t>2023/1214 ze dne 23. června 2023</w:t>
      </w:r>
      <w:r w:rsidRPr="00EF200E">
        <w:rPr>
          <w:sz w:val="22"/>
          <w:szCs w:val="22"/>
        </w:rPr>
        <w:t xml:space="preserve">, kterým se mění nařízení (EU) </w:t>
      </w:r>
      <w:r w:rsidR="000A4413" w:rsidRPr="00EF200E">
        <w:rPr>
          <w:sz w:val="22"/>
          <w:szCs w:val="22"/>
        </w:rPr>
        <w:br/>
      </w:r>
      <w:r w:rsidRPr="00EF200E">
        <w:rPr>
          <w:sz w:val="22"/>
          <w:szCs w:val="22"/>
        </w:rPr>
        <w:t>č. 833/2014 o omezujících opatřeních vzhledem k činnostem Ruska destabilizujícím situaci na Ukrajině, tedy zejména, že Zhotovitel není:</w:t>
      </w:r>
    </w:p>
    <w:p w14:paraId="50182922" w14:textId="77777777" w:rsidR="00AB6476" w:rsidRPr="00EF200E" w:rsidRDefault="00AB6476" w:rsidP="00363386">
      <w:pPr>
        <w:pStyle w:val="rove2"/>
        <w:widowControl w:val="0"/>
        <w:numPr>
          <w:ilvl w:val="0"/>
          <w:numId w:val="70"/>
        </w:numPr>
        <w:spacing w:before="120"/>
        <w:rPr>
          <w:sz w:val="22"/>
          <w:szCs w:val="22"/>
        </w:rPr>
      </w:pPr>
      <w:r w:rsidRPr="00EF200E">
        <w:rPr>
          <w:sz w:val="22"/>
          <w:szCs w:val="22"/>
        </w:rPr>
        <w:t>ruským státním příslušníkem, fyzickou nebo právnickou osobou se sídlem v Rusku,</w:t>
      </w:r>
    </w:p>
    <w:p w14:paraId="49EEDFCF" w14:textId="08289453" w:rsidR="00AB6476" w:rsidRPr="00EF200E" w:rsidRDefault="00AB6476" w:rsidP="00363386">
      <w:pPr>
        <w:pStyle w:val="rove2"/>
        <w:widowControl w:val="0"/>
        <w:numPr>
          <w:ilvl w:val="0"/>
          <w:numId w:val="70"/>
        </w:numPr>
        <w:spacing w:before="120"/>
        <w:rPr>
          <w:sz w:val="22"/>
          <w:szCs w:val="22"/>
        </w:rPr>
      </w:pPr>
      <w:r w:rsidRPr="00EF200E">
        <w:rPr>
          <w:sz w:val="22"/>
          <w:szCs w:val="22"/>
        </w:rPr>
        <w:t xml:space="preserve">právnickou osobou, která je z více než 50 % přímo či nepřímo vlastněna některou </w:t>
      </w:r>
      <w:r w:rsidR="000A4413" w:rsidRPr="00EF200E">
        <w:rPr>
          <w:sz w:val="22"/>
          <w:szCs w:val="22"/>
        </w:rPr>
        <w:br/>
      </w:r>
      <w:r w:rsidRPr="00EF200E">
        <w:rPr>
          <w:sz w:val="22"/>
          <w:szCs w:val="22"/>
        </w:rPr>
        <w:t>z osob dle předešlé odrážky, nebo</w:t>
      </w:r>
    </w:p>
    <w:p w14:paraId="6C0CD599" w14:textId="77777777" w:rsidR="00AB6476" w:rsidRPr="00EF200E" w:rsidRDefault="00AB6476" w:rsidP="00363386">
      <w:pPr>
        <w:pStyle w:val="rove2"/>
        <w:widowControl w:val="0"/>
        <w:numPr>
          <w:ilvl w:val="0"/>
          <w:numId w:val="70"/>
        </w:numPr>
        <w:spacing w:before="120"/>
        <w:rPr>
          <w:sz w:val="22"/>
          <w:szCs w:val="22"/>
        </w:rPr>
      </w:pPr>
      <w:r w:rsidRPr="00EF200E">
        <w:rPr>
          <w:sz w:val="22"/>
          <w:szCs w:val="22"/>
        </w:rPr>
        <w:t>fyzickou nebo právnickou osobou, která jedná jménem nebo na pokyn některé z osob uvedených v předešlých odrážkách.</w:t>
      </w:r>
    </w:p>
    <w:p w14:paraId="436B40C6" w14:textId="2CC73573" w:rsidR="00AB6476" w:rsidRPr="00EF200E" w:rsidRDefault="00AB6476" w:rsidP="00363386">
      <w:pPr>
        <w:pStyle w:val="rove2"/>
        <w:widowControl w:val="0"/>
        <w:numPr>
          <w:ilvl w:val="1"/>
          <w:numId w:val="18"/>
        </w:numPr>
        <w:tabs>
          <w:tab w:val="clear" w:pos="574"/>
        </w:tabs>
        <w:spacing w:before="120"/>
        <w:ind w:hanging="574"/>
        <w:rPr>
          <w:sz w:val="22"/>
          <w:szCs w:val="22"/>
        </w:rPr>
      </w:pPr>
      <w:r w:rsidRPr="00EF200E">
        <w:rPr>
          <w:sz w:val="22"/>
          <w:szCs w:val="22"/>
        </w:rPr>
        <w:t xml:space="preserve">Zhotovitel odpovídá za to, že po dobu trvání </w:t>
      </w:r>
      <w:r w:rsidR="00F0068F" w:rsidRPr="00EF200E">
        <w:rPr>
          <w:sz w:val="22"/>
          <w:szCs w:val="22"/>
        </w:rPr>
        <w:t xml:space="preserve">Smlouvy </w:t>
      </w:r>
      <w:r w:rsidRPr="00EF200E">
        <w:rPr>
          <w:sz w:val="22"/>
          <w:szCs w:val="22"/>
        </w:rPr>
        <w:t xml:space="preserve">žádná z výše uvedených podmínek není naplněna ani u jeho poddodavatele (nebo jiné osoby prokazující za poskytovatele kvalifikaci), který se bude na plnění této </w:t>
      </w:r>
      <w:r w:rsidR="00F0068F" w:rsidRPr="00EF200E">
        <w:rPr>
          <w:sz w:val="22"/>
          <w:szCs w:val="22"/>
        </w:rPr>
        <w:t xml:space="preserve">Smlouvy </w:t>
      </w:r>
      <w:r w:rsidRPr="00EF200E">
        <w:rPr>
          <w:sz w:val="22"/>
          <w:szCs w:val="22"/>
        </w:rPr>
        <w:t>podílet z více jak 10 % hodnoty plnění.</w:t>
      </w:r>
    </w:p>
    <w:p w14:paraId="04A0BEE1" w14:textId="73E7D5E5" w:rsidR="00AB6476" w:rsidRDefault="00AB6476" w:rsidP="00363386">
      <w:pPr>
        <w:pStyle w:val="rove2"/>
        <w:widowControl w:val="0"/>
        <w:numPr>
          <w:ilvl w:val="1"/>
          <w:numId w:val="18"/>
        </w:numPr>
        <w:tabs>
          <w:tab w:val="clear" w:pos="574"/>
        </w:tabs>
        <w:spacing w:before="120"/>
        <w:ind w:hanging="574"/>
        <w:rPr>
          <w:sz w:val="22"/>
          <w:szCs w:val="22"/>
        </w:rPr>
      </w:pPr>
      <w:r w:rsidRPr="00EF200E">
        <w:rPr>
          <w:sz w:val="22"/>
          <w:szCs w:val="22"/>
        </w:rPr>
        <w:t xml:space="preserve">Zhotovitel je povinen Objednatele bezodkladně informovat o jakýchkoliv skutečnostech, které mají vliv na odpovědnost Zhotovitele dle odst. </w:t>
      </w:r>
      <w:r w:rsidR="004F7192" w:rsidRPr="00EF200E">
        <w:rPr>
          <w:sz w:val="22"/>
          <w:szCs w:val="22"/>
        </w:rPr>
        <w:t>1</w:t>
      </w:r>
      <w:r w:rsidR="00456001" w:rsidRPr="00EF200E">
        <w:rPr>
          <w:sz w:val="22"/>
          <w:szCs w:val="22"/>
        </w:rPr>
        <w:t>5</w:t>
      </w:r>
      <w:r w:rsidRPr="00EF200E">
        <w:rPr>
          <w:sz w:val="22"/>
          <w:szCs w:val="22"/>
        </w:rPr>
        <w:t>.</w:t>
      </w:r>
      <w:r w:rsidR="004F7192" w:rsidRPr="00EF200E">
        <w:rPr>
          <w:sz w:val="22"/>
          <w:szCs w:val="22"/>
        </w:rPr>
        <w:t>1</w:t>
      </w:r>
      <w:r w:rsidRPr="00EF200E">
        <w:rPr>
          <w:sz w:val="22"/>
          <w:szCs w:val="22"/>
        </w:rPr>
        <w:t>.</w:t>
      </w:r>
      <w:r w:rsidR="000A4413" w:rsidRPr="00EF200E">
        <w:rPr>
          <w:sz w:val="22"/>
          <w:szCs w:val="22"/>
        </w:rPr>
        <w:t xml:space="preserve"> </w:t>
      </w:r>
      <w:r w:rsidRPr="00EF200E">
        <w:rPr>
          <w:sz w:val="22"/>
          <w:szCs w:val="22"/>
        </w:rPr>
        <w:t xml:space="preserve">nebo </w:t>
      </w:r>
      <w:r w:rsidR="00F73C71" w:rsidRPr="00EF200E">
        <w:rPr>
          <w:sz w:val="22"/>
          <w:szCs w:val="22"/>
        </w:rPr>
        <w:t xml:space="preserve">odst. </w:t>
      </w:r>
      <w:r w:rsidR="004F7192" w:rsidRPr="00EF200E">
        <w:rPr>
          <w:sz w:val="22"/>
          <w:szCs w:val="22"/>
        </w:rPr>
        <w:t>1</w:t>
      </w:r>
      <w:r w:rsidR="00456001" w:rsidRPr="00EF200E">
        <w:rPr>
          <w:sz w:val="22"/>
          <w:szCs w:val="22"/>
        </w:rPr>
        <w:t>5</w:t>
      </w:r>
      <w:r w:rsidRPr="00EF200E">
        <w:rPr>
          <w:sz w:val="22"/>
          <w:szCs w:val="22"/>
        </w:rPr>
        <w:t>.</w:t>
      </w:r>
      <w:r w:rsidR="004F7192" w:rsidRPr="00EF200E">
        <w:rPr>
          <w:sz w:val="22"/>
          <w:szCs w:val="22"/>
        </w:rPr>
        <w:t>2</w:t>
      </w:r>
      <w:r w:rsidRPr="00EF200E">
        <w:rPr>
          <w:sz w:val="22"/>
          <w:szCs w:val="22"/>
        </w:rPr>
        <w:t>. Zhotovitel je současně povinen kdykoliv poskytnout Objednateli bezodkladnou součinnost pro případné ověření pravdivosti těchto informací.</w:t>
      </w:r>
    </w:p>
    <w:p w14:paraId="4D8EBD6B" w14:textId="057901EC" w:rsidR="00271597" w:rsidRPr="00EF200E" w:rsidRDefault="008251F1" w:rsidP="00271597">
      <w:pPr>
        <w:widowControl w:val="0"/>
        <w:numPr>
          <w:ilvl w:val="0"/>
          <w:numId w:val="18"/>
        </w:numPr>
        <w:tabs>
          <w:tab w:val="left" w:pos="0"/>
        </w:tabs>
        <w:spacing w:before="360" w:after="120"/>
        <w:ind w:left="567" w:hanging="567"/>
        <w:rPr>
          <w:b/>
          <w:sz w:val="22"/>
          <w:szCs w:val="22"/>
        </w:rPr>
      </w:pPr>
      <w:r>
        <w:rPr>
          <w:b/>
          <w:sz w:val="22"/>
          <w:szCs w:val="22"/>
        </w:rPr>
        <w:t>Ochrana osobních údajů</w:t>
      </w:r>
    </w:p>
    <w:p w14:paraId="597D74C8" w14:textId="10F60F0E" w:rsidR="00973944" w:rsidRDefault="00167737" w:rsidP="002028A0">
      <w:pPr>
        <w:pStyle w:val="rove2"/>
        <w:widowControl w:val="0"/>
        <w:numPr>
          <w:ilvl w:val="1"/>
          <w:numId w:val="18"/>
        </w:numPr>
        <w:spacing w:before="120"/>
        <w:ind w:left="567" w:hanging="567"/>
        <w:rPr>
          <w:sz w:val="22"/>
          <w:szCs w:val="22"/>
        </w:rPr>
      </w:pPr>
      <w:r>
        <w:rPr>
          <w:sz w:val="22"/>
          <w:szCs w:val="22"/>
        </w:rPr>
        <w:t>Zhotovitel</w:t>
      </w:r>
      <w:r w:rsidR="00973944" w:rsidRPr="00972BD8">
        <w:rPr>
          <w:sz w:val="22"/>
          <w:szCs w:val="22"/>
        </w:rPr>
        <w:t xml:space="preserve"> se zavazuje, že při veškerých činnostech souvisejících s touto Smlouvou a/nebo objednávkami přijme taková </w:t>
      </w:r>
      <w:r w:rsidR="00973944">
        <w:rPr>
          <w:sz w:val="22"/>
          <w:szCs w:val="22"/>
        </w:rPr>
        <w:t>technická a organizační opatření</w:t>
      </w:r>
      <w:r w:rsidR="00973944" w:rsidRPr="00972BD8">
        <w:rPr>
          <w:sz w:val="22"/>
          <w:szCs w:val="22"/>
        </w:rPr>
        <w:t>, aby nemohlo dojít k neoprávněnému nebo nahodilému přístupu k osobním údajům</w:t>
      </w:r>
      <w:r w:rsidR="00973944">
        <w:rPr>
          <w:sz w:val="22"/>
          <w:szCs w:val="22"/>
        </w:rPr>
        <w:t xml:space="preserve"> Objednatele</w:t>
      </w:r>
      <w:r w:rsidR="00973944" w:rsidRPr="00972BD8">
        <w:rPr>
          <w:sz w:val="22"/>
          <w:szCs w:val="22"/>
        </w:rPr>
        <w:t>, k jejich změně, zničení či ztrátě nebo jejich jinému neoprávněnému zpracování</w:t>
      </w:r>
      <w:r w:rsidR="00973944">
        <w:rPr>
          <w:sz w:val="22"/>
          <w:szCs w:val="22"/>
        </w:rPr>
        <w:t>.</w:t>
      </w:r>
    </w:p>
    <w:p w14:paraId="1FD0CA99" w14:textId="55546848" w:rsidR="00005452" w:rsidRPr="000A146F" w:rsidRDefault="00167737" w:rsidP="002028A0">
      <w:pPr>
        <w:pStyle w:val="rove2"/>
        <w:widowControl w:val="0"/>
        <w:spacing w:before="120"/>
        <w:ind w:left="567"/>
        <w:rPr>
          <w:sz w:val="22"/>
          <w:szCs w:val="22"/>
        </w:rPr>
      </w:pPr>
      <w:r>
        <w:rPr>
          <w:sz w:val="22"/>
          <w:szCs w:val="22"/>
        </w:rPr>
        <w:t>Zhotovitel</w:t>
      </w:r>
      <w:r w:rsidRPr="00972BD8">
        <w:rPr>
          <w:color w:val="000000"/>
          <w:sz w:val="22"/>
          <w:szCs w:val="22"/>
        </w:rPr>
        <w:t xml:space="preserve"> </w:t>
      </w:r>
      <w:r w:rsidR="00005452" w:rsidRPr="00972BD8">
        <w:rPr>
          <w:color w:val="000000"/>
          <w:sz w:val="22"/>
          <w:szCs w:val="22"/>
        </w:rPr>
        <w:t xml:space="preserve">je povinen tato opatření udržovat po celou dobu trvání </w:t>
      </w:r>
      <w:r>
        <w:rPr>
          <w:color w:val="000000"/>
          <w:sz w:val="22"/>
          <w:szCs w:val="22"/>
        </w:rPr>
        <w:t>S</w:t>
      </w:r>
      <w:r w:rsidR="00005452" w:rsidRPr="00972BD8">
        <w:rPr>
          <w:color w:val="000000"/>
          <w:sz w:val="22"/>
          <w:szCs w:val="22"/>
        </w:rPr>
        <w:t>mlouvy a na žádost Objednatele doložit bez zbytečného odkladu, nejpozději do tří</w:t>
      </w:r>
      <w:r>
        <w:rPr>
          <w:color w:val="000000"/>
          <w:sz w:val="22"/>
          <w:szCs w:val="22"/>
        </w:rPr>
        <w:t xml:space="preserve"> (3)</w:t>
      </w:r>
      <w:r w:rsidR="00005452" w:rsidRPr="00972BD8">
        <w:rPr>
          <w:color w:val="000000"/>
          <w:sz w:val="22"/>
          <w:szCs w:val="22"/>
        </w:rPr>
        <w:t xml:space="preserve"> pracovních dnů, jejich existenci a přiměřenost</w:t>
      </w:r>
      <w:r w:rsidR="00005452">
        <w:rPr>
          <w:color w:val="000000"/>
          <w:sz w:val="22"/>
          <w:szCs w:val="22"/>
        </w:rPr>
        <w:t>.</w:t>
      </w:r>
    </w:p>
    <w:p w14:paraId="41CE2D58" w14:textId="492B2218" w:rsidR="00DE20FF" w:rsidRPr="000A146F" w:rsidRDefault="00DE20FF" w:rsidP="002028A0">
      <w:pPr>
        <w:pStyle w:val="rove2"/>
        <w:widowControl w:val="0"/>
        <w:numPr>
          <w:ilvl w:val="1"/>
          <w:numId w:val="18"/>
        </w:numPr>
        <w:spacing w:before="120"/>
        <w:ind w:left="567" w:hanging="567"/>
        <w:rPr>
          <w:sz w:val="22"/>
          <w:szCs w:val="22"/>
        </w:rPr>
      </w:pPr>
      <w:r w:rsidRPr="00972BD8">
        <w:rPr>
          <w:color w:val="000000"/>
          <w:sz w:val="22"/>
          <w:szCs w:val="22"/>
        </w:rPr>
        <w:t xml:space="preserve">Pokud </w:t>
      </w:r>
      <w:r w:rsidR="00167737">
        <w:rPr>
          <w:sz w:val="22"/>
          <w:szCs w:val="22"/>
        </w:rPr>
        <w:t>Zhotovitel</w:t>
      </w:r>
      <w:r w:rsidRPr="00972BD8">
        <w:rPr>
          <w:color w:val="000000"/>
          <w:sz w:val="22"/>
          <w:szCs w:val="22"/>
        </w:rPr>
        <w:t xml:space="preserve"> zjistí porušení zabezpečení osobních údajů, je povinen bez zbytečného odkladu, nejpozději do </w:t>
      </w:r>
      <w:r w:rsidR="00167737">
        <w:rPr>
          <w:color w:val="000000"/>
          <w:sz w:val="22"/>
          <w:szCs w:val="22"/>
        </w:rPr>
        <w:t>dvaceti čtyř (</w:t>
      </w:r>
      <w:r w:rsidRPr="00972BD8">
        <w:rPr>
          <w:color w:val="000000"/>
          <w:sz w:val="22"/>
          <w:szCs w:val="22"/>
        </w:rPr>
        <w:t>24</w:t>
      </w:r>
      <w:r w:rsidR="00167737">
        <w:rPr>
          <w:color w:val="000000"/>
          <w:sz w:val="22"/>
          <w:szCs w:val="22"/>
        </w:rPr>
        <w:t>)</w:t>
      </w:r>
      <w:r w:rsidRPr="00972BD8">
        <w:rPr>
          <w:color w:val="000000"/>
          <w:sz w:val="22"/>
          <w:szCs w:val="22"/>
        </w:rPr>
        <w:t xml:space="preserve"> hodin od zjištění, informovat Objednatele o povaze incidentu, přijatých opatřeních a o tom, zda může dojít k ohrožení práv a svobod </w:t>
      </w:r>
      <w:r>
        <w:rPr>
          <w:color w:val="000000"/>
          <w:sz w:val="22"/>
          <w:szCs w:val="22"/>
        </w:rPr>
        <w:t>subjektů údajů.</w:t>
      </w:r>
    </w:p>
    <w:p w14:paraId="02E32C05" w14:textId="14E9268F" w:rsidR="00C809C1" w:rsidRPr="000A146F" w:rsidRDefault="00C809C1" w:rsidP="002028A0">
      <w:pPr>
        <w:pStyle w:val="rove2"/>
        <w:widowControl w:val="0"/>
        <w:numPr>
          <w:ilvl w:val="1"/>
          <w:numId w:val="18"/>
        </w:numPr>
        <w:spacing w:before="120"/>
        <w:ind w:left="567" w:hanging="567"/>
        <w:rPr>
          <w:sz w:val="22"/>
          <w:szCs w:val="22"/>
        </w:rPr>
      </w:pPr>
      <w:r w:rsidRPr="00972BD8">
        <w:rPr>
          <w:sz w:val="22"/>
          <w:szCs w:val="22"/>
          <w:shd w:val="clear" w:color="auto" w:fill="FFFFFF"/>
        </w:rPr>
        <w:lastRenderedPageBreak/>
        <w:t xml:space="preserve">Pokud bude </w:t>
      </w:r>
      <w:r w:rsidR="00167737">
        <w:rPr>
          <w:sz w:val="22"/>
          <w:szCs w:val="22"/>
        </w:rPr>
        <w:t>Zhotovitel</w:t>
      </w:r>
      <w:r w:rsidRPr="00972BD8">
        <w:rPr>
          <w:sz w:val="22"/>
          <w:szCs w:val="22"/>
          <w:shd w:val="clear" w:color="auto" w:fill="FFFFFF"/>
        </w:rPr>
        <w:t xml:space="preserve"> při plnění této </w:t>
      </w:r>
      <w:r w:rsidR="00167737">
        <w:rPr>
          <w:sz w:val="22"/>
          <w:szCs w:val="22"/>
          <w:shd w:val="clear" w:color="auto" w:fill="FFFFFF"/>
        </w:rPr>
        <w:t>S</w:t>
      </w:r>
      <w:r w:rsidRPr="00972BD8">
        <w:rPr>
          <w:sz w:val="22"/>
          <w:szCs w:val="22"/>
          <w:shd w:val="clear" w:color="auto" w:fill="FFFFFF"/>
        </w:rPr>
        <w:t xml:space="preserve">mlouvy zpracovávat osobní údaje jménem Objednatele, bude vystupovat jako zpracovatel osobních údajů ve smyslu čl. 4 odst. 8 </w:t>
      </w:r>
      <w:r>
        <w:rPr>
          <w:sz w:val="22"/>
          <w:szCs w:val="22"/>
          <w:shd w:val="clear" w:color="auto" w:fill="FFFFFF"/>
        </w:rPr>
        <w:t xml:space="preserve">Nařízení </w:t>
      </w:r>
      <w:r w:rsidRPr="00972BD8">
        <w:rPr>
          <w:sz w:val="22"/>
          <w:szCs w:val="22"/>
          <w:shd w:val="clear" w:color="auto" w:fill="FFFFFF"/>
        </w:rPr>
        <w:t>Evropského parlamentu a Rady (EU) 2016/679 ze dne 27. dubna 2016 o ochraně fyzických osob v souvislosti se zpracováním osobních údajů</w:t>
      </w:r>
      <w:r>
        <w:rPr>
          <w:sz w:val="22"/>
          <w:szCs w:val="22"/>
          <w:shd w:val="clear" w:color="auto" w:fill="FFFFFF"/>
        </w:rPr>
        <w:t xml:space="preserve"> (dále též „GDPR“).</w:t>
      </w:r>
    </w:p>
    <w:p w14:paraId="1AA0B61F" w14:textId="0A1394AB" w:rsidR="00FA7A1B" w:rsidRPr="000A146F" w:rsidRDefault="00FA7A1B" w:rsidP="002028A0">
      <w:pPr>
        <w:pStyle w:val="Textkomente"/>
        <w:spacing w:before="120" w:after="120"/>
        <w:ind w:left="567"/>
        <w:jc w:val="both"/>
        <w:rPr>
          <w:sz w:val="22"/>
          <w:szCs w:val="22"/>
          <w:shd w:val="clear" w:color="auto" w:fill="FFFFFF"/>
          <w:lang w:val="cs-CZ"/>
        </w:rPr>
      </w:pPr>
      <w:r w:rsidRPr="000A146F">
        <w:rPr>
          <w:sz w:val="22"/>
          <w:szCs w:val="22"/>
          <w:shd w:val="clear" w:color="auto" w:fill="FFFFFF"/>
          <w:lang w:val="cs-CZ"/>
        </w:rPr>
        <w:t xml:space="preserve">V takovém případě je </w:t>
      </w:r>
      <w:r w:rsidR="000A146F" w:rsidRPr="000A146F">
        <w:rPr>
          <w:sz w:val="22"/>
          <w:szCs w:val="22"/>
          <w:lang w:val="cs-CZ"/>
        </w:rPr>
        <w:t>Zhotovitel</w:t>
      </w:r>
      <w:r w:rsidRPr="000A146F">
        <w:rPr>
          <w:sz w:val="22"/>
          <w:szCs w:val="22"/>
          <w:shd w:val="clear" w:color="auto" w:fill="FFFFFF"/>
          <w:lang w:val="cs-CZ"/>
        </w:rPr>
        <w:t xml:space="preserve"> povinen </w:t>
      </w:r>
      <w:r w:rsidR="009F52BF">
        <w:rPr>
          <w:sz w:val="22"/>
          <w:szCs w:val="22"/>
          <w:shd w:val="clear" w:color="auto" w:fill="FFFFFF"/>
          <w:lang w:val="cs-CZ"/>
        </w:rPr>
        <w:t>bezodkladně</w:t>
      </w:r>
      <w:r w:rsidR="009F52BF" w:rsidRPr="000A146F">
        <w:rPr>
          <w:sz w:val="22"/>
          <w:szCs w:val="22"/>
          <w:shd w:val="clear" w:color="auto" w:fill="FFFFFF"/>
          <w:lang w:val="cs-CZ"/>
        </w:rPr>
        <w:t xml:space="preserve"> </w:t>
      </w:r>
      <w:r w:rsidRPr="000A146F">
        <w:rPr>
          <w:sz w:val="22"/>
          <w:szCs w:val="22"/>
          <w:shd w:val="clear" w:color="auto" w:fill="FFFFFF"/>
          <w:lang w:val="cs-CZ"/>
        </w:rPr>
        <w:t xml:space="preserve">před zahájením zpracování uzavřít </w:t>
      </w:r>
      <w:r w:rsidR="009F52BF">
        <w:rPr>
          <w:sz w:val="22"/>
          <w:szCs w:val="22"/>
          <w:shd w:val="clear" w:color="auto" w:fill="FFFFFF"/>
          <w:lang w:val="cs-CZ"/>
        </w:rPr>
        <w:t xml:space="preserve">na výzvu Objednatele </w:t>
      </w:r>
      <w:r w:rsidRPr="000A146F">
        <w:rPr>
          <w:sz w:val="22"/>
          <w:szCs w:val="22"/>
          <w:shd w:val="clear" w:color="auto" w:fill="FFFFFF"/>
          <w:lang w:val="cs-CZ"/>
        </w:rPr>
        <w:t>s Objednatelem smlouvu o zpracování osobních údajů podle čl. 28 GDPR, v níž budou vymezeny ve vztahu ke zpracovávaným osobním údajům zejména:</w:t>
      </w:r>
    </w:p>
    <w:p w14:paraId="22777A90" w14:textId="77777777" w:rsidR="00FA7A1B" w:rsidRPr="00972BD8" w:rsidRDefault="00FA7A1B" w:rsidP="002028A0">
      <w:pPr>
        <w:pStyle w:val="Textkomente"/>
        <w:numPr>
          <w:ilvl w:val="0"/>
          <w:numId w:val="105"/>
        </w:numPr>
        <w:spacing w:before="120" w:after="120"/>
        <w:rPr>
          <w:sz w:val="22"/>
          <w:szCs w:val="22"/>
          <w:shd w:val="clear" w:color="auto" w:fill="FFFFFF"/>
        </w:rPr>
      </w:pPr>
      <w:r>
        <w:rPr>
          <w:sz w:val="22"/>
          <w:szCs w:val="22"/>
          <w:shd w:val="clear" w:color="auto" w:fill="FFFFFF"/>
        </w:rPr>
        <w:t>předmět a účel zpracování,</w:t>
      </w:r>
    </w:p>
    <w:p w14:paraId="5CA59BBC" w14:textId="77777777" w:rsidR="00FA7A1B" w:rsidRPr="00972BD8" w:rsidRDefault="00FA7A1B" w:rsidP="002028A0">
      <w:pPr>
        <w:pStyle w:val="Textkomente"/>
        <w:numPr>
          <w:ilvl w:val="0"/>
          <w:numId w:val="105"/>
        </w:numPr>
        <w:spacing w:before="120" w:after="120"/>
        <w:rPr>
          <w:sz w:val="22"/>
          <w:szCs w:val="22"/>
          <w:shd w:val="clear" w:color="auto" w:fill="FFFFFF"/>
        </w:rPr>
      </w:pPr>
      <w:r>
        <w:rPr>
          <w:sz w:val="22"/>
          <w:szCs w:val="22"/>
          <w:shd w:val="clear" w:color="auto" w:fill="FFFFFF"/>
        </w:rPr>
        <w:t>povaha a doba zpracování,</w:t>
      </w:r>
    </w:p>
    <w:p w14:paraId="585468B1" w14:textId="77777777" w:rsidR="00FA7A1B"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typ osobních údajů</w:t>
      </w:r>
    </w:p>
    <w:p w14:paraId="39412FA2" w14:textId="77777777" w:rsidR="00FA7A1B" w:rsidRPr="00972BD8"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kategorie subjektů údajů,</w:t>
      </w:r>
    </w:p>
    <w:p w14:paraId="14CD31D2" w14:textId="73298E5D" w:rsidR="00FA7A1B" w:rsidRPr="00972BD8"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 xml:space="preserve">povinnosti a práva Objednatele a </w:t>
      </w:r>
      <w:r w:rsidR="009F52BF" w:rsidRPr="000A146F">
        <w:rPr>
          <w:sz w:val="22"/>
          <w:szCs w:val="22"/>
          <w:lang w:val="cs-CZ"/>
        </w:rPr>
        <w:t>Zhotovitel</w:t>
      </w:r>
      <w:r w:rsidR="009F52BF">
        <w:rPr>
          <w:sz w:val="22"/>
          <w:szCs w:val="22"/>
          <w:lang w:val="cs-CZ"/>
        </w:rPr>
        <w:t>e</w:t>
      </w:r>
      <w:r w:rsidRPr="00972BD8">
        <w:rPr>
          <w:sz w:val="22"/>
          <w:szCs w:val="22"/>
          <w:shd w:val="clear" w:color="auto" w:fill="FFFFFF"/>
        </w:rPr>
        <w:t>,</w:t>
      </w:r>
    </w:p>
    <w:p w14:paraId="1EFD0235" w14:textId="77777777" w:rsidR="00FA7A1B" w:rsidRPr="00972BD8"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záruky technických a organizačních opatření k ochraně osobních údajů,</w:t>
      </w:r>
    </w:p>
    <w:p w14:paraId="6B4A7894" w14:textId="0700C368" w:rsidR="00FA7A1B"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pravidla pro zapojení dalších zpracovatelů (</w:t>
      </w:r>
      <w:r w:rsidR="009F52BF">
        <w:rPr>
          <w:sz w:val="22"/>
          <w:szCs w:val="22"/>
          <w:shd w:val="clear" w:color="auto" w:fill="FFFFFF"/>
        </w:rPr>
        <w:t>pod</w:t>
      </w:r>
      <w:r w:rsidRPr="00972BD8">
        <w:rPr>
          <w:sz w:val="22"/>
          <w:szCs w:val="22"/>
          <w:shd w:val="clear" w:color="auto" w:fill="FFFFFF"/>
        </w:rPr>
        <w:t>dodavatelů).</w:t>
      </w:r>
    </w:p>
    <w:p w14:paraId="6C92B10D" w14:textId="5FA2E413" w:rsidR="00FA7A1B" w:rsidRPr="00972BD8" w:rsidRDefault="009F52BF" w:rsidP="002028A0">
      <w:pPr>
        <w:pStyle w:val="Textkomente"/>
        <w:spacing w:before="120" w:after="120"/>
        <w:ind w:left="567"/>
        <w:jc w:val="both"/>
        <w:rPr>
          <w:sz w:val="22"/>
          <w:szCs w:val="22"/>
          <w:shd w:val="clear" w:color="auto" w:fill="FFFFFF"/>
        </w:rPr>
      </w:pPr>
      <w:r w:rsidRPr="000A146F">
        <w:rPr>
          <w:sz w:val="22"/>
          <w:szCs w:val="22"/>
          <w:lang w:val="cs-CZ"/>
        </w:rPr>
        <w:t>Zhotovitel</w:t>
      </w:r>
      <w:r w:rsidR="00FA7A1B" w:rsidRPr="00B21B31">
        <w:rPr>
          <w:sz w:val="22"/>
          <w:szCs w:val="22"/>
          <w:shd w:val="clear" w:color="auto" w:fill="FFFFFF"/>
        </w:rPr>
        <w:t xml:space="preserve"> je oprávněn zapojit jiného zpracovatele pouze s předchozím písemným souhlasem Objednatele.</w:t>
      </w:r>
    </w:p>
    <w:p w14:paraId="00C02CBD" w14:textId="2292D6B1" w:rsidR="00DB3B92" w:rsidRDefault="00BC2CAE" w:rsidP="00DB3B92">
      <w:pPr>
        <w:pStyle w:val="rove2"/>
        <w:widowControl w:val="0"/>
        <w:numPr>
          <w:ilvl w:val="1"/>
          <w:numId w:val="18"/>
        </w:numPr>
        <w:spacing w:before="120"/>
        <w:ind w:left="567" w:hanging="567"/>
        <w:rPr>
          <w:sz w:val="22"/>
          <w:szCs w:val="22"/>
        </w:rPr>
      </w:pPr>
      <w:r w:rsidRPr="00BC2CAE">
        <w:rPr>
          <w:sz w:val="22"/>
          <w:szCs w:val="22"/>
        </w:rPr>
        <w:t xml:space="preserve">Zhotovitel bere </w:t>
      </w:r>
      <w:r w:rsidR="007B3DA0">
        <w:rPr>
          <w:sz w:val="22"/>
          <w:szCs w:val="22"/>
        </w:rPr>
        <w:t xml:space="preserve">dále </w:t>
      </w:r>
      <w:r w:rsidRPr="00BC2CAE">
        <w:rPr>
          <w:sz w:val="22"/>
          <w:szCs w:val="22"/>
        </w:rPr>
        <w:t xml:space="preserve">na vědomí, že konečné technické řešení navržené Zhotovitelem v rámci plnění této Smlouvy, </w:t>
      </w:r>
      <w:r w:rsidRPr="008C0D38">
        <w:rPr>
          <w:sz w:val="22"/>
          <w:szCs w:val="22"/>
        </w:rPr>
        <w:t>může vyžadovat</w:t>
      </w:r>
      <w:r w:rsidRPr="00BC2CAE">
        <w:rPr>
          <w:sz w:val="22"/>
          <w:szCs w:val="22"/>
        </w:rPr>
        <w:t xml:space="preserve"> </w:t>
      </w:r>
      <w:r w:rsidR="00C6202D">
        <w:rPr>
          <w:sz w:val="22"/>
          <w:szCs w:val="22"/>
        </w:rPr>
        <w:t xml:space="preserve">uzavření další </w:t>
      </w:r>
      <w:r w:rsidR="0096069A">
        <w:rPr>
          <w:sz w:val="22"/>
          <w:szCs w:val="22"/>
        </w:rPr>
        <w:t>smlouvy či ujednání upravující vyšší</w:t>
      </w:r>
      <w:r w:rsidR="00B75B80">
        <w:rPr>
          <w:sz w:val="22"/>
          <w:szCs w:val="22"/>
        </w:rPr>
        <w:t xml:space="preserve"> </w:t>
      </w:r>
      <w:r w:rsidRPr="00BC2CAE">
        <w:rPr>
          <w:sz w:val="22"/>
          <w:szCs w:val="22"/>
        </w:rPr>
        <w:t>režim ochrany osobních údajů</w:t>
      </w:r>
      <w:r w:rsidR="00B75B80">
        <w:rPr>
          <w:sz w:val="22"/>
          <w:szCs w:val="22"/>
        </w:rPr>
        <w:t xml:space="preserve"> (podrobnější)</w:t>
      </w:r>
      <w:r w:rsidR="0096069A">
        <w:rPr>
          <w:sz w:val="22"/>
          <w:szCs w:val="22"/>
        </w:rPr>
        <w:t>, než je sjednáno výše</w:t>
      </w:r>
      <w:r w:rsidR="00A137AF">
        <w:rPr>
          <w:sz w:val="22"/>
          <w:szCs w:val="22"/>
        </w:rPr>
        <w:t>:</w:t>
      </w:r>
    </w:p>
    <w:p w14:paraId="478C5A83" w14:textId="24D4E7C7" w:rsidR="00DB3B92" w:rsidRPr="00DB3B92" w:rsidRDefault="00DB3B92" w:rsidP="008C0D38">
      <w:pPr>
        <w:pStyle w:val="rove2"/>
        <w:widowControl w:val="0"/>
        <w:spacing w:before="120"/>
        <w:ind w:left="514"/>
        <w:rPr>
          <w:sz w:val="22"/>
          <w:szCs w:val="22"/>
        </w:rPr>
      </w:pPr>
      <w:r w:rsidRPr="00DB3B92">
        <w:rPr>
          <w:sz w:val="22"/>
          <w:szCs w:val="22"/>
        </w:rPr>
        <w:t xml:space="preserve">Zhotovitel se zavazuje, že </w:t>
      </w:r>
      <w:r w:rsidR="00DE2557">
        <w:rPr>
          <w:sz w:val="22"/>
          <w:szCs w:val="22"/>
        </w:rPr>
        <w:t>bezodkladně</w:t>
      </w:r>
      <w:r w:rsidRPr="00DB3B92">
        <w:rPr>
          <w:sz w:val="22"/>
          <w:szCs w:val="22"/>
        </w:rPr>
        <w:t xml:space="preserve"> po schválení finálního technického řešení Objednatelem uzavře </w:t>
      </w:r>
      <w:r w:rsidR="00DE2557">
        <w:rPr>
          <w:sz w:val="22"/>
          <w:szCs w:val="22"/>
        </w:rPr>
        <w:t xml:space="preserve">na výzvu Objednatele </w:t>
      </w:r>
      <w:r w:rsidRPr="00DB3B92">
        <w:rPr>
          <w:sz w:val="22"/>
          <w:szCs w:val="22"/>
        </w:rPr>
        <w:t xml:space="preserve">s Objednatelem příslušný druh smlouvy nebo ujednání, které bude vyžadováno s ohledem na povahu, rozsah a účel </w:t>
      </w:r>
      <w:r w:rsidR="00DE2557">
        <w:rPr>
          <w:sz w:val="22"/>
          <w:szCs w:val="22"/>
        </w:rPr>
        <w:t xml:space="preserve">ochrany </w:t>
      </w:r>
      <w:r w:rsidRPr="00DB3B92">
        <w:rPr>
          <w:sz w:val="22"/>
          <w:szCs w:val="22"/>
        </w:rPr>
        <w:t>osobních údajů.</w:t>
      </w:r>
    </w:p>
    <w:p w14:paraId="6E793B37" w14:textId="37F459EF" w:rsidR="00DB3B92" w:rsidRPr="00DB3B92" w:rsidRDefault="00DB3B92" w:rsidP="008C0D38">
      <w:pPr>
        <w:pStyle w:val="rove2"/>
        <w:widowControl w:val="0"/>
        <w:spacing w:before="120"/>
        <w:ind w:left="514"/>
        <w:rPr>
          <w:sz w:val="22"/>
          <w:szCs w:val="22"/>
        </w:rPr>
      </w:pPr>
      <w:r w:rsidRPr="00DB3B92">
        <w:rPr>
          <w:sz w:val="22"/>
          <w:szCs w:val="22"/>
        </w:rPr>
        <w:t xml:space="preserve">Zhotovitel není oprávněn zahájit jakékoli zpracování osobních údajů, pro které je vyžadována Smlouva nebo ujednání </w:t>
      </w:r>
      <w:r w:rsidR="00015F99">
        <w:rPr>
          <w:sz w:val="22"/>
          <w:szCs w:val="22"/>
        </w:rPr>
        <w:t>ve smyslu výše uvedeného</w:t>
      </w:r>
      <w:r w:rsidRPr="00DB3B92">
        <w:rPr>
          <w:sz w:val="22"/>
          <w:szCs w:val="22"/>
        </w:rPr>
        <w:t xml:space="preserve">, dříve, než bude příslušný dokument řádně uzavřen a podepsán oběma </w:t>
      </w:r>
      <w:r w:rsidR="00015F99">
        <w:rPr>
          <w:sz w:val="22"/>
          <w:szCs w:val="22"/>
        </w:rPr>
        <w:t>S</w:t>
      </w:r>
      <w:r w:rsidRPr="00DB3B92">
        <w:rPr>
          <w:sz w:val="22"/>
          <w:szCs w:val="22"/>
        </w:rPr>
        <w:t>mluvními stranami.</w:t>
      </w:r>
    </w:p>
    <w:p w14:paraId="780588A3" w14:textId="5756B495" w:rsidR="00271597" w:rsidRPr="000A146F" w:rsidRDefault="00F47ED6" w:rsidP="002028A0">
      <w:pPr>
        <w:pStyle w:val="rove2"/>
        <w:widowControl w:val="0"/>
        <w:numPr>
          <w:ilvl w:val="1"/>
          <w:numId w:val="18"/>
        </w:numPr>
        <w:spacing w:before="120"/>
        <w:ind w:left="567" w:hanging="567"/>
        <w:rPr>
          <w:sz w:val="22"/>
          <w:szCs w:val="22"/>
        </w:rPr>
      </w:pPr>
      <w:r w:rsidRPr="00972BD8">
        <w:rPr>
          <w:sz w:val="22"/>
          <w:szCs w:val="22"/>
          <w:shd w:val="clear" w:color="auto" w:fill="FFFFFF"/>
        </w:rPr>
        <w:t xml:space="preserve">Po ukončení plnění Smlouvy </w:t>
      </w:r>
      <w:r>
        <w:rPr>
          <w:sz w:val="22"/>
          <w:szCs w:val="22"/>
          <w:shd w:val="clear" w:color="auto" w:fill="FFFFFF"/>
        </w:rPr>
        <w:t xml:space="preserve">nebo její části (např. objednávka) </w:t>
      </w:r>
      <w:r w:rsidRPr="00972BD8">
        <w:rPr>
          <w:sz w:val="22"/>
          <w:szCs w:val="22"/>
          <w:shd w:val="clear" w:color="auto" w:fill="FFFFFF"/>
        </w:rPr>
        <w:t xml:space="preserve">je </w:t>
      </w:r>
      <w:r w:rsidR="009B7A4F" w:rsidRPr="000A146F">
        <w:rPr>
          <w:sz w:val="22"/>
          <w:szCs w:val="22"/>
        </w:rPr>
        <w:t>Zhotovitel</w:t>
      </w:r>
      <w:r w:rsidRPr="00972BD8">
        <w:rPr>
          <w:sz w:val="22"/>
          <w:szCs w:val="22"/>
          <w:shd w:val="clear" w:color="auto" w:fill="FFFFFF"/>
        </w:rPr>
        <w:t xml:space="preserve"> povinen veškeré osobní údaje získané v souvislosti s plněním této Smlouvy vrátit nebo bezpečně vymazat, pokud právní předpis nestanoví jinak.</w:t>
      </w:r>
      <w:r>
        <w:rPr>
          <w:sz w:val="22"/>
          <w:szCs w:val="22"/>
          <w:shd w:val="clear" w:color="auto" w:fill="FFFFFF"/>
        </w:rPr>
        <w:t xml:space="preserve"> </w:t>
      </w:r>
      <w:r w:rsidR="009B7A4F" w:rsidRPr="000A146F">
        <w:rPr>
          <w:sz w:val="22"/>
          <w:szCs w:val="22"/>
        </w:rPr>
        <w:t>Zhotovitel</w:t>
      </w:r>
      <w:r w:rsidRPr="00972BD8">
        <w:rPr>
          <w:sz w:val="22"/>
          <w:szCs w:val="22"/>
          <w:shd w:val="clear" w:color="auto" w:fill="FFFFFF"/>
        </w:rPr>
        <w:t xml:space="preserve"> je povinen o provedení likvidace osobních údajů poskytnout Objednateli písemné (důvěryhodné elektronické) potvrzení</w:t>
      </w:r>
      <w:r>
        <w:rPr>
          <w:sz w:val="22"/>
          <w:szCs w:val="22"/>
          <w:shd w:val="clear" w:color="auto" w:fill="FFFFFF"/>
        </w:rPr>
        <w:t>.</w:t>
      </w:r>
    </w:p>
    <w:p w14:paraId="26C1EBC1" w14:textId="1E17C472" w:rsidR="00F47ED6" w:rsidRPr="000A146F" w:rsidRDefault="00177DC8" w:rsidP="002028A0">
      <w:pPr>
        <w:pStyle w:val="rove2"/>
        <w:widowControl w:val="0"/>
        <w:numPr>
          <w:ilvl w:val="1"/>
          <w:numId w:val="18"/>
        </w:numPr>
        <w:spacing w:before="120"/>
        <w:ind w:left="567" w:hanging="567"/>
        <w:rPr>
          <w:sz w:val="22"/>
          <w:szCs w:val="22"/>
        </w:rPr>
      </w:pPr>
      <w:r w:rsidRPr="00972BD8">
        <w:rPr>
          <w:sz w:val="22"/>
          <w:szCs w:val="22"/>
          <w:shd w:val="clear" w:color="auto" w:fill="FFFFFF"/>
        </w:rPr>
        <w:t xml:space="preserve">Pokud </w:t>
      </w:r>
      <w:r w:rsidR="00F84E1C" w:rsidRPr="000A146F">
        <w:rPr>
          <w:sz w:val="22"/>
          <w:szCs w:val="22"/>
        </w:rPr>
        <w:t>Zhotovitel</w:t>
      </w:r>
      <w:r w:rsidRPr="00972BD8">
        <w:rPr>
          <w:sz w:val="22"/>
          <w:szCs w:val="22"/>
          <w:shd w:val="clear" w:color="auto" w:fill="FFFFFF"/>
        </w:rPr>
        <w:t xml:space="preserve"> při plnění této </w:t>
      </w:r>
      <w:r w:rsidR="00F84E1C">
        <w:rPr>
          <w:sz w:val="22"/>
          <w:szCs w:val="22"/>
          <w:shd w:val="clear" w:color="auto" w:fill="FFFFFF"/>
        </w:rPr>
        <w:t>S</w:t>
      </w:r>
      <w:r w:rsidRPr="00972BD8">
        <w:rPr>
          <w:sz w:val="22"/>
          <w:szCs w:val="22"/>
          <w:shd w:val="clear" w:color="auto" w:fill="FFFFFF"/>
        </w:rPr>
        <w:t xml:space="preserve">mlouvy vystupuje jako samostatný správce osobních údajů, je povinen zajistit plnění veškerých povinností správce </w:t>
      </w:r>
      <w:r>
        <w:rPr>
          <w:sz w:val="22"/>
          <w:szCs w:val="22"/>
          <w:shd w:val="clear" w:color="auto" w:fill="FFFFFF"/>
        </w:rPr>
        <w:t xml:space="preserve">osobních údajů </w:t>
      </w:r>
      <w:r w:rsidRPr="00972BD8">
        <w:rPr>
          <w:sz w:val="22"/>
          <w:szCs w:val="22"/>
          <w:shd w:val="clear" w:color="auto" w:fill="FFFFFF"/>
        </w:rPr>
        <w:t xml:space="preserve">podle GDPR a zákona </w:t>
      </w:r>
      <w:r w:rsidR="00F84E1C">
        <w:rPr>
          <w:sz w:val="22"/>
          <w:szCs w:val="22"/>
          <w:shd w:val="clear" w:color="auto" w:fill="FFFFFF"/>
        </w:rPr>
        <w:br/>
      </w:r>
      <w:r w:rsidRPr="00972BD8">
        <w:rPr>
          <w:sz w:val="22"/>
          <w:szCs w:val="22"/>
          <w:shd w:val="clear" w:color="auto" w:fill="FFFFFF"/>
        </w:rPr>
        <w:t>č. 110/2019 Sb. o zpracování osobních údajů, včetně informování subjektů údajů o rozsahu a účelu zpracování</w:t>
      </w:r>
      <w:r>
        <w:rPr>
          <w:sz w:val="22"/>
          <w:szCs w:val="22"/>
          <w:shd w:val="clear" w:color="auto" w:fill="FFFFFF"/>
        </w:rPr>
        <w:t>.</w:t>
      </w:r>
    </w:p>
    <w:p w14:paraId="0E69F2FD" w14:textId="7495D46C" w:rsidR="00177DC8" w:rsidRPr="000A146F" w:rsidRDefault="00F84E1C" w:rsidP="002028A0">
      <w:pPr>
        <w:pStyle w:val="rove2"/>
        <w:widowControl w:val="0"/>
        <w:numPr>
          <w:ilvl w:val="1"/>
          <w:numId w:val="18"/>
        </w:numPr>
        <w:spacing w:before="120"/>
        <w:ind w:left="567" w:hanging="567"/>
        <w:rPr>
          <w:sz w:val="22"/>
          <w:szCs w:val="22"/>
        </w:rPr>
      </w:pPr>
      <w:r w:rsidRPr="000A146F">
        <w:rPr>
          <w:sz w:val="22"/>
          <w:szCs w:val="22"/>
        </w:rPr>
        <w:t>Zhotovitel</w:t>
      </w:r>
      <w:r w:rsidRPr="000A146F">
        <w:rPr>
          <w:sz w:val="22"/>
          <w:szCs w:val="22"/>
          <w:shd w:val="clear" w:color="auto" w:fill="FFFFFF"/>
        </w:rPr>
        <w:t xml:space="preserve"> </w:t>
      </w:r>
      <w:r w:rsidR="00652AB2" w:rsidRPr="00A10E11">
        <w:rPr>
          <w:sz w:val="22"/>
          <w:szCs w:val="22"/>
          <w:shd w:val="clear" w:color="auto" w:fill="FFFFFF"/>
        </w:rPr>
        <w:t xml:space="preserve">odpovídá za jakoukoli škodu, újmu nebo sankci uloženou dozorovým orgánem, která vznikne Objednateli v důsledku porušení povinností </w:t>
      </w:r>
      <w:r w:rsidR="00473CAC" w:rsidRPr="000A146F">
        <w:rPr>
          <w:sz w:val="22"/>
          <w:szCs w:val="22"/>
        </w:rPr>
        <w:t>Zhotovitel</w:t>
      </w:r>
      <w:r w:rsidR="00473CAC">
        <w:rPr>
          <w:sz w:val="22"/>
          <w:szCs w:val="22"/>
        </w:rPr>
        <w:t>e</w:t>
      </w:r>
      <w:r w:rsidR="00652AB2" w:rsidRPr="00A10E11">
        <w:rPr>
          <w:sz w:val="22"/>
          <w:szCs w:val="22"/>
          <w:shd w:val="clear" w:color="auto" w:fill="FFFFFF"/>
        </w:rPr>
        <w:t xml:space="preserve"> stanovených touto Smlouvou, </w:t>
      </w:r>
      <w:r w:rsidR="00652AB2">
        <w:rPr>
          <w:sz w:val="22"/>
          <w:szCs w:val="22"/>
          <w:shd w:val="clear" w:color="auto" w:fill="FFFFFF"/>
        </w:rPr>
        <w:t>GDPR nebo zákonem</w:t>
      </w:r>
      <w:r w:rsidR="00652AB2" w:rsidRPr="00A10E11">
        <w:rPr>
          <w:sz w:val="22"/>
          <w:szCs w:val="22"/>
          <w:shd w:val="clear" w:color="auto" w:fill="FFFFFF"/>
        </w:rPr>
        <w:t xml:space="preserve"> o zpracování osobních údajů</w:t>
      </w:r>
      <w:r w:rsidR="00652AB2">
        <w:rPr>
          <w:sz w:val="22"/>
          <w:szCs w:val="22"/>
          <w:shd w:val="clear" w:color="auto" w:fill="FFFFFF"/>
        </w:rPr>
        <w:t>.</w:t>
      </w:r>
    </w:p>
    <w:p w14:paraId="406FEB10" w14:textId="33259072" w:rsidR="00652AB2" w:rsidRPr="00EF200E" w:rsidRDefault="00D14E73" w:rsidP="002028A0">
      <w:pPr>
        <w:pStyle w:val="rove2"/>
        <w:widowControl w:val="0"/>
        <w:spacing w:before="120"/>
        <w:ind w:left="567"/>
        <w:rPr>
          <w:sz w:val="22"/>
          <w:szCs w:val="22"/>
        </w:rPr>
      </w:pPr>
      <w:r w:rsidRPr="000A146F">
        <w:rPr>
          <w:sz w:val="22"/>
          <w:szCs w:val="22"/>
        </w:rPr>
        <w:t>Zhotovitel</w:t>
      </w:r>
      <w:r w:rsidR="00820112" w:rsidRPr="00165056">
        <w:rPr>
          <w:sz w:val="22"/>
          <w:szCs w:val="22"/>
          <w:shd w:val="clear" w:color="auto" w:fill="FFFFFF"/>
        </w:rPr>
        <w:t xml:space="preserve"> se zavazuje nahradit </w:t>
      </w:r>
      <w:r w:rsidR="00820112" w:rsidRPr="00D3433F">
        <w:rPr>
          <w:color w:val="000000"/>
          <w:sz w:val="22"/>
          <w:szCs w:val="22"/>
        </w:rPr>
        <w:t>Objednateli</w:t>
      </w:r>
      <w:r w:rsidR="00820112" w:rsidRPr="00165056">
        <w:rPr>
          <w:sz w:val="22"/>
          <w:szCs w:val="22"/>
          <w:shd w:val="clear" w:color="auto" w:fill="FFFFFF"/>
        </w:rPr>
        <w:t xml:space="preserve"> veškerou takto vzniklou škodu v plném rozsahu.</w:t>
      </w:r>
      <w:r w:rsidR="00820112">
        <w:rPr>
          <w:sz w:val="22"/>
          <w:szCs w:val="22"/>
          <w:shd w:val="clear" w:color="auto" w:fill="FFFFFF"/>
        </w:rPr>
        <w:t xml:space="preserve"> </w:t>
      </w:r>
      <w:r w:rsidR="00820112" w:rsidRPr="00A10E11">
        <w:rPr>
          <w:sz w:val="22"/>
          <w:szCs w:val="22"/>
          <w:shd w:val="clear" w:color="auto" w:fill="FFFFFF"/>
        </w:rPr>
        <w:t xml:space="preserve">Žádné ustanovení této Smlouvy nevylučuje přímou odpovědnost </w:t>
      </w:r>
      <w:r w:rsidRPr="000A146F">
        <w:rPr>
          <w:sz w:val="22"/>
          <w:szCs w:val="22"/>
        </w:rPr>
        <w:t>Zhotovitel</w:t>
      </w:r>
      <w:r w:rsidR="00A1380B">
        <w:rPr>
          <w:sz w:val="22"/>
          <w:szCs w:val="22"/>
        </w:rPr>
        <w:t>e</w:t>
      </w:r>
      <w:r w:rsidR="00820112" w:rsidRPr="00A10E11">
        <w:rPr>
          <w:sz w:val="22"/>
          <w:szCs w:val="22"/>
          <w:shd w:val="clear" w:color="auto" w:fill="FFFFFF"/>
        </w:rPr>
        <w:t xml:space="preserve"> vůči subjektům údajů podle článku 82 GDPR</w:t>
      </w:r>
      <w:r w:rsidR="00820112">
        <w:rPr>
          <w:sz w:val="22"/>
          <w:szCs w:val="22"/>
          <w:shd w:val="clear" w:color="auto" w:fill="FFFFFF"/>
        </w:rPr>
        <w:t>.</w:t>
      </w:r>
    </w:p>
    <w:p w14:paraId="73FA35B8" w14:textId="13032251" w:rsidR="0086624C" w:rsidRPr="00EF200E" w:rsidRDefault="00A51F0A" w:rsidP="00363386">
      <w:pPr>
        <w:widowControl w:val="0"/>
        <w:numPr>
          <w:ilvl w:val="0"/>
          <w:numId w:val="18"/>
        </w:numPr>
        <w:tabs>
          <w:tab w:val="left" w:pos="0"/>
        </w:tabs>
        <w:spacing w:before="360" w:after="120"/>
        <w:ind w:left="567" w:hanging="567"/>
        <w:rPr>
          <w:b/>
          <w:sz w:val="22"/>
          <w:szCs w:val="22"/>
        </w:rPr>
      </w:pPr>
      <w:r w:rsidRPr="00EF200E">
        <w:rPr>
          <w:b/>
          <w:sz w:val="22"/>
          <w:szCs w:val="22"/>
        </w:rPr>
        <w:tab/>
        <w:t>Závěrečná ustanovení</w:t>
      </w:r>
    </w:p>
    <w:p w14:paraId="60EBC4C2" w14:textId="0833ABB9"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Není-li v </w:t>
      </w:r>
      <w:r w:rsidR="0086624C" w:rsidRPr="00EF200E">
        <w:rPr>
          <w:sz w:val="22"/>
          <w:szCs w:val="22"/>
        </w:rPr>
        <w:t>této S</w:t>
      </w:r>
      <w:r w:rsidRPr="00EF200E">
        <w:rPr>
          <w:sz w:val="22"/>
          <w:szCs w:val="22"/>
        </w:rPr>
        <w:t xml:space="preserve">mlouvě uvedeno jinak, tak změny nebo doplňky této </w:t>
      </w:r>
      <w:r w:rsidR="0086624C" w:rsidRPr="00EF200E">
        <w:rPr>
          <w:sz w:val="22"/>
          <w:szCs w:val="22"/>
        </w:rPr>
        <w:t>S</w:t>
      </w:r>
      <w:r w:rsidRPr="00EF200E">
        <w:rPr>
          <w:sz w:val="22"/>
          <w:szCs w:val="22"/>
        </w:rPr>
        <w:t xml:space="preserve">mlouvy je možno provést pouze písemně formou </w:t>
      </w:r>
      <w:r w:rsidR="00EC7E20" w:rsidRPr="00EF200E">
        <w:rPr>
          <w:sz w:val="22"/>
          <w:szCs w:val="22"/>
        </w:rPr>
        <w:t xml:space="preserve">vzestupně </w:t>
      </w:r>
      <w:r w:rsidRPr="00EF200E">
        <w:rPr>
          <w:sz w:val="22"/>
          <w:szCs w:val="22"/>
        </w:rPr>
        <w:t xml:space="preserve">číslovaných dodatků odsouhlasených a podepsaných oběma </w:t>
      </w:r>
      <w:r w:rsidR="00975F5C">
        <w:rPr>
          <w:sz w:val="22"/>
          <w:szCs w:val="22"/>
        </w:rPr>
        <w:t xml:space="preserve">smluvními </w:t>
      </w:r>
      <w:r w:rsidRPr="00EF200E">
        <w:rPr>
          <w:sz w:val="22"/>
          <w:szCs w:val="22"/>
        </w:rPr>
        <w:t>stranami.</w:t>
      </w:r>
    </w:p>
    <w:p w14:paraId="4FE83C7D" w14:textId="77777777"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lastRenderedPageBreak/>
        <w:t>Veškerá korespondence a písemné materiály budou vyhotoveny v českém jazyce.</w:t>
      </w:r>
    </w:p>
    <w:p w14:paraId="1B656479" w14:textId="0FD667CF"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Případné rozpory ohledně změn a zániku </w:t>
      </w:r>
      <w:r w:rsidR="00837CE7" w:rsidRPr="00EF200E">
        <w:rPr>
          <w:sz w:val="22"/>
          <w:szCs w:val="22"/>
        </w:rPr>
        <w:t xml:space="preserve">Smlouvy </w:t>
      </w:r>
      <w:r w:rsidRPr="00EF200E">
        <w:rPr>
          <w:sz w:val="22"/>
          <w:szCs w:val="22"/>
        </w:rPr>
        <w:t xml:space="preserve">a z nich vyplývající právní důsledky budou strany řešit nejprve smírčí cestou a v případě, že se nepodaří rozpory touto cestou odstranit, může kterákoliv ze smluvních stran požádat o rozhodnutí soudní cestou, kdy místně příslušným bude soud </w:t>
      </w:r>
      <w:r w:rsidR="00837CE7" w:rsidRPr="00EF200E">
        <w:rPr>
          <w:sz w:val="22"/>
          <w:szCs w:val="22"/>
        </w:rPr>
        <w:t>dle sídla Objednatele</w:t>
      </w:r>
      <w:r w:rsidRPr="00EF200E">
        <w:rPr>
          <w:sz w:val="22"/>
          <w:szCs w:val="22"/>
        </w:rPr>
        <w:t xml:space="preserve"> a rozhodným právem je české právo. </w:t>
      </w:r>
    </w:p>
    <w:p w14:paraId="05CDF16D" w14:textId="77777777"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Práva a povinnosti a právní poměry z této </w:t>
      </w:r>
      <w:r w:rsidR="0086624C" w:rsidRPr="00EF200E">
        <w:rPr>
          <w:sz w:val="22"/>
          <w:szCs w:val="22"/>
        </w:rPr>
        <w:t>S</w:t>
      </w:r>
      <w:r w:rsidRPr="00EF200E">
        <w:rPr>
          <w:sz w:val="22"/>
          <w:szCs w:val="22"/>
        </w:rPr>
        <w:t>mlouvy vyplývající, vznikající a související, se řídí platnými právními předpisy České republiky.</w:t>
      </w:r>
    </w:p>
    <w:p w14:paraId="48B39A92" w14:textId="78AE6CC0" w:rsidR="00C832BE" w:rsidRPr="00EF200E" w:rsidRDefault="00DB067D" w:rsidP="00363386">
      <w:pPr>
        <w:pStyle w:val="rove2"/>
        <w:widowControl w:val="0"/>
        <w:numPr>
          <w:ilvl w:val="1"/>
          <w:numId w:val="18"/>
        </w:numPr>
        <w:spacing w:before="120"/>
        <w:ind w:left="567" w:hanging="567"/>
        <w:rPr>
          <w:sz w:val="22"/>
          <w:szCs w:val="22"/>
        </w:rPr>
      </w:pPr>
      <w:r w:rsidRPr="00EF200E">
        <w:rPr>
          <w:sz w:val="22"/>
          <w:szCs w:val="22"/>
        </w:rPr>
        <w:t xml:space="preserve">Zhotovitel bere na vědomí, že </w:t>
      </w:r>
      <w:r w:rsidR="00C52605" w:rsidRPr="00EF200E">
        <w:rPr>
          <w:sz w:val="22"/>
          <w:szCs w:val="22"/>
        </w:rPr>
        <w:t>Objednatel</w:t>
      </w:r>
      <w:r w:rsidRPr="00EF200E">
        <w:rPr>
          <w:sz w:val="22"/>
          <w:szCs w:val="22"/>
        </w:rPr>
        <w:t xml:space="preserve"> podléhá režimu zákona č. 106/1999 Sb., o svobodném přístupu k informacím (dále také jen „</w:t>
      </w:r>
      <w:r w:rsidRPr="00EF200E">
        <w:rPr>
          <w:b/>
          <w:bCs/>
          <w:sz w:val="22"/>
          <w:szCs w:val="22"/>
        </w:rPr>
        <w:t>zákon</w:t>
      </w:r>
      <w:r w:rsidRPr="00EF200E">
        <w:rPr>
          <w:sz w:val="22"/>
          <w:szCs w:val="22"/>
        </w:rPr>
        <w:t xml:space="preserve">“) a v souladu a za podmínek stanovených v zákoně je povinen tuto </w:t>
      </w:r>
      <w:r w:rsidR="00C52605" w:rsidRPr="00EF200E">
        <w:rPr>
          <w:sz w:val="22"/>
          <w:szCs w:val="22"/>
        </w:rPr>
        <w:t>Smlouvu</w:t>
      </w:r>
      <w:r w:rsidRPr="00EF200E">
        <w:rPr>
          <w:sz w:val="22"/>
          <w:szCs w:val="22"/>
        </w:rPr>
        <w:t xml:space="preserve">, příp. informace v ní obsažené nebo z ní vyplývající zveřejnit. Podpisem této </w:t>
      </w:r>
      <w:r w:rsidR="00203500" w:rsidRPr="00EF200E">
        <w:rPr>
          <w:sz w:val="22"/>
          <w:szCs w:val="22"/>
        </w:rPr>
        <w:t>S</w:t>
      </w:r>
      <w:r w:rsidR="00C52605" w:rsidRPr="00EF200E">
        <w:rPr>
          <w:sz w:val="22"/>
          <w:szCs w:val="22"/>
        </w:rPr>
        <w:t xml:space="preserve">mlouvy </w:t>
      </w:r>
      <w:r w:rsidRPr="00EF200E">
        <w:rPr>
          <w:sz w:val="22"/>
          <w:szCs w:val="22"/>
        </w:rPr>
        <w:t xml:space="preserve">dále bere </w:t>
      </w:r>
      <w:r w:rsidR="00C52605" w:rsidRPr="00EF200E">
        <w:rPr>
          <w:sz w:val="22"/>
          <w:szCs w:val="22"/>
        </w:rPr>
        <w:t xml:space="preserve">Zhotovitel </w:t>
      </w:r>
      <w:r w:rsidRPr="00EF200E">
        <w:rPr>
          <w:sz w:val="22"/>
          <w:szCs w:val="22"/>
        </w:rPr>
        <w:t xml:space="preserve">na vědomí, že </w:t>
      </w:r>
      <w:r w:rsidR="00C52605" w:rsidRPr="00EF200E">
        <w:rPr>
          <w:sz w:val="22"/>
          <w:szCs w:val="22"/>
        </w:rPr>
        <w:t>Objednatel</w:t>
      </w:r>
      <w:r w:rsidRPr="00EF200E">
        <w:rPr>
          <w:sz w:val="22"/>
          <w:szCs w:val="22"/>
        </w:rPr>
        <w:t xml:space="preserve"> je povinen za podmínek stanovených v zákoně č. 340/2015 Sb., o registru smluv, zveřejňovat smlouvy na Portálu veřejné správy v Registru smluv. </w:t>
      </w:r>
    </w:p>
    <w:p w14:paraId="2D3DA0D1" w14:textId="20986002" w:rsidR="00B7002A" w:rsidRPr="00EF200E" w:rsidRDefault="00B7002A" w:rsidP="00363386">
      <w:pPr>
        <w:pStyle w:val="rove2"/>
        <w:widowControl w:val="0"/>
        <w:numPr>
          <w:ilvl w:val="1"/>
          <w:numId w:val="18"/>
        </w:numPr>
        <w:spacing w:before="120"/>
        <w:ind w:left="567" w:hanging="567"/>
        <w:rPr>
          <w:sz w:val="22"/>
          <w:szCs w:val="22"/>
        </w:rPr>
      </w:pPr>
      <w:r w:rsidRPr="00EF200E">
        <w:rPr>
          <w:sz w:val="22"/>
          <w:szCs w:val="22"/>
        </w:rPr>
        <w:t xml:space="preserve">Objednatel podpisem </w:t>
      </w:r>
      <w:r w:rsidR="0086624C" w:rsidRPr="00EF200E">
        <w:rPr>
          <w:sz w:val="22"/>
          <w:szCs w:val="22"/>
        </w:rPr>
        <w:t>této S</w:t>
      </w:r>
      <w:r w:rsidRPr="00EF200E">
        <w:rPr>
          <w:sz w:val="22"/>
          <w:szCs w:val="22"/>
        </w:rPr>
        <w:t xml:space="preserve">mlouvy bere na vědomí, že některé údaje a pasáže této </w:t>
      </w:r>
      <w:r w:rsidR="0086624C" w:rsidRPr="00EF200E">
        <w:rPr>
          <w:sz w:val="22"/>
          <w:szCs w:val="22"/>
        </w:rPr>
        <w:t>S</w:t>
      </w:r>
      <w:r w:rsidRPr="00EF200E">
        <w:rPr>
          <w:sz w:val="22"/>
          <w:szCs w:val="22"/>
        </w:rPr>
        <w:t xml:space="preserve">mlouvy mohou být obchodním tajemstvím </w:t>
      </w:r>
      <w:r w:rsidR="0086624C" w:rsidRPr="00EF200E">
        <w:rPr>
          <w:sz w:val="22"/>
          <w:szCs w:val="22"/>
        </w:rPr>
        <w:t>Z</w:t>
      </w:r>
      <w:r w:rsidRPr="00EF200E">
        <w:rPr>
          <w:sz w:val="22"/>
          <w:szCs w:val="22"/>
        </w:rPr>
        <w:t xml:space="preserve">hotovitele a zavazuje se je nezveřejnit dle zákona o registru smluv ani jinak a/nebo nepředat třetí osobě dle zákona, ani jinak. Obchodní tajemství </w:t>
      </w:r>
      <w:r w:rsidR="0086624C" w:rsidRPr="00EF200E">
        <w:rPr>
          <w:sz w:val="22"/>
          <w:szCs w:val="22"/>
        </w:rPr>
        <w:t>Z</w:t>
      </w:r>
      <w:r w:rsidRPr="00EF200E">
        <w:rPr>
          <w:sz w:val="22"/>
          <w:szCs w:val="22"/>
        </w:rPr>
        <w:t xml:space="preserve">hotovitele je blíže vyspecifikováno v příloze č. </w:t>
      </w:r>
      <w:r w:rsidR="00CB6F03" w:rsidRPr="00EF200E">
        <w:rPr>
          <w:sz w:val="22"/>
          <w:szCs w:val="22"/>
        </w:rPr>
        <w:t xml:space="preserve">8 </w:t>
      </w:r>
      <w:r w:rsidR="0086624C" w:rsidRPr="00EF200E">
        <w:rPr>
          <w:sz w:val="22"/>
          <w:szCs w:val="22"/>
        </w:rPr>
        <w:t>S</w:t>
      </w:r>
      <w:r w:rsidRPr="00EF200E">
        <w:rPr>
          <w:sz w:val="22"/>
          <w:szCs w:val="22"/>
        </w:rPr>
        <w:t xml:space="preserve">mlouvy. Ostatní ustanovení </w:t>
      </w:r>
      <w:r w:rsidR="0086624C" w:rsidRPr="00EF200E">
        <w:rPr>
          <w:sz w:val="22"/>
          <w:szCs w:val="22"/>
        </w:rPr>
        <w:t>S</w:t>
      </w:r>
      <w:r w:rsidRPr="00EF200E">
        <w:rPr>
          <w:sz w:val="22"/>
          <w:szCs w:val="22"/>
        </w:rPr>
        <w:t xml:space="preserve">mlouvy nepodléhají ze strany </w:t>
      </w:r>
      <w:r w:rsidR="0086624C" w:rsidRPr="00EF200E">
        <w:rPr>
          <w:sz w:val="22"/>
          <w:szCs w:val="22"/>
        </w:rPr>
        <w:t>Z</w:t>
      </w:r>
      <w:r w:rsidRPr="00EF200E">
        <w:rPr>
          <w:sz w:val="22"/>
          <w:szCs w:val="22"/>
        </w:rPr>
        <w:t xml:space="preserve">hotovitele obchodnímu tajemství a smluvní strany souhlasí se zveřejněním smluvních podmínek obsažených ve </w:t>
      </w:r>
      <w:r w:rsidR="0086624C" w:rsidRPr="00EF200E">
        <w:rPr>
          <w:sz w:val="22"/>
          <w:szCs w:val="22"/>
        </w:rPr>
        <w:t>S</w:t>
      </w:r>
      <w:r w:rsidRPr="00EF200E">
        <w:rPr>
          <w:sz w:val="22"/>
          <w:szCs w:val="22"/>
        </w:rPr>
        <w:t xml:space="preserve">mlouvě, včetně jejich příloh a případných dodatků </w:t>
      </w:r>
      <w:r w:rsidR="0086624C" w:rsidRPr="00EF200E">
        <w:rPr>
          <w:sz w:val="22"/>
          <w:szCs w:val="22"/>
        </w:rPr>
        <w:t>S</w:t>
      </w:r>
      <w:r w:rsidRPr="00EF200E">
        <w:rPr>
          <w:sz w:val="22"/>
          <w:szCs w:val="22"/>
        </w:rPr>
        <w:t xml:space="preserve">mlouvy za podmínek vyplývajících z příslušných právních předpisů, zejména </w:t>
      </w:r>
      <w:r w:rsidR="00140B74" w:rsidRPr="00EF200E">
        <w:rPr>
          <w:sz w:val="22"/>
          <w:szCs w:val="22"/>
        </w:rPr>
        <w:t>ZZVZ</w:t>
      </w:r>
      <w:r w:rsidRPr="00EF200E">
        <w:rPr>
          <w:sz w:val="22"/>
          <w:szCs w:val="22"/>
        </w:rPr>
        <w:t xml:space="preserve"> a zákona č. 340/2015 Sb., o registru smluv, ve znění pozdějších předpisů.</w:t>
      </w:r>
    </w:p>
    <w:p w14:paraId="304F3A3C" w14:textId="77777777" w:rsidR="00B966B0" w:rsidRPr="00EF200E" w:rsidRDefault="00B966B0" w:rsidP="00363386">
      <w:pPr>
        <w:pStyle w:val="rove2"/>
        <w:widowControl w:val="0"/>
        <w:numPr>
          <w:ilvl w:val="1"/>
          <w:numId w:val="18"/>
        </w:numPr>
        <w:spacing w:before="120"/>
        <w:ind w:left="567" w:hanging="567"/>
        <w:rPr>
          <w:sz w:val="22"/>
          <w:szCs w:val="22"/>
        </w:rPr>
      </w:pPr>
      <w:r w:rsidRPr="00EF200E">
        <w:rPr>
          <w:sz w:val="22"/>
          <w:szCs w:val="22"/>
        </w:rPr>
        <w:t xml:space="preserve">Smluvní strany jsou povinny zachovávat mlčenlivost o všech záležitostech, o nichž se dozvěděly v souvislosti s plněním této </w:t>
      </w:r>
      <w:r w:rsidR="0086624C" w:rsidRPr="00EF200E">
        <w:rPr>
          <w:sz w:val="22"/>
          <w:szCs w:val="22"/>
        </w:rPr>
        <w:t>S</w:t>
      </w:r>
      <w:r w:rsidRPr="00EF200E">
        <w:rPr>
          <w:sz w:val="22"/>
          <w:szCs w:val="22"/>
        </w:rPr>
        <w:t xml:space="preserve">mlouvy. V případě, že </w:t>
      </w:r>
      <w:r w:rsidR="0086624C" w:rsidRPr="00EF200E">
        <w:rPr>
          <w:sz w:val="22"/>
          <w:szCs w:val="22"/>
        </w:rPr>
        <w:t>Z</w:t>
      </w:r>
      <w:r w:rsidRPr="00EF200E">
        <w:rPr>
          <w:sz w:val="22"/>
          <w:szCs w:val="22"/>
        </w:rPr>
        <w:t>hotovitel bude uskutečňovat část smluvního plnění prostřednictvím třetích osob, vztahuje se také na ně povinnost mlčenlivosti.</w:t>
      </w:r>
    </w:p>
    <w:p w14:paraId="6A79CE23" w14:textId="77777777" w:rsidR="008F1909" w:rsidRPr="00EF200E" w:rsidRDefault="008F1909" w:rsidP="00363386">
      <w:pPr>
        <w:pStyle w:val="rove2"/>
        <w:widowControl w:val="0"/>
        <w:numPr>
          <w:ilvl w:val="1"/>
          <w:numId w:val="18"/>
        </w:numPr>
        <w:spacing w:before="120"/>
        <w:ind w:left="567" w:hanging="567"/>
        <w:rPr>
          <w:sz w:val="22"/>
          <w:szCs w:val="22"/>
        </w:rPr>
      </w:pPr>
      <w:r w:rsidRPr="00EF200E">
        <w:rPr>
          <w:sz w:val="22"/>
          <w:szCs w:val="22"/>
        </w:rPr>
        <w:t xml:space="preserve">Smluvní strany jsou povinny vzájemně si sdělovat veškeré informace s plněním podle této </w:t>
      </w:r>
      <w:r w:rsidR="0086624C" w:rsidRPr="00EF200E">
        <w:rPr>
          <w:sz w:val="22"/>
          <w:szCs w:val="22"/>
        </w:rPr>
        <w:t>S</w:t>
      </w:r>
      <w:r w:rsidRPr="00EF200E">
        <w:rPr>
          <w:sz w:val="22"/>
          <w:szCs w:val="22"/>
        </w:rPr>
        <w:t xml:space="preserve">mlouvy související, nebo další informace, které mohou mít vliv na plnění této </w:t>
      </w:r>
      <w:r w:rsidR="0086624C" w:rsidRPr="00EF200E">
        <w:rPr>
          <w:sz w:val="22"/>
          <w:szCs w:val="22"/>
        </w:rPr>
        <w:t>S</w:t>
      </w:r>
      <w:r w:rsidRPr="00EF200E">
        <w:rPr>
          <w:sz w:val="22"/>
          <w:szCs w:val="22"/>
        </w:rPr>
        <w:t xml:space="preserve">mlouvy. </w:t>
      </w:r>
    </w:p>
    <w:p w14:paraId="5DE5F359" w14:textId="77777777" w:rsidR="00C832BE" w:rsidRPr="00EF200E" w:rsidRDefault="00DE22B3" w:rsidP="00363386">
      <w:pPr>
        <w:pStyle w:val="rove2"/>
        <w:widowControl w:val="0"/>
        <w:numPr>
          <w:ilvl w:val="1"/>
          <w:numId w:val="18"/>
        </w:numPr>
        <w:spacing w:before="120"/>
        <w:ind w:left="567" w:hanging="567"/>
        <w:rPr>
          <w:sz w:val="22"/>
          <w:szCs w:val="22"/>
        </w:rPr>
      </w:pPr>
      <w:r w:rsidRPr="00EF200E">
        <w:rPr>
          <w:sz w:val="22"/>
          <w:szCs w:val="22"/>
        </w:rPr>
        <w:t xml:space="preserve">Tato </w:t>
      </w:r>
      <w:r w:rsidR="0086624C" w:rsidRPr="00EF200E">
        <w:rPr>
          <w:sz w:val="22"/>
          <w:szCs w:val="22"/>
        </w:rPr>
        <w:t>S</w:t>
      </w:r>
      <w:r w:rsidRPr="00EF200E">
        <w:rPr>
          <w:sz w:val="22"/>
          <w:szCs w:val="22"/>
        </w:rPr>
        <w:t>mlouva se vyhotovuje v jednom (1) vyhotovení v elektronické podobě, které bude poskytnuto oběma smluvním stranám.</w:t>
      </w:r>
    </w:p>
    <w:p w14:paraId="59B586FB" w14:textId="77777777"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Smluvní strany prohlašují, že tato </w:t>
      </w:r>
      <w:r w:rsidR="0086624C" w:rsidRPr="00EF200E">
        <w:rPr>
          <w:sz w:val="22"/>
          <w:szCs w:val="22"/>
        </w:rPr>
        <w:t>S</w:t>
      </w:r>
      <w:r w:rsidRPr="00EF200E">
        <w:rPr>
          <w:sz w:val="22"/>
          <w:szCs w:val="22"/>
        </w:rPr>
        <w:t>mlouva je projevem jejich pravé a svobodné vůle, že byla učiněna určitě, vážně a srozumitelně, nikoliv v tísni za nápadně nevýhodných podmínek, což stvrzují svými podpisy.</w:t>
      </w:r>
    </w:p>
    <w:p w14:paraId="2408295F" w14:textId="77777777" w:rsidR="006E60D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Práva a povinnosti plynoucí z této </w:t>
      </w:r>
      <w:r w:rsidR="0086624C" w:rsidRPr="00EF200E">
        <w:rPr>
          <w:sz w:val="22"/>
          <w:szCs w:val="22"/>
        </w:rPr>
        <w:t>S</w:t>
      </w:r>
      <w:r w:rsidRPr="00EF200E">
        <w:rPr>
          <w:sz w:val="22"/>
          <w:szCs w:val="22"/>
        </w:rPr>
        <w:t xml:space="preserve">mlouvy jsou právně závazné pro případné právní nástupce obou stran této </w:t>
      </w:r>
      <w:r w:rsidR="0086624C" w:rsidRPr="00EF200E">
        <w:rPr>
          <w:sz w:val="22"/>
          <w:szCs w:val="22"/>
        </w:rPr>
        <w:t>S</w:t>
      </w:r>
      <w:r w:rsidRPr="00EF200E">
        <w:rPr>
          <w:sz w:val="22"/>
          <w:szCs w:val="22"/>
        </w:rPr>
        <w:t>mlouvy.</w:t>
      </w:r>
    </w:p>
    <w:p w14:paraId="6827E159" w14:textId="44FAAB04" w:rsidR="006E60DE" w:rsidRPr="00EF200E" w:rsidRDefault="006E60DE" w:rsidP="00363386">
      <w:pPr>
        <w:pStyle w:val="rove2"/>
        <w:widowControl w:val="0"/>
        <w:numPr>
          <w:ilvl w:val="1"/>
          <w:numId w:val="18"/>
        </w:numPr>
        <w:spacing w:before="120"/>
        <w:ind w:left="567" w:hanging="567"/>
        <w:rPr>
          <w:sz w:val="22"/>
          <w:szCs w:val="22"/>
        </w:rPr>
      </w:pPr>
      <w:r w:rsidRPr="00EF200E">
        <w:rPr>
          <w:sz w:val="22"/>
          <w:szCs w:val="22"/>
        </w:rPr>
        <w:t xml:space="preserve">Zhotovitel není oprávněn postoupit ani převést jakákoliv svá práva či povinnosti vyplývající </w:t>
      </w:r>
      <w:r w:rsidR="0013613F">
        <w:rPr>
          <w:sz w:val="22"/>
          <w:szCs w:val="22"/>
        </w:rPr>
        <w:br/>
      </w:r>
      <w:r w:rsidRPr="00EF200E">
        <w:rPr>
          <w:sz w:val="22"/>
          <w:szCs w:val="22"/>
        </w:rPr>
        <w:t xml:space="preserve">z této </w:t>
      </w:r>
      <w:r w:rsidR="0086624C" w:rsidRPr="00EF200E">
        <w:rPr>
          <w:sz w:val="22"/>
          <w:szCs w:val="22"/>
        </w:rPr>
        <w:t>S</w:t>
      </w:r>
      <w:r w:rsidRPr="00EF200E">
        <w:rPr>
          <w:sz w:val="22"/>
          <w:szCs w:val="22"/>
        </w:rPr>
        <w:t xml:space="preserve">mlouvy bez předchozího písemného souhlasu </w:t>
      </w:r>
      <w:r w:rsidR="0086624C" w:rsidRPr="00EF200E">
        <w:rPr>
          <w:sz w:val="22"/>
          <w:szCs w:val="22"/>
        </w:rPr>
        <w:t>O</w:t>
      </w:r>
      <w:r w:rsidRPr="00EF200E">
        <w:rPr>
          <w:sz w:val="22"/>
          <w:szCs w:val="22"/>
        </w:rPr>
        <w:t>bjednatele.</w:t>
      </w:r>
    </w:p>
    <w:p w14:paraId="5CFD0A3E" w14:textId="77777777" w:rsidR="00B7002A" w:rsidRDefault="00856649" w:rsidP="00363386">
      <w:pPr>
        <w:pStyle w:val="rove2"/>
        <w:widowControl w:val="0"/>
        <w:numPr>
          <w:ilvl w:val="1"/>
          <w:numId w:val="18"/>
        </w:numPr>
        <w:spacing w:before="120"/>
        <w:ind w:left="567" w:hanging="567"/>
        <w:rPr>
          <w:sz w:val="22"/>
          <w:szCs w:val="22"/>
        </w:rPr>
      </w:pPr>
      <w:r w:rsidRPr="00EF200E">
        <w:rPr>
          <w:sz w:val="22"/>
          <w:szCs w:val="22"/>
        </w:rPr>
        <w:t xml:space="preserve">Obě strany se zavazují informovat druhou smluvní stranu o změnách v údajích uvedených v záhlaví této </w:t>
      </w:r>
      <w:r w:rsidR="0086624C" w:rsidRPr="00EF200E">
        <w:rPr>
          <w:sz w:val="22"/>
          <w:szCs w:val="22"/>
        </w:rPr>
        <w:t>S</w:t>
      </w:r>
      <w:r w:rsidRPr="00EF200E">
        <w:rPr>
          <w:sz w:val="22"/>
          <w:szCs w:val="22"/>
        </w:rPr>
        <w:t>mlouvy.</w:t>
      </w:r>
    </w:p>
    <w:p w14:paraId="0FB71FA6" w14:textId="77777777" w:rsidR="00977006" w:rsidRDefault="00977006" w:rsidP="00977006">
      <w:pPr>
        <w:pStyle w:val="rove2"/>
        <w:widowControl w:val="0"/>
        <w:spacing w:before="120"/>
        <w:rPr>
          <w:sz w:val="22"/>
          <w:szCs w:val="22"/>
        </w:rPr>
      </w:pPr>
    </w:p>
    <w:p w14:paraId="63676C99" w14:textId="77777777" w:rsidR="00977006" w:rsidRDefault="00977006" w:rsidP="00977006">
      <w:pPr>
        <w:pStyle w:val="rove2"/>
        <w:widowControl w:val="0"/>
        <w:spacing w:before="120"/>
        <w:rPr>
          <w:sz w:val="22"/>
          <w:szCs w:val="22"/>
        </w:rPr>
      </w:pPr>
    </w:p>
    <w:p w14:paraId="5F1FA88E" w14:textId="77777777" w:rsidR="00977006" w:rsidRPr="00EF200E" w:rsidRDefault="00977006" w:rsidP="004932D2">
      <w:pPr>
        <w:pStyle w:val="rove2"/>
        <w:widowControl w:val="0"/>
        <w:spacing w:before="120"/>
        <w:rPr>
          <w:sz w:val="22"/>
          <w:szCs w:val="22"/>
        </w:rPr>
      </w:pPr>
    </w:p>
    <w:p w14:paraId="3BD5D7EF" w14:textId="4477C0ED" w:rsidR="000B2C44" w:rsidRPr="00EF200E" w:rsidRDefault="000B2C44" w:rsidP="00363386">
      <w:pPr>
        <w:pStyle w:val="rove2"/>
        <w:widowControl w:val="0"/>
        <w:numPr>
          <w:ilvl w:val="1"/>
          <w:numId w:val="18"/>
        </w:numPr>
        <w:spacing w:before="120"/>
        <w:ind w:left="567" w:hanging="567"/>
        <w:rPr>
          <w:sz w:val="22"/>
          <w:szCs w:val="22"/>
        </w:rPr>
      </w:pPr>
      <w:r w:rsidRPr="00EF200E">
        <w:rPr>
          <w:sz w:val="22"/>
          <w:szCs w:val="22"/>
        </w:rPr>
        <w:t>Přílohou této Smlouvy jsou:</w:t>
      </w:r>
    </w:p>
    <w:p w14:paraId="2EFDCB0A" w14:textId="6F95C101" w:rsidR="008B1C40" w:rsidRDefault="002C2E7B" w:rsidP="00856649">
      <w:pPr>
        <w:pStyle w:val="WW-ZkladntextIMP"/>
        <w:spacing w:line="240" w:lineRule="auto"/>
        <w:ind w:left="2138" w:hanging="1418"/>
        <w:jc w:val="both"/>
        <w:rPr>
          <w:rFonts w:cs="Times New Roman"/>
          <w:sz w:val="22"/>
          <w:szCs w:val="22"/>
        </w:rPr>
      </w:pPr>
      <w:r>
        <w:rPr>
          <w:rFonts w:cs="Times New Roman"/>
          <w:sz w:val="22"/>
          <w:szCs w:val="22"/>
        </w:rPr>
        <w:t>Příloha č. 1</w:t>
      </w:r>
      <w:r w:rsidR="008B1C40">
        <w:rPr>
          <w:rFonts w:cs="Times New Roman"/>
          <w:sz w:val="22"/>
          <w:szCs w:val="22"/>
        </w:rPr>
        <w:t>a</w:t>
      </w:r>
      <w:r>
        <w:rPr>
          <w:rFonts w:cs="Times New Roman"/>
          <w:sz w:val="22"/>
          <w:szCs w:val="22"/>
        </w:rPr>
        <w:tab/>
      </w:r>
      <w:r w:rsidR="00337A3F">
        <w:rPr>
          <w:rFonts w:cs="Times New Roman"/>
          <w:sz w:val="22"/>
          <w:szCs w:val="22"/>
        </w:rPr>
        <w:t xml:space="preserve">Technická </w:t>
      </w:r>
      <w:r w:rsidR="00773A26">
        <w:rPr>
          <w:rFonts w:cs="Times New Roman"/>
          <w:sz w:val="22"/>
          <w:szCs w:val="22"/>
        </w:rPr>
        <w:t>dokumentace</w:t>
      </w:r>
    </w:p>
    <w:p w14:paraId="3587EEA9" w14:textId="60D48E03" w:rsidR="002C2E7B" w:rsidRPr="0075779D" w:rsidRDefault="008B1C40" w:rsidP="00856649">
      <w:pPr>
        <w:pStyle w:val="WW-ZkladntextIMP"/>
        <w:spacing w:line="240" w:lineRule="auto"/>
        <w:ind w:left="2138" w:hanging="1418"/>
        <w:jc w:val="both"/>
        <w:rPr>
          <w:rFonts w:cs="Times New Roman"/>
          <w:sz w:val="22"/>
          <w:szCs w:val="22"/>
        </w:rPr>
      </w:pPr>
      <w:r>
        <w:rPr>
          <w:rFonts w:cs="Times New Roman"/>
          <w:sz w:val="22"/>
          <w:szCs w:val="22"/>
        </w:rPr>
        <w:t xml:space="preserve">Příloha č. 1b   </w:t>
      </w:r>
      <w:r>
        <w:rPr>
          <w:rFonts w:cs="Times New Roman"/>
          <w:sz w:val="22"/>
          <w:szCs w:val="22"/>
        </w:rPr>
        <w:tab/>
      </w:r>
      <w:r w:rsidR="00107882">
        <w:rPr>
          <w:rFonts w:cs="Times New Roman"/>
          <w:sz w:val="22"/>
          <w:szCs w:val="22"/>
        </w:rPr>
        <w:t xml:space="preserve">Popis </w:t>
      </w:r>
      <w:r w:rsidR="00754907">
        <w:rPr>
          <w:rFonts w:cs="Times New Roman"/>
          <w:sz w:val="22"/>
          <w:szCs w:val="22"/>
        </w:rPr>
        <w:t xml:space="preserve">a specifikace </w:t>
      </w:r>
      <w:r w:rsidR="00107882">
        <w:rPr>
          <w:rFonts w:cs="Times New Roman"/>
          <w:sz w:val="22"/>
          <w:szCs w:val="22"/>
        </w:rPr>
        <w:t xml:space="preserve">technického řešení Systému </w:t>
      </w:r>
      <w:r w:rsidR="00754907">
        <w:rPr>
          <w:rFonts w:cs="Times New Roman"/>
          <w:sz w:val="22"/>
          <w:szCs w:val="22"/>
        </w:rPr>
        <w:t xml:space="preserve">včetně BackOffice </w:t>
      </w:r>
      <w:r w:rsidR="00107882">
        <w:rPr>
          <w:rFonts w:cs="Times New Roman"/>
          <w:sz w:val="22"/>
          <w:szCs w:val="22"/>
        </w:rPr>
        <w:t>nabídnutého Zhotovitelem</w:t>
      </w:r>
    </w:p>
    <w:p w14:paraId="3ADBA854" w14:textId="77777777" w:rsidR="00CD5674" w:rsidRDefault="00CD5674" w:rsidP="009852D6">
      <w:pPr>
        <w:pStyle w:val="WW-ZkladntextIMP"/>
        <w:spacing w:line="240" w:lineRule="auto"/>
        <w:ind w:left="2138" w:hanging="1418"/>
        <w:jc w:val="both"/>
        <w:rPr>
          <w:rFonts w:cs="Times New Roman"/>
          <w:sz w:val="22"/>
          <w:szCs w:val="22"/>
        </w:rPr>
      </w:pPr>
      <w:r>
        <w:rPr>
          <w:rFonts w:cs="Times New Roman"/>
          <w:sz w:val="22"/>
          <w:szCs w:val="22"/>
        </w:rPr>
        <w:t>Příloha č. 2</w:t>
      </w:r>
      <w:r>
        <w:rPr>
          <w:rFonts w:cs="Times New Roman"/>
          <w:sz w:val="22"/>
          <w:szCs w:val="22"/>
        </w:rPr>
        <w:tab/>
        <w:t>Specifikace Stávající flotily</w:t>
      </w:r>
    </w:p>
    <w:p w14:paraId="17D57DAD" w14:textId="2E8034A8" w:rsidR="009852D6" w:rsidRPr="0075779D" w:rsidRDefault="009852D6" w:rsidP="009852D6">
      <w:pPr>
        <w:pStyle w:val="WW-ZkladntextIMP"/>
        <w:spacing w:line="240" w:lineRule="auto"/>
        <w:ind w:left="2138" w:hanging="1418"/>
        <w:jc w:val="both"/>
        <w:rPr>
          <w:rFonts w:cs="Times New Roman"/>
          <w:sz w:val="22"/>
          <w:szCs w:val="22"/>
        </w:rPr>
      </w:pPr>
      <w:r w:rsidRPr="0075779D">
        <w:rPr>
          <w:rFonts w:cs="Times New Roman"/>
          <w:sz w:val="22"/>
          <w:szCs w:val="22"/>
        </w:rPr>
        <w:lastRenderedPageBreak/>
        <w:t xml:space="preserve">Příloha č. </w:t>
      </w:r>
      <w:r w:rsidR="00CD5674">
        <w:rPr>
          <w:rFonts w:cs="Times New Roman"/>
          <w:sz w:val="22"/>
          <w:szCs w:val="22"/>
        </w:rPr>
        <w:t>3</w:t>
      </w:r>
      <w:r w:rsidRPr="0075779D">
        <w:rPr>
          <w:rFonts w:cs="Times New Roman"/>
          <w:sz w:val="22"/>
          <w:szCs w:val="22"/>
        </w:rPr>
        <w:tab/>
      </w:r>
      <w:r w:rsidR="00FF7663">
        <w:rPr>
          <w:rFonts w:cs="Times New Roman"/>
          <w:sz w:val="22"/>
          <w:szCs w:val="22"/>
        </w:rPr>
        <w:t>Cenová příloha</w:t>
      </w:r>
    </w:p>
    <w:p w14:paraId="7443238C" w14:textId="77777777" w:rsidR="00337C23" w:rsidRPr="0075779D" w:rsidRDefault="00337C23" w:rsidP="00856649">
      <w:pPr>
        <w:pStyle w:val="WW-ZkladntextIMP"/>
        <w:spacing w:line="240" w:lineRule="auto"/>
        <w:ind w:left="2138" w:hanging="1418"/>
        <w:jc w:val="both"/>
        <w:rPr>
          <w:rFonts w:cs="Times New Roman"/>
          <w:sz w:val="22"/>
          <w:szCs w:val="22"/>
        </w:rPr>
      </w:pPr>
      <w:r w:rsidRPr="0075779D">
        <w:rPr>
          <w:rFonts w:cs="Times New Roman"/>
          <w:sz w:val="22"/>
          <w:szCs w:val="22"/>
        </w:rPr>
        <w:t xml:space="preserve">Příloha č. </w:t>
      </w:r>
      <w:r w:rsidR="00CD5674">
        <w:rPr>
          <w:rFonts w:cs="Times New Roman"/>
          <w:sz w:val="22"/>
          <w:szCs w:val="22"/>
        </w:rPr>
        <w:t>4</w:t>
      </w:r>
      <w:r w:rsidR="00CD5674" w:rsidRPr="0075779D">
        <w:rPr>
          <w:rFonts w:cs="Times New Roman"/>
          <w:sz w:val="22"/>
          <w:szCs w:val="22"/>
        </w:rPr>
        <w:t xml:space="preserve"> </w:t>
      </w:r>
      <w:r w:rsidRPr="0075779D">
        <w:rPr>
          <w:rFonts w:cs="Times New Roman"/>
          <w:sz w:val="22"/>
          <w:szCs w:val="22"/>
        </w:rPr>
        <w:tab/>
      </w:r>
      <w:r w:rsidR="001F5E7E" w:rsidRPr="0075779D">
        <w:rPr>
          <w:rFonts w:cs="Times New Roman"/>
          <w:sz w:val="22"/>
          <w:szCs w:val="22"/>
        </w:rPr>
        <w:t>Harmonogram</w:t>
      </w:r>
      <w:r w:rsidR="00FF7663">
        <w:rPr>
          <w:rFonts w:cs="Times New Roman"/>
          <w:sz w:val="22"/>
          <w:szCs w:val="22"/>
        </w:rPr>
        <w:t xml:space="preserve"> plnění</w:t>
      </w:r>
    </w:p>
    <w:p w14:paraId="4EB7998F" w14:textId="653DB0AE" w:rsidR="00787908" w:rsidRDefault="00007E46" w:rsidP="00CC12EE">
      <w:pPr>
        <w:pStyle w:val="WW-ZkladntextIMP"/>
        <w:spacing w:line="240" w:lineRule="auto"/>
        <w:ind w:left="2138" w:hanging="1418"/>
        <w:jc w:val="both"/>
        <w:rPr>
          <w:rFonts w:cs="Times New Roman"/>
          <w:sz w:val="22"/>
          <w:szCs w:val="22"/>
        </w:rPr>
      </w:pPr>
      <w:bookmarkStart w:id="86" w:name="_Hlk194943959"/>
      <w:r w:rsidRPr="0075779D">
        <w:rPr>
          <w:rFonts w:cs="Times New Roman"/>
          <w:sz w:val="22"/>
          <w:szCs w:val="22"/>
        </w:rPr>
        <w:t xml:space="preserve">Příloha č. </w:t>
      </w:r>
      <w:r w:rsidR="00CD5674">
        <w:rPr>
          <w:rFonts w:cs="Times New Roman"/>
          <w:sz w:val="22"/>
          <w:szCs w:val="22"/>
        </w:rPr>
        <w:t>5</w:t>
      </w:r>
      <w:r w:rsidR="00754907">
        <w:rPr>
          <w:rFonts w:cs="Times New Roman"/>
          <w:sz w:val="22"/>
          <w:szCs w:val="22"/>
        </w:rPr>
        <w:t>a</w:t>
      </w:r>
      <w:r w:rsidRPr="0075779D">
        <w:rPr>
          <w:rFonts w:cs="Times New Roman"/>
          <w:sz w:val="22"/>
          <w:szCs w:val="22"/>
        </w:rPr>
        <w:tab/>
      </w:r>
      <w:r w:rsidR="000751C3" w:rsidRPr="00FB7744">
        <w:rPr>
          <w:rFonts w:cs="Times New Roman"/>
          <w:sz w:val="22"/>
          <w:szCs w:val="22"/>
        </w:rPr>
        <w:t>Vzor a</w:t>
      </w:r>
      <w:r w:rsidR="001F5E7E" w:rsidRPr="0075779D">
        <w:rPr>
          <w:rFonts w:cs="Times New Roman"/>
          <w:sz w:val="22"/>
          <w:szCs w:val="22"/>
        </w:rPr>
        <w:t>kceptační</w:t>
      </w:r>
      <w:r w:rsidR="000751C3" w:rsidRPr="00FB7744">
        <w:rPr>
          <w:rFonts w:cs="Times New Roman"/>
          <w:sz w:val="22"/>
          <w:szCs w:val="22"/>
        </w:rPr>
        <w:t>ho</w:t>
      </w:r>
      <w:r w:rsidR="001F5E7E" w:rsidRPr="0075779D">
        <w:rPr>
          <w:rFonts w:cs="Times New Roman"/>
          <w:sz w:val="22"/>
          <w:szCs w:val="22"/>
        </w:rPr>
        <w:t xml:space="preserve"> protokol</w:t>
      </w:r>
      <w:r w:rsidR="000751C3" w:rsidRPr="00FB7744">
        <w:rPr>
          <w:rFonts w:cs="Times New Roman"/>
          <w:sz w:val="22"/>
          <w:szCs w:val="22"/>
        </w:rPr>
        <w:t>u</w:t>
      </w:r>
      <w:r w:rsidR="00754907">
        <w:rPr>
          <w:rFonts w:cs="Times New Roman"/>
          <w:sz w:val="22"/>
          <w:szCs w:val="22"/>
        </w:rPr>
        <w:t xml:space="preserve"> pro vozidlový Hardware</w:t>
      </w:r>
    </w:p>
    <w:bookmarkEnd w:id="86"/>
    <w:p w14:paraId="57066A43" w14:textId="308538A7" w:rsidR="00754907" w:rsidRPr="0075779D" w:rsidRDefault="00754907" w:rsidP="00CC12EE">
      <w:pPr>
        <w:pStyle w:val="WW-ZkladntextIMP"/>
        <w:spacing w:line="240" w:lineRule="auto"/>
        <w:ind w:left="2138" w:hanging="1418"/>
        <w:jc w:val="both"/>
        <w:rPr>
          <w:rFonts w:cs="Times New Roman"/>
          <w:sz w:val="22"/>
          <w:szCs w:val="22"/>
        </w:rPr>
      </w:pPr>
      <w:r w:rsidRPr="00754907">
        <w:rPr>
          <w:rFonts w:cs="Times New Roman"/>
          <w:sz w:val="22"/>
          <w:szCs w:val="22"/>
        </w:rPr>
        <w:t>Příloha č. 5</w:t>
      </w:r>
      <w:r>
        <w:rPr>
          <w:rFonts w:cs="Times New Roman"/>
          <w:sz w:val="22"/>
          <w:szCs w:val="22"/>
        </w:rPr>
        <w:t>b</w:t>
      </w:r>
      <w:r w:rsidRPr="00754907">
        <w:rPr>
          <w:rFonts w:cs="Times New Roman"/>
          <w:sz w:val="22"/>
          <w:szCs w:val="22"/>
        </w:rPr>
        <w:tab/>
        <w:t>Vzor akceptačního protokolu</w:t>
      </w:r>
      <w:r>
        <w:rPr>
          <w:rFonts w:cs="Times New Roman"/>
          <w:sz w:val="22"/>
          <w:szCs w:val="22"/>
        </w:rPr>
        <w:t xml:space="preserve"> pro BackOffice</w:t>
      </w:r>
    </w:p>
    <w:p w14:paraId="748AEBC5" w14:textId="27A2D326" w:rsidR="001F5E7E" w:rsidRDefault="001F5E7E" w:rsidP="001F5E7E">
      <w:pPr>
        <w:pStyle w:val="WW-ZkladntextIMP"/>
        <w:ind w:left="709"/>
        <w:rPr>
          <w:sz w:val="22"/>
          <w:szCs w:val="22"/>
        </w:rPr>
      </w:pPr>
      <w:r w:rsidRPr="0075779D">
        <w:rPr>
          <w:sz w:val="22"/>
          <w:szCs w:val="22"/>
        </w:rPr>
        <w:t xml:space="preserve">Příloha č. </w:t>
      </w:r>
      <w:r w:rsidR="00CD5674">
        <w:rPr>
          <w:sz w:val="22"/>
          <w:szCs w:val="22"/>
        </w:rPr>
        <w:t>6</w:t>
      </w:r>
      <w:r w:rsidRPr="0075779D">
        <w:rPr>
          <w:sz w:val="22"/>
          <w:szCs w:val="22"/>
        </w:rPr>
        <w:tab/>
      </w:r>
      <w:r w:rsidR="007B4E98">
        <w:rPr>
          <w:sz w:val="22"/>
          <w:szCs w:val="22"/>
        </w:rPr>
        <w:t xml:space="preserve">Parametry </w:t>
      </w:r>
      <w:r w:rsidRPr="0075779D">
        <w:rPr>
          <w:sz w:val="22"/>
          <w:szCs w:val="22"/>
        </w:rPr>
        <w:t>SLA</w:t>
      </w:r>
    </w:p>
    <w:p w14:paraId="1083E931" w14:textId="266DA147" w:rsidR="001F5E7E" w:rsidRPr="0075779D" w:rsidRDefault="001F5E7E" w:rsidP="001F5E7E">
      <w:pPr>
        <w:pStyle w:val="WW-ZkladntextIMP"/>
        <w:ind w:left="709"/>
        <w:rPr>
          <w:sz w:val="22"/>
          <w:szCs w:val="22"/>
        </w:rPr>
      </w:pPr>
      <w:r w:rsidRPr="0075779D">
        <w:rPr>
          <w:sz w:val="22"/>
          <w:szCs w:val="22"/>
        </w:rPr>
        <w:t xml:space="preserve">Příloha č. </w:t>
      </w:r>
      <w:r w:rsidR="00491CDC">
        <w:rPr>
          <w:sz w:val="22"/>
          <w:szCs w:val="22"/>
        </w:rPr>
        <w:t>7</w:t>
      </w:r>
      <w:r w:rsidRPr="0075779D">
        <w:rPr>
          <w:sz w:val="22"/>
          <w:szCs w:val="22"/>
        </w:rPr>
        <w:tab/>
      </w:r>
      <w:r w:rsidR="00B84EDF" w:rsidRPr="009304AB">
        <w:rPr>
          <w:sz w:val="22"/>
          <w:szCs w:val="22"/>
        </w:rPr>
        <w:t>Pravidla</w:t>
      </w:r>
      <w:r w:rsidR="00B84EDF" w:rsidRPr="0075779D">
        <w:rPr>
          <w:sz w:val="22"/>
          <w:szCs w:val="22"/>
        </w:rPr>
        <w:t xml:space="preserve"> pro </w:t>
      </w:r>
      <w:r w:rsidR="00B84EDF" w:rsidRPr="009304AB">
        <w:rPr>
          <w:sz w:val="22"/>
          <w:szCs w:val="22"/>
        </w:rPr>
        <w:t xml:space="preserve">provedení </w:t>
      </w:r>
      <w:r w:rsidR="002A2026">
        <w:rPr>
          <w:sz w:val="22"/>
          <w:szCs w:val="22"/>
        </w:rPr>
        <w:t xml:space="preserve">funkční </w:t>
      </w:r>
      <w:r w:rsidR="00B84EDF" w:rsidRPr="009304AB">
        <w:rPr>
          <w:sz w:val="22"/>
          <w:szCs w:val="22"/>
        </w:rPr>
        <w:t xml:space="preserve">zkoušky </w:t>
      </w:r>
      <w:r w:rsidR="00B84EDF" w:rsidRPr="0075779D">
        <w:rPr>
          <w:sz w:val="22"/>
          <w:szCs w:val="22"/>
        </w:rPr>
        <w:t xml:space="preserve"> </w:t>
      </w:r>
    </w:p>
    <w:p w14:paraId="2F95C3C2" w14:textId="25AA81E9" w:rsidR="001F5E7E" w:rsidRPr="0075779D" w:rsidRDefault="001F5E7E" w:rsidP="001F5E7E">
      <w:pPr>
        <w:pStyle w:val="WW-ZkladntextIMP"/>
        <w:ind w:left="709"/>
        <w:rPr>
          <w:sz w:val="22"/>
          <w:szCs w:val="22"/>
        </w:rPr>
      </w:pPr>
      <w:r w:rsidRPr="0075779D">
        <w:rPr>
          <w:sz w:val="22"/>
          <w:szCs w:val="22"/>
        </w:rPr>
        <w:t xml:space="preserve">Příloha č. </w:t>
      </w:r>
      <w:r w:rsidR="00491CDC">
        <w:rPr>
          <w:sz w:val="22"/>
          <w:szCs w:val="22"/>
        </w:rPr>
        <w:t>8</w:t>
      </w:r>
      <w:r w:rsidRPr="0075779D">
        <w:rPr>
          <w:sz w:val="22"/>
          <w:szCs w:val="22"/>
        </w:rPr>
        <w:tab/>
      </w:r>
      <w:r w:rsidR="00B84EDF" w:rsidRPr="00FB7744">
        <w:rPr>
          <w:rFonts w:cs="Times New Roman"/>
          <w:sz w:val="22"/>
          <w:szCs w:val="22"/>
        </w:rPr>
        <w:t xml:space="preserve">Vymezení obchodního tajemství </w:t>
      </w:r>
      <w:r w:rsidR="00B3004E">
        <w:rPr>
          <w:rFonts w:cs="Times New Roman"/>
          <w:sz w:val="22"/>
          <w:szCs w:val="22"/>
        </w:rPr>
        <w:t>Z</w:t>
      </w:r>
      <w:r w:rsidR="00B3004E" w:rsidRPr="00FB7744">
        <w:rPr>
          <w:rFonts w:cs="Times New Roman"/>
          <w:sz w:val="22"/>
          <w:szCs w:val="22"/>
        </w:rPr>
        <w:t>hotovitele</w:t>
      </w:r>
      <w:r w:rsidR="00B3004E" w:rsidRPr="009304AB" w:rsidDel="00B84EDF">
        <w:rPr>
          <w:sz w:val="22"/>
          <w:szCs w:val="22"/>
        </w:rPr>
        <w:t xml:space="preserve"> </w:t>
      </w:r>
    </w:p>
    <w:p w14:paraId="1F83C3D8" w14:textId="706947A8" w:rsidR="002E2219" w:rsidRPr="00FB7744" w:rsidRDefault="002E2219" w:rsidP="00A42BFD">
      <w:pPr>
        <w:pStyle w:val="WW-ZkladntextIMP"/>
        <w:spacing w:line="240" w:lineRule="auto"/>
        <w:ind w:left="2138" w:hanging="1418"/>
        <w:jc w:val="both"/>
        <w:rPr>
          <w:rFonts w:cs="Times New Roman"/>
          <w:sz w:val="22"/>
          <w:szCs w:val="22"/>
        </w:rPr>
      </w:pPr>
      <w:r w:rsidRPr="00FB7744">
        <w:rPr>
          <w:rFonts w:cs="Times New Roman"/>
          <w:sz w:val="22"/>
          <w:szCs w:val="22"/>
        </w:rPr>
        <w:t xml:space="preserve">Příloha č. </w:t>
      </w:r>
      <w:r w:rsidR="00491CDC">
        <w:rPr>
          <w:rFonts w:cs="Times New Roman"/>
          <w:sz w:val="22"/>
          <w:szCs w:val="22"/>
        </w:rPr>
        <w:t>9</w:t>
      </w:r>
      <w:r w:rsidRPr="00FB7744">
        <w:rPr>
          <w:rFonts w:cs="Times New Roman"/>
          <w:sz w:val="22"/>
          <w:szCs w:val="22"/>
        </w:rPr>
        <w:tab/>
      </w:r>
      <w:r w:rsidR="00B84EDF" w:rsidRPr="00FB7744">
        <w:rPr>
          <w:rFonts w:cs="Times New Roman"/>
          <w:sz w:val="22"/>
          <w:szCs w:val="22"/>
        </w:rPr>
        <w:t>Základní požadavky k zajištění BOZP</w:t>
      </w:r>
      <w:r w:rsidR="00B84EDF" w:rsidRPr="00FB7744" w:rsidDel="00B84EDF">
        <w:rPr>
          <w:rFonts w:cs="Times New Roman"/>
          <w:sz w:val="22"/>
          <w:szCs w:val="22"/>
        </w:rPr>
        <w:t xml:space="preserve"> </w:t>
      </w:r>
    </w:p>
    <w:p w14:paraId="1CFCEB32" w14:textId="08C9D8B4" w:rsidR="001F5E7E" w:rsidRDefault="001F5E7E" w:rsidP="00A42BFD">
      <w:pPr>
        <w:pStyle w:val="WW-ZkladntextIMP"/>
        <w:spacing w:line="240" w:lineRule="auto"/>
        <w:ind w:left="2138" w:hanging="1418"/>
        <w:jc w:val="both"/>
        <w:rPr>
          <w:rFonts w:cs="Times New Roman"/>
          <w:sz w:val="22"/>
          <w:szCs w:val="22"/>
        </w:rPr>
      </w:pPr>
      <w:r w:rsidRPr="00FB7744">
        <w:rPr>
          <w:rFonts w:cs="Times New Roman"/>
          <w:sz w:val="22"/>
          <w:szCs w:val="22"/>
        </w:rPr>
        <w:t xml:space="preserve">Příloha č. </w:t>
      </w:r>
      <w:r w:rsidR="00CD5674">
        <w:rPr>
          <w:rFonts w:cs="Times New Roman"/>
          <w:sz w:val="22"/>
          <w:szCs w:val="22"/>
        </w:rPr>
        <w:t>1</w:t>
      </w:r>
      <w:r w:rsidR="00491CDC">
        <w:rPr>
          <w:rFonts w:cs="Times New Roman"/>
          <w:sz w:val="22"/>
          <w:szCs w:val="22"/>
        </w:rPr>
        <w:t>0</w:t>
      </w:r>
      <w:r w:rsidRPr="00FB7744">
        <w:rPr>
          <w:rFonts w:cs="Times New Roman"/>
          <w:sz w:val="22"/>
          <w:szCs w:val="22"/>
        </w:rPr>
        <w:tab/>
      </w:r>
      <w:r w:rsidR="00B84EDF">
        <w:rPr>
          <w:rFonts w:cs="Times New Roman"/>
          <w:sz w:val="22"/>
          <w:szCs w:val="22"/>
        </w:rPr>
        <w:t>Pravidla sociální odpovědnosti</w:t>
      </w:r>
      <w:r w:rsidR="00B84EDF" w:rsidRPr="00FB7744" w:rsidDel="00B84EDF">
        <w:rPr>
          <w:rFonts w:cs="Times New Roman"/>
          <w:sz w:val="22"/>
          <w:szCs w:val="22"/>
        </w:rPr>
        <w:t xml:space="preserve"> </w:t>
      </w:r>
    </w:p>
    <w:p w14:paraId="4330859A" w14:textId="24D5399C" w:rsidR="00726128" w:rsidRDefault="00726128" w:rsidP="00A42BFD">
      <w:pPr>
        <w:pStyle w:val="WW-ZkladntextIMP"/>
        <w:spacing w:line="240" w:lineRule="auto"/>
        <w:ind w:left="2138" w:hanging="1418"/>
        <w:jc w:val="both"/>
        <w:rPr>
          <w:sz w:val="22"/>
          <w:szCs w:val="22"/>
        </w:rPr>
      </w:pPr>
      <w:r>
        <w:rPr>
          <w:rFonts w:cs="Times New Roman"/>
          <w:sz w:val="22"/>
          <w:szCs w:val="22"/>
        </w:rPr>
        <w:t>Příloha č. 1</w:t>
      </w:r>
      <w:r w:rsidR="00573C74">
        <w:rPr>
          <w:rFonts w:cs="Times New Roman"/>
          <w:sz w:val="22"/>
          <w:szCs w:val="22"/>
        </w:rPr>
        <w:t>1</w:t>
      </w:r>
      <w:r>
        <w:rPr>
          <w:rFonts w:cs="Times New Roman"/>
          <w:sz w:val="22"/>
          <w:szCs w:val="22"/>
        </w:rPr>
        <w:tab/>
      </w:r>
      <w:r w:rsidR="00B84EDF" w:rsidRPr="001E72B1">
        <w:rPr>
          <w:sz w:val="22"/>
          <w:szCs w:val="22"/>
        </w:rPr>
        <w:t xml:space="preserve">Seznam </w:t>
      </w:r>
      <w:r w:rsidR="001E72B1" w:rsidRPr="00285663">
        <w:rPr>
          <w:sz w:val="22"/>
          <w:szCs w:val="22"/>
        </w:rPr>
        <w:t>techniků</w:t>
      </w:r>
    </w:p>
    <w:p w14:paraId="22276187" w14:textId="18317014" w:rsidR="00860F94" w:rsidRDefault="00567FA7" w:rsidP="00A42BFD">
      <w:pPr>
        <w:pStyle w:val="WW-ZkladntextIMP"/>
        <w:spacing w:line="240" w:lineRule="auto"/>
        <w:ind w:left="2138" w:hanging="1418"/>
        <w:jc w:val="both"/>
        <w:rPr>
          <w:rFonts w:cs="Times New Roman"/>
          <w:sz w:val="22"/>
          <w:szCs w:val="22"/>
        </w:rPr>
      </w:pPr>
      <w:r>
        <w:rPr>
          <w:sz w:val="22"/>
          <w:szCs w:val="22"/>
        </w:rPr>
        <w:t xml:space="preserve">Příloha č. </w:t>
      </w:r>
      <w:r w:rsidR="00573C74">
        <w:rPr>
          <w:sz w:val="22"/>
          <w:szCs w:val="22"/>
        </w:rPr>
        <w:t>12</w:t>
      </w:r>
      <w:r>
        <w:rPr>
          <w:sz w:val="22"/>
          <w:szCs w:val="22"/>
        </w:rPr>
        <w:tab/>
        <w:t>Seznam poddodavatelů</w:t>
      </w:r>
    </w:p>
    <w:p w14:paraId="6ACCBE8F" w14:textId="77777777" w:rsidR="000B2C44" w:rsidRPr="00952BA8" w:rsidRDefault="000B2C44" w:rsidP="00F12959">
      <w:pPr>
        <w:tabs>
          <w:tab w:val="left" w:pos="6096"/>
        </w:tabs>
        <w:ind w:right="21"/>
        <w:rPr>
          <w:b/>
          <w:bCs/>
          <w:sz w:val="22"/>
          <w:szCs w:val="22"/>
        </w:rPr>
      </w:pPr>
    </w:p>
    <w:p w14:paraId="6CFE5BD8" w14:textId="4E33D4E4" w:rsidR="00B672B3" w:rsidRPr="00FB7744" w:rsidRDefault="00B672B3" w:rsidP="00B672B3">
      <w:pPr>
        <w:tabs>
          <w:tab w:val="left" w:pos="6096"/>
        </w:tabs>
        <w:ind w:right="21"/>
        <w:rPr>
          <w:sz w:val="22"/>
          <w:szCs w:val="22"/>
        </w:rPr>
      </w:pPr>
      <w:r w:rsidRPr="00FB7744">
        <w:rPr>
          <w:sz w:val="22"/>
          <w:szCs w:val="22"/>
        </w:rPr>
        <w:t>V Ostravě dne ………………</w:t>
      </w:r>
      <w:r w:rsidRPr="00FB7744">
        <w:rPr>
          <w:sz w:val="22"/>
          <w:szCs w:val="22"/>
        </w:rPr>
        <w:tab/>
        <w:t>V ……</w:t>
      </w:r>
      <w:r w:rsidR="008638FC" w:rsidRPr="00FB7744">
        <w:rPr>
          <w:sz w:val="22"/>
          <w:szCs w:val="22"/>
        </w:rPr>
        <w:t>……</w:t>
      </w:r>
      <w:r w:rsidRPr="00FB7744">
        <w:rPr>
          <w:sz w:val="22"/>
          <w:szCs w:val="22"/>
        </w:rPr>
        <w:t>. dne ………………</w:t>
      </w:r>
    </w:p>
    <w:p w14:paraId="75165671" w14:textId="77777777" w:rsidR="00B672B3" w:rsidRPr="00FB7744" w:rsidRDefault="00B672B3" w:rsidP="00B672B3">
      <w:pPr>
        <w:ind w:left="567" w:right="21" w:hanging="567"/>
        <w:rPr>
          <w:sz w:val="22"/>
          <w:szCs w:val="22"/>
        </w:rPr>
      </w:pPr>
    </w:p>
    <w:p w14:paraId="74FF1952" w14:textId="77777777" w:rsidR="00B672B3" w:rsidRDefault="00B672B3" w:rsidP="00B672B3">
      <w:pPr>
        <w:ind w:left="567" w:right="21" w:hanging="567"/>
        <w:rPr>
          <w:sz w:val="22"/>
          <w:szCs w:val="22"/>
        </w:rPr>
      </w:pPr>
    </w:p>
    <w:p w14:paraId="5FB73EB1" w14:textId="77777777" w:rsidR="00722659" w:rsidRPr="00FB7744" w:rsidRDefault="00722659" w:rsidP="00B672B3">
      <w:pPr>
        <w:ind w:left="567" w:right="21" w:hanging="567"/>
        <w:rPr>
          <w:sz w:val="22"/>
          <w:szCs w:val="22"/>
        </w:rPr>
      </w:pPr>
    </w:p>
    <w:p w14:paraId="797B4AC2" w14:textId="77777777" w:rsidR="00B672B3" w:rsidRPr="00FB7744" w:rsidRDefault="00B672B3" w:rsidP="00B672B3">
      <w:pPr>
        <w:tabs>
          <w:tab w:val="center" w:pos="7655"/>
        </w:tabs>
        <w:ind w:right="21"/>
        <w:rPr>
          <w:sz w:val="22"/>
          <w:szCs w:val="22"/>
        </w:rPr>
      </w:pPr>
      <w:r w:rsidRPr="00FB7744">
        <w:rPr>
          <w:sz w:val="22"/>
          <w:szCs w:val="22"/>
        </w:rPr>
        <w:t>………………………………….</w:t>
      </w:r>
      <w:r w:rsidRPr="00FB7744">
        <w:rPr>
          <w:sz w:val="22"/>
          <w:szCs w:val="22"/>
        </w:rPr>
        <w:tab/>
        <w:t>………………………………….</w:t>
      </w:r>
    </w:p>
    <w:p w14:paraId="09EFEAF1" w14:textId="2D9BD47F" w:rsidR="00B672B3" w:rsidRPr="00FB7744" w:rsidRDefault="00B672B3" w:rsidP="00B672B3">
      <w:pPr>
        <w:tabs>
          <w:tab w:val="center" w:pos="7655"/>
        </w:tabs>
        <w:ind w:right="21"/>
        <w:rPr>
          <w:i/>
          <w:sz w:val="22"/>
          <w:szCs w:val="22"/>
        </w:rPr>
      </w:pPr>
      <w:r w:rsidRPr="00FB7744">
        <w:rPr>
          <w:sz w:val="22"/>
          <w:szCs w:val="22"/>
        </w:rPr>
        <w:t>Ing. Daniel Morys, MBA</w:t>
      </w:r>
      <w:r w:rsidRPr="00FB7744">
        <w:rPr>
          <w:sz w:val="22"/>
          <w:szCs w:val="22"/>
        </w:rPr>
        <w:tab/>
      </w:r>
      <w:r w:rsidR="000A6E2F" w:rsidRPr="005A34E2">
        <w:rPr>
          <w:rFonts w:ascii="Garamond" w:hAnsi="Garamond"/>
          <w:sz w:val="22"/>
          <w:szCs w:val="22"/>
        </w:rPr>
        <w:t>[</w:t>
      </w:r>
      <w:r w:rsidR="000A6E2F" w:rsidRPr="007C19DA">
        <w:rPr>
          <w:rFonts w:ascii="Garamond" w:hAnsi="Garamond"/>
          <w:sz w:val="22"/>
          <w:szCs w:val="22"/>
          <w:highlight w:val="cyan"/>
        </w:rPr>
        <w:t>DOPLNÍ DODAVATEL</w:t>
      </w:r>
      <w:r w:rsidR="000A6E2F" w:rsidRPr="005A34E2">
        <w:rPr>
          <w:rFonts w:ascii="Garamond" w:hAnsi="Garamond"/>
          <w:sz w:val="22"/>
          <w:szCs w:val="22"/>
        </w:rPr>
        <w:t>]</w:t>
      </w:r>
      <w:r w:rsidR="000A6E2F" w:rsidRPr="002E467D" w:rsidDel="002E467D">
        <w:rPr>
          <w:rFonts w:ascii="Garamond" w:hAnsi="Garamond"/>
          <w:b/>
          <w:bCs/>
          <w:sz w:val="22"/>
          <w:szCs w:val="22"/>
          <w:highlight w:val="cyan"/>
        </w:rPr>
        <w:t xml:space="preserve"> </w:t>
      </w:r>
    </w:p>
    <w:p w14:paraId="5414D9C5" w14:textId="786AD633" w:rsidR="00B672B3" w:rsidRPr="00FB7744" w:rsidRDefault="00B672B3" w:rsidP="00B672B3">
      <w:pPr>
        <w:tabs>
          <w:tab w:val="center" w:pos="7655"/>
        </w:tabs>
        <w:ind w:right="21"/>
        <w:rPr>
          <w:sz w:val="22"/>
          <w:szCs w:val="22"/>
        </w:rPr>
      </w:pPr>
      <w:r w:rsidRPr="00FB7744">
        <w:rPr>
          <w:sz w:val="22"/>
          <w:szCs w:val="22"/>
        </w:rPr>
        <w:t>předseda představenstva</w:t>
      </w:r>
    </w:p>
    <w:p w14:paraId="13F4A288" w14:textId="77777777" w:rsidR="00485F3A" w:rsidRDefault="00485F3A" w:rsidP="00B672B3">
      <w:pPr>
        <w:tabs>
          <w:tab w:val="center" w:pos="7655"/>
        </w:tabs>
        <w:ind w:right="21"/>
        <w:rPr>
          <w:sz w:val="22"/>
          <w:szCs w:val="22"/>
        </w:rPr>
      </w:pPr>
    </w:p>
    <w:p w14:paraId="44B5BD0C" w14:textId="77777777" w:rsidR="00722659" w:rsidRPr="00FB7744" w:rsidRDefault="00722659" w:rsidP="00B672B3">
      <w:pPr>
        <w:tabs>
          <w:tab w:val="center" w:pos="7655"/>
        </w:tabs>
        <w:ind w:right="21"/>
        <w:rPr>
          <w:sz w:val="22"/>
          <w:szCs w:val="22"/>
        </w:rPr>
      </w:pPr>
    </w:p>
    <w:p w14:paraId="2B0C04FD" w14:textId="77777777" w:rsidR="00B672B3" w:rsidRPr="00FB7744" w:rsidRDefault="00B672B3" w:rsidP="00B672B3">
      <w:pPr>
        <w:tabs>
          <w:tab w:val="center" w:pos="7655"/>
        </w:tabs>
        <w:ind w:right="21"/>
        <w:rPr>
          <w:sz w:val="22"/>
          <w:szCs w:val="22"/>
        </w:rPr>
      </w:pPr>
      <w:r w:rsidRPr="00FB7744">
        <w:rPr>
          <w:sz w:val="22"/>
          <w:szCs w:val="22"/>
        </w:rPr>
        <w:t>………………………………….</w:t>
      </w:r>
      <w:r w:rsidRPr="00FB7744">
        <w:rPr>
          <w:sz w:val="22"/>
          <w:szCs w:val="22"/>
        </w:rPr>
        <w:tab/>
      </w:r>
    </w:p>
    <w:p w14:paraId="07281FA0" w14:textId="77777777" w:rsidR="00B672B3" w:rsidRPr="00FB7744" w:rsidRDefault="00B672B3" w:rsidP="00B672B3">
      <w:pPr>
        <w:tabs>
          <w:tab w:val="center" w:pos="7655"/>
        </w:tabs>
        <w:ind w:right="21"/>
        <w:rPr>
          <w:i/>
          <w:sz w:val="22"/>
          <w:szCs w:val="22"/>
        </w:rPr>
      </w:pPr>
      <w:r w:rsidRPr="00FB7744">
        <w:rPr>
          <w:sz w:val="22"/>
          <w:szCs w:val="22"/>
        </w:rPr>
        <w:t>Ing. Martin Chovanec</w:t>
      </w:r>
      <w:r w:rsidRPr="00FB7744">
        <w:rPr>
          <w:sz w:val="22"/>
          <w:szCs w:val="22"/>
        </w:rPr>
        <w:tab/>
      </w:r>
    </w:p>
    <w:p w14:paraId="74DEF38F" w14:textId="52A5B637" w:rsidR="00952BA8" w:rsidRDefault="00B672B3" w:rsidP="00007E46">
      <w:pPr>
        <w:tabs>
          <w:tab w:val="center" w:pos="7655"/>
        </w:tabs>
        <w:ind w:right="21"/>
        <w:rPr>
          <w:sz w:val="22"/>
          <w:szCs w:val="22"/>
        </w:rPr>
      </w:pPr>
      <w:r w:rsidRPr="00FB7744">
        <w:rPr>
          <w:sz w:val="22"/>
          <w:szCs w:val="22"/>
        </w:rPr>
        <w:t xml:space="preserve">člen představenstva </w:t>
      </w:r>
    </w:p>
    <w:sectPr w:rsidR="00952BA8" w:rsidSect="007176A2">
      <w:headerReference w:type="even" r:id="rId15"/>
      <w:headerReference w:type="default" r:id="rId16"/>
      <w:footerReference w:type="even" r:id="rId17"/>
      <w:footerReference w:type="default" r:id="rId18"/>
      <w:pgSz w:w="11906" w:h="16838" w:code="9"/>
      <w:pgMar w:top="1843" w:right="1418" w:bottom="1134" w:left="1418" w:header="426"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6AABC3" w14:textId="77777777" w:rsidR="006371F8" w:rsidRDefault="006371F8">
      <w:r>
        <w:separator/>
      </w:r>
    </w:p>
  </w:endnote>
  <w:endnote w:type="continuationSeparator" w:id="0">
    <w:p w14:paraId="10EC5CEF" w14:textId="77777777" w:rsidR="006371F8" w:rsidRDefault="006371F8">
      <w:r>
        <w:continuationSeparator/>
      </w:r>
    </w:p>
  </w:endnote>
  <w:endnote w:type="continuationNotice" w:id="1">
    <w:p w14:paraId="202EE4D9" w14:textId="77777777" w:rsidR="006371F8" w:rsidRDefault="006371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BEB4C" w14:textId="77777777" w:rsidR="007D0381" w:rsidRDefault="007D0381">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65EC344" w14:textId="77777777" w:rsidR="007D0381" w:rsidRDefault="007D0381">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58D88" w14:textId="499D8072" w:rsidR="007D0381" w:rsidRDefault="007D0381" w:rsidP="005267C1">
    <w:pPr>
      <w:pStyle w:val="Zpat"/>
      <w:jc w:val="center"/>
    </w:pPr>
    <w:r w:rsidRPr="004F44E7">
      <w:rPr>
        <w:i/>
        <w:sz w:val="22"/>
        <w:szCs w:val="22"/>
      </w:rPr>
      <w:t xml:space="preserve">Stránka </w:t>
    </w:r>
    <w:r w:rsidRPr="004F44E7">
      <w:rPr>
        <w:i/>
        <w:sz w:val="22"/>
        <w:szCs w:val="22"/>
      </w:rPr>
      <w:fldChar w:fldCharType="begin"/>
    </w:r>
    <w:r w:rsidRPr="004F44E7">
      <w:rPr>
        <w:i/>
        <w:sz w:val="22"/>
        <w:szCs w:val="22"/>
      </w:rPr>
      <w:instrText>PAGE</w:instrText>
    </w:r>
    <w:r w:rsidRPr="004F44E7">
      <w:rPr>
        <w:i/>
        <w:sz w:val="22"/>
        <w:szCs w:val="22"/>
      </w:rPr>
      <w:fldChar w:fldCharType="separate"/>
    </w:r>
    <w:r w:rsidR="007D62DD">
      <w:rPr>
        <w:i/>
        <w:noProof/>
        <w:sz w:val="22"/>
        <w:szCs w:val="22"/>
      </w:rPr>
      <w:t>23</w:t>
    </w:r>
    <w:r w:rsidRPr="004F44E7">
      <w:rPr>
        <w:i/>
        <w:sz w:val="22"/>
        <w:szCs w:val="22"/>
      </w:rPr>
      <w:fldChar w:fldCharType="end"/>
    </w:r>
    <w:r w:rsidRPr="004F44E7">
      <w:rPr>
        <w:i/>
        <w:sz w:val="22"/>
        <w:szCs w:val="22"/>
      </w:rPr>
      <w:t xml:space="preserve"> z </w:t>
    </w:r>
    <w:r w:rsidRPr="004F44E7">
      <w:rPr>
        <w:i/>
        <w:sz w:val="22"/>
        <w:szCs w:val="22"/>
      </w:rPr>
      <w:fldChar w:fldCharType="begin"/>
    </w:r>
    <w:r w:rsidRPr="004F44E7">
      <w:rPr>
        <w:i/>
        <w:sz w:val="22"/>
        <w:szCs w:val="22"/>
      </w:rPr>
      <w:instrText>NUMPAGES</w:instrText>
    </w:r>
    <w:r w:rsidRPr="004F44E7">
      <w:rPr>
        <w:i/>
        <w:sz w:val="22"/>
        <w:szCs w:val="22"/>
      </w:rPr>
      <w:fldChar w:fldCharType="separate"/>
    </w:r>
    <w:r w:rsidR="007D62DD">
      <w:rPr>
        <w:i/>
        <w:noProof/>
        <w:sz w:val="22"/>
        <w:szCs w:val="22"/>
      </w:rPr>
      <w:t>36</w:t>
    </w:r>
    <w:r w:rsidRPr="004F44E7">
      <w:rPr>
        <w:i/>
        <w:sz w:val="22"/>
        <w:szCs w:val="22"/>
      </w:rPr>
      <w:fldChar w:fldCharType="end"/>
    </w:r>
  </w:p>
  <w:p w14:paraId="63736AF4" w14:textId="77777777" w:rsidR="007D0381" w:rsidRPr="00DF66B3" w:rsidRDefault="007D0381" w:rsidP="00DF66B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6EA1ED" w14:textId="77777777" w:rsidR="006371F8" w:rsidRDefault="006371F8">
      <w:r>
        <w:separator/>
      </w:r>
    </w:p>
  </w:footnote>
  <w:footnote w:type="continuationSeparator" w:id="0">
    <w:p w14:paraId="0F199F97" w14:textId="77777777" w:rsidR="006371F8" w:rsidRDefault="006371F8">
      <w:r>
        <w:continuationSeparator/>
      </w:r>
    </w:p>
  </w:footnote>
  <w:footnote w:type="continuationNotice" w:id="1">
    <w:p w14:paraId="1EC208B4" w14:textId="77777777" w:rsidR="006371F8" w:rsidRDefault="006371F8"/>
  </w:footnote>
  <w:footnote w:id="2">
    <w:p w14:paraId="435F6856" w14:textId="12435599" w:rsidR="007D0381" w:rsidRDefault="007D0381">
      <w:pPr>
        <w:pStyle w:val="Textpoznpodarou"/>
      </w:pPr>
      <w:r>
        <w:rPr>
          <w:rStyle w:val="Znakapoznpodarou"/>
        </w:rPr>
        <w:footnoteRef/>
      </w:r>
      <w:r>
        <w:t xml:space="preserve"> Dobou </w:t>
      </w:r>
      <w:r w:rsidRPr="002C6149">
        <w:t>udržitelnosti je myšleno období 5 ti let od finančního ukončení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A09AA" w14:textId="1F35A58B" w:rsidR="007D0381" w:rsidRDefault="007D0381">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11</w:t>
    </w:r>
    <w:r>
      <w:rPr>
        <w:rStyle w:val="slostrnky"/>
      </w:rPr>
      <w:fldChar w:fldCharType="end"/>
    </w:r>
  </w:p>
  <w:p w14:paraId="5C41CDB8" w14:textId="77777777" w:rsidR="007D0381" w:rsidRDefault="007D0381">
    <w:pPr>
      <w:pStyle w:val="Zhlav"/>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8967B" w14:textId="0522F9C8" w:rsidR="007D0381" w:rsidRDefault="007D0381" w:rsidP="00F9596E">
    <w:pPr>
      <w:pStyle w:val="Zhlav"/>
      <w:ind w:right="360"/>
      <w:jc w:val="center"/>
      <w:rPr>
        <w:noProof/>
        <w:sz w:val="24"/>
        <w:szCs w:val="24"/>
      </w:rPr>
    </w:pPr>
    <w:r w:rsidRPr="005141EF">
      <w:rPr>
        <w:noProof/>
      </w:rPr>
      <w:drawing>
        <wp:anchor distT="0" distB="0" distL="114300" distR="114300" simplePos="0" relativeHeight="251658240" behindDoc="0" locked="0" layoutInCell="1" allowOverlap="1" wp14:anchorId="57252B7B" wp14:editId="3142E14C">
          <wp:simplePos x="0" y="0"/>
          <wp:positionH relativeFrom="column">
            <wp:posOffset>4106246</wp:posOffset>
          </wp:positionH>
          <wp:positionV relativeFrom="paragraph">
            <wp:posOffset>-1905</wp:posOffset>
          </wp:positionV>
          <wp:extent cx="1695450" cy="866775"/>
          <wp:effectExtent l="0" t="0" r="0" b="9525"/>
          <wp:wrapTopAndBottom/>
          <wp:docPr id="582428328" name="Obrázek 1" descr="Obsah obrázku Písmo, text, Grafika, grafický design&#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428328" name="Obrázek 1" descr="Obsah obrázku Písmo, text, Grafika, grafický design&#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5450" cy="866775"/>
                  </a:xfrm>
                  <a:prstGeom prst="rect">
                    <a:avLst/>
                  </a:prstGeom>
                  <a:noFill/>
                  <a:ln>
                    <a:noFill/>
                  </a:ln>
                </pic:spPr>
              </pic:pic>
            </a:graphicData>
          </a:graphic>
        </wp:anchor>
      </w:drawing>
    </w:r>
    <w:r>
      <w:rPr>
        <w:i/>
      </w:rPr>
      <w:t>Příloha č. 1 ZD Obchodní podmínky – závazný text návrhu smlouvy</w:t>
    </w:r>
    <w:r w:rsidRPr="00145BD8">
      <w:rPr>
        <w:noProof/>
        <w:sz w:val="24"/>
        <w:szCs w:val="24"/>
      </w:rP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BB683976"/>
    <w:lvl w:ilvl="0">
      <w:start w:val="1"/>
      <w:numFmt w:val="none"/>
      <w:suff w:val="nothing"/>
      <w:lvlText w:val=""/>
      <w:lvlJc w:val="left"/>
      <w:pPr>
        <w:ind w:left="-1134" w:hanging="708"/>
      </w:pPr>
    </w:lvl>
    <w:lvl w:ilvl="1">
      <w:start w:val="1"/>
      <w:numFmt w:val="decimal"/>
      <w:suff w:val="space"/>
      <w:lvlText w:val="%2."/>
      <w:lvlJc w:val="left"/>
      <w:pPr>
        <w:ind w:left="0" w:firstLine="0"/>
      </w:pPr>
    </w:lvl>
    <w:lvl w:ilvl="2">
      <w:start w:val="1"/>
      <w:numFmt w:val="decimal"/>
      <w:pStyle w:val="Nadpis3"/>
      <w:lvlText w:val="%3."/>
      <w:lvlJc w:val="left"/>
      <w:pPr>
        <w:tabs>
          <w:tab w:val="num" w:pos="0"/>
        </w:tabs>
        <w:ind w:left="1700" w:hanging="708"/>
      </w:pPr>
    </w:lvl>
    <w:lvl w:ilvl="3">
      <w:start w:val="1"/>
      <w:numFmt w:val="lowerLetter"/>
      <w:pStyle w:val="Nadpis4"/>
      <w:lvlText w:val="%4)"/>
      <w:lvlJc w:val="left"/>
      <w:pPr>
        <w:tabs>
          <w:tab w:val="num" w:pos="0"/>
        </w:tabs>
        <w:ind w:left="2408" w:hanging="708"/>
      </w:pPr>
    </w:lvl>
    <w:lvl w:ilvl="4">
      <w:start w:val="1"/>
      <w:numFmt w:val="decimal"/>
      <w:pStyle w:val="Nadpis5"/>
      <w:lvlText w:val="(%5)"/>
      <w:lvlJc w:val="left"/>
      <w:pPr>
        <w:tabs>
          <w:tab w:val="num" w:pos="0"/>
        </w:tabs>
        <w:ind w:left="3116" w:hanging="708"/>
      </w:pPr>
    </w:lvl>
    <w:lvl w:ilvl="5">
      <w:start w:val="1"/>
      <w:numFmt w:val="lowerLetter"/>
      <w:pStyle w:val="Nadpis6"/>
      <w:lvlText w:val="(%6)"/>
      <w:lvlJc w:val="left"/>
      <w:pPr>
        <w:tabs>
          <w:tab w:val="num" w:pos="0"/>
        </w:tabs>
        <w:ind w:left="3824" w:hanging="708"/>
      </w:pPr>
    </w:lvl>
    <w:lvl w:ilvl="6">
      <w:start w:val="1"/>
      <w:numFmt w:val="lowerRoman"/>
      <w:pStyle w:val="Nadpis7"/>
      <w:lvlText w:val="(%7)"/>
      <w:lvlJc w:val="left"/>
      <w:pPr>
        <w:tabs>
          <w:tab w:val="num" w:pos="0"/>
        </w:tabs>
        <w:ind w:left="4532" w:hanging="708"/>
      </w:pPr>
    </w:lvl>
    <w:lvl w:ilvl="7">
      <w:start w:val="1"/>
      <w:numFmt w:val="lowerLetter"/>
      <w:pStyle w:val="Nadpis8"/>
      <w:lvlText w:val="(%8)"/>
      <w:lvlJc w:val="left"/>
      <w:pPr>
        <w:tabs>
          <w:tab w:val="num" w:pos="0"/>
        </w:tabs>
        <w:ind w:left="5240" w:hanging="708"/>
      </w:pPr>
    </w:lvl>
    <w:lvl w:ilvl="8">
      <w:start w:val="1"/>
      <w:numFmt w:val="lowerRoman"/>
      <w:pStyle w:val="Nadpis9"/>
      <w:lvlText w:val="(%9)"/>
      <w:lvlJc w:val="left"/>
      <w:pPr>
        <w:tabs>
          <w:tab w:val="num" w:pos="0"/>
        </w:tabs>
        <w:ind w:left="5948" w:hanging="708"/>
      </w:pPr>
    </w:lvl>
  </w:abstractNum>
  <w:abstractNum w:abstractNumId="1" w15:restartNumberingAfterBreak="0">
    <w:nsid w:val="00893E10"/>
    <w:multiLevelType w:val="hybridMultilevel"/>
    <w:tmpl w:val="3B98C1D4"/>
    <w:lvl w:ilvl="0" w:tplc="157CB3F2">
      <w:start w:val="1"/>
      <w:numFmt w:val="decimal"/>
      <w:lvlText w:val="%1."/>
      <w:lvlJc w:val="left"/>
      <w:pPr>
        <w:ind w:left="720" w:hanging="360"/>
      </w:pPr>
      <w:rPr>
        <w:rFonts w:hint="default"/>
        <w:b w:val="0"/>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474EB4"/>
    <w:multiLevelType w:val="hybridMultilevel"/>
    <w:tmpl w:val="39CEEAC0"/>
    <w:lvl w:ilvl="0" w:tplc="F4308BA2">
      <w:start w:val="26"/>
      <w:numFmt w:val="bullet"/>
      <w:lvlText w:val=""/>
      <w:lvlJc w:val="left"/>
      <w:pPr>
        <w:ind w:left="720" w:hanging="360"/>
      </w:pPr>
      <w:rPr>
        <w:rFonts w:ascii="Wingdings" w:eastAsia="Calibri" w:hAnsi="Wingdings"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872AF8"/>
    <w:multiLevelType w:val="hybridMultilevel"/>
    <w:tmpl w:val="316EC2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6E2408E"/>
    <w:multiLevelType w:val="hybridMultilevel"/>
    <w:tmpl w:val="1B6C4734"/>
    <w:lvl w:ilvl="0" w:tplc="AACE376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6F339D9"/>
    <w:multiLevelType w:val="multilevel"/>
    <w:tmpl w:val="07A0DCFE"/>
    <w:lvl w:ilvl="0">
      <w:start w:val="1"/>
      <w:numFmt w:val="decimal"/>
      <w:lvlText w:val="4.%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8142A48"/>
    <w:multiLevelType w:val="hybridMultilevel"/>
    <w:tmpl w:val="6DF84F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8ED0B7F"/>
    <w:multiLevelType w:val="multilevel"/>
    <w:tmpl w:val="D26ABB6C"/>
    <w:lvl w:ilvl="0">
      <w:start w:val="1"/>
      <w:numFmt w:val="upperRoman"/>
      <w:lvlText w:val="%1."/>
      <w:lvlJc w:val="left"/>
      <w:pPr>
        <w:ind w:left="4553" w:hanging="300"/>
      </w:pPr>
      <w:rPr>
        <w:rFonts w:cs="Times New Roman"/>
        <w:b/>
      </w:rPr>
    </w:lvl>
    <w:lvl w:ilvl="1">
      <w:start w:val="1"/>
      <w:numFmt w:val="decimal"/>
      <w:isLgl/>
      <w:lvlText w:val="%1.%2"/>
      <w:lvlJc w:val="left"/>
      <w:pPr>
        <w:ind w:left="644" w:hanging="360"/>
      </w:pPr>
      <w:rPr>
        <w:rFonts w:ascii="Times New Roman" w:hAnsi="Times New Roman" w:cs="Times New Roman" w:hint="default"/>
        <w:i w:val="0"/>
        <w:color w:val="auto"/>
        <w:sz w:val="22"/>
        <w:szCs w:val="22"/>
      </w:rPr>
    </w:lvl>
    <w:lvl w:ilvl="2">
      <w:start w:val="1"/>
      <w:numFmt w:val="decimal"/>
      <w:isLgl/>
      <w:lvlText w:val="%1.%2.%3"/>
      <w:lvlJc w:val="left"/>
      <w:pPr>
        <w:ind w:left="2280" w:hanging="720"/>
      </w:pPr>
      <w:rPr>
        <w:rFonts w:cs="Times New Roman"/>
      </w:rPr>
    </w:lvl>
    <w:lvl w:ilvl="3">
      <w:start w:val="1"/>
      <w:numFmt w:val="decimal"/>
      <w:isLgl/>
      <w:lvlText w:val="%1.%2.%3.%4"/>
      <w:lvlJc w:val="left"/>
      <w:pPr>
        <w:ind w:left="720" w:hanging="72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080" w:hanging="108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440" w:hanging="1440"/>
      </w:pPr>
      <w:rPr>
        <w:rFonts w:cs="Times New Roman"/>
      </w:rPr>
    </w:lvl>
    <w:lvl w:ilvl="8">
      <w:start w:val="1"/>
      <w:numFmt w:val="decimal"/>
      <w:isLgl/>
      <w:lvlText w:val="%1.%2.%3.%4.%5.%6.%7.%8.%9"/>
      <w:lvlJc w:val="left"/>
      <w:pPr>
        <w:ind w:left="1440" w:hanging="1440"/>
      </w:pPr>
      <w:rPr>
        <w:rFonts w:cs="Times New Roman"/>
      </w:rPr>
    </w:lvl>
  </w:abstractNum>
  <w:abstractNum w:abstractNumId="8" w15:restartNumberingAfterBreak="0">
    <w:nsid w:val="091B7BB9"/>
    <w:multiLevelType w:val="multilevel"/>
    <w:tmpl w:val="2BE08AA6"/>
    <w:lvl w:ilvl="0">
      <w:start w:val="1"/>
      <w:numFmt w:val="decimal"/>
      <w:lvlText w:val="%1."/>
      <w:lvlJc w:val="left"/>
      <w:pPr>
        <w:tabs>
          <w:tab w:val="num" w:pos="360"/>
        </w:tabs>
        <w:ind w:left="360" w:hanging="360"/>
      </w:pPr>
      <w:rPr>
        <w:rFonts w:cs="Times New Roman" w:hint="default"/>
        <w:b/>
        <w:i w:val="0"/>
      </w:rPr>
    </w:lvl>
    <w:lvl w:ilvl="1">
      <w:start w:val="1"/>
      <w:numFmt w:val="decimal"/>
      <w:lvlText w:val="%1.%2."/>
      <w:lvlJc w:val="left"/>
      <w:pPr>
        <w:tabs>
          <w:tab w:val="num" w:pos="574"/>
        </w:tabs>
        <w:ind w:left="574" w:hanging="432"/>
      </w:pPr>
      <w:rPr>
        <w:rFonts w:ascii="Times New Roman" w:hAnsi="Times New Roman" w:cs="Times New Roman" w:hint="default"/>
        <w:b w:val="0"/>
        <w:i w:val="0"/>
        <w:color w:val="auto"/>
        <w:sz w:val="22"/>
        <w:szCs w:val="22"/>
      </w:rPr>
    </w:lvl>
    <w:lvl w:ilvl="2">
      <w:start w:val="1"/>
      <w:numFmt w:val="lowerLetter"/>
      <w:lvlText w:val="%3)"/>
      <w:lvlJc w:val="left"/>
      <w:pPr>
        <w:tabs>
          <w:tab w:val="num" w:pos="730"/>
        </w:tabs>
        <w:ind w:left="514" w:hanging="504"/>
      </w:pPr>
      <w:rPr>
        <w:rFonts w:ascii="Times New Roman" w:eastAsia="Calibri" w:hAnsi="Times New Roman" w:cs="Times New Roman" w:hint="default"/>
        <w:b w:val="0"/>
        <w:bCs w:val="0"/>
      </w:rPr>
    </w:lvl>
    <w:lvl w:ilvl="3">
      <w:start w:val="1"/>
      <w:numFmt w:val="decimal"/>
      <w:lvlText w:val="%1.%2.%3.%4."/>
      <w:lvlJc w:val="left"/>
      <w:pPr>
        <w:tabs>
          <w:tab w:val="num" w:pos="1090"/>
        </w:tabs>
        <w:ind w:left="1018" w:hanging="648"/>
      </w:pPr>
      <w:rPr>
        <w:rFonts w:cs="Times New Roman" w:hint="default"/>
      </w:rPr>
    </w:lvl>
    <w:lvl w:ilvl="4">
      <w:start w:val="1"/>
      <w:numFmt w:val="decimal"/>
      <w:lvlText w:val="%1.%2.%3.%4.%5."/>
      <w:lvlJc w:val="left"/>
      <w:pPr>
        <w:tabs>
          <w:tab w:val="num" w:pos="1810"/>
        </w:tabs>
        <w:ind w:left="1522" w:hanging="792"/>
      </w:pPr>
      <w:rPr>
        <w:rFonts w:cs="Times New Roman" w:hint="default"/>
      </w:rPr>
    </w:lvl>
    <w:lvl w:ilvl="5">
      <w:start w:val="1"/>
      <w:numFmt w:val="decimal"/>
      <w:lvlText w:val="%1.%2.%3.%4.%5.%6."/>
      <w:lvlJc w:val="left"/>
      <w:pPr>
        <w:tabs>
          <w:tab w:val="num" w:pos="2170"/>
        </w:tabs>
        <w:ind w:left="2026" w:hanging="936"/>
      </w:pPr>
      <w:rPr>
        <w:rFonts w:cs="Times New Roman" w:hint="default"/>
      </w:rPr>
    </w:lvl>
    <w:lvl w:ilvl="6">
      <w:start w:val="1"/>
      <w:numFmt w:val="decimal"/>
      <w:lvlText w:val="%1.%2.%3.%4.%5.%6.%7."/>
      <w:lvlJc w:val="left"/>
      <w:pPr>
        <w:tabs>
          <w:tab w:val="num" w:pos="2890"/>
        </w:tabs>
        <w:ind w:left="2530" w:hanging="1080"/>
      </w:pPr>
      <w:rPr>
        <w:rFonts w:cs="Times New Roman" w:hint="default"/>
      </w:rPr>
    </w:lvl>
    <w:lvl w:ilvl="7">
      <w:start w:val="1"/>
      <w:numFmt w:val="lowerLetter"/>
      <w:lvlText w:val="%8)"/>
      <w:lvlJc w:val="left"/>
      <w:pPr>
        <w:tabs>
          <w:tab w:val="num" w:pos="3250"/>
        </w:tabs>
        <w:ind w:left="3034" w:hanging="1224"/>
      </w:pPr>
      <w:rPr>
        <w:rFonts w:ascii="Times New Roman" w:eastAsia="Calibri" w:hAnsi="Times New Roman" w:cs="Times New Roman" w:hint="default"/>
      </w:rPr>
    </w:lvl>
    <w:lvl w:ilvl="8">
      <w:start w:val="1"/>
      <w:numFmt w:val="decimal"/>
      <w:lvlText w:val="%1.%2.%3.%4.%5.%6.%7.%8.%9."/>
      <w:lvlJc w:val="left"/>
      <w:pPr>
        <w:tabs>
          <w:tab w:val="num" w:pos="3970"/>
        </w:tabs>
        <w:ind w:left="3610" w:hanging="1440"/>
      </w:pPr>
      <w:rPr>
        <w:rFonts w:cs="Times New Roman" w:hint="default"/>
      </w:rPr>
    </w:lvl>
  </w:abstractNum>
  <w:abstractNum w:abstractNumId="9" w15:restartNumberingAfterBreak="0">
    <w:nsid w:val="09C5796F"/>
    <w:multiLevelType w:val="hybridMultilevel"/>
    <w:tmpl w:val="4C745C6E"/>
    <w:lvl w:ilvl="0" w:tplc="8F286E9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09E11B0D"/>
    <w:multiLevelType w:val="hybridMultilevel"/>
    <w:tmpl w:val="26ACFE76"/>
    <w:lvl w:ilvl="0" w:tplc="A17C8E72">
      <w:start w:val="1"/>
      <w:numFmt w:val="bullet"/>
      <w:lvlText w:val="-"/>
      <w:lvlJc w:val="left"/>
      <w:pPr>
        <w:ind w:left="1353" w:hanging="360"/>
      </w:pPr>
      <w:rPr>
        <w:rFonts w:ascii="Times New Roman" w:eastAsia="Times New Roman" w:hAnsi="Times New Roman"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1" w15:restartNumberingAfterBreak="0">
    <w:nsid w:val="0B1271FD"/>
    <w:multiLevelType w:val="hybridMultilevel"/>
    <w:tmpl w:val="A0A80000"/>
    <w:lvl w:ilvl="0" w:tplc="DD8841B2">
      <w:start w:val="1"/>
      <w:numFmt w:val="decimal"/>
      <w:lvlText w:val="5.1.%1."/>
      <w:lvlJc w:val="left"/>
      <w:pPr>
        <w:ind w:left="1429" w:hanging="360"/>
      </w:pPr>
      <w:rPr>
        <w:rFonts w:cs="Times New Roman"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2" w15:restartNumberingAfterBreak="0">
    <w:nsid w:val="0C780F3B"/>
    <w:multiLevelType w:val="hybridMultilevel"/>
    <w:tmpl w:val="4F003D06"/>
    <w:lvl w:ilvl="0" w:tplc="9C02A486">
      <w:start w:val="7"/>
      <w:numFmt w:val="lowerLetter"/>
      <w:lvlText w:val="%1)"/>
      <w:lvlJc w:val="left"/>
      <w:pPr>
        <w:ind w:left="927" w:hanging="360"/>
      </w:pPr>
      <w:rPr>
        <w:rFonts w:hint="default"/>
      </w:rPr>
    </w:lvl>
    <w:lvl w:ilvl="1" w:tplc="08090019">
      <w:start w:val="1"/>
      <w:numFmt w:val="lowerLetter"/>
      <w:lvlText w:val="%2."/>
      <w:lvlJc w:val="left"/>
      <w:pPr>
        <w:ind w:left="1647" w:hanging="360"/>
      </w:pPr>
    </w:lvl>
    <w:lvl w:ilvl="2" w:tplc="0809001B">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3" w15:restartNumberingAfterBreak="0">
    <w:nsid w:val="0CC62715"/>
    <w:multiLevelType w:val="hybridMultilevel"/>
    <w:tmpl w:val="7CC2A338"/>
    <w:lvl w:ilvl="0" w:tplc="6792B432">
      <w:start w:val="1"/>
      <w:numFmt w:val="lowerLetter"/>
      <w:lvlText w:val="%1.)"/>
      <w:lvlJc w:val="left"/>
      <w:pPr>
        <w:ind w:left="720" w:hanging="360"/>
      </w:pPr>
      <w:rPr>
        <w:rFonts w:asciiTheme="minorHAnsi" w:hAnsiTheme="minorHAnsi"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E3A7C47"/>
    <w:multiLevelType w:val="hybridMultilevel"/>
    <w:tmpl w:val="F64A251C"/>
    <w:lvl w:ilvl="0" w:tplc="ECBA1C90">
      <w:start w:val="1"/>
      <w:numFmt w:val="decimal"/>
      <w:lvlText w:val="%1."/>
      <w:lvlJc w:val="left"/>
      <w:pPr>
        <w:ind w:left="360" w:hanging="360"/>
      </w:pPr>
      <w:rPr>
        <w:b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0088E04">
      <w:start w:val="1"/>
      <w:numFmt w:val="decimal"/>
      <w:lvlText w:val="%4."/>
      <w:lvlJc w:val="left"/>
      <w:pPr>
        <w:ind w:left="2520" w:hanging="360"/>
      </w:pPr>
      <w:rPr>
        <w:b w:val="0"/>
      </w:r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0F8230DF"/>
    <w:multiLevelType w:val="multilevel"/>
    <w:tmpl w:val="0405001F"/>
    <w:numStyleLink w:val="Styl2"/>
  </w:abstractNum>
  <w:abstractNum w:abstractNumId="16" w15:restartNumberingAfterBreak="0">
    <w:nsid w:val="0FFA2989"/>
    <w:multiLevelType w:val="multilevel"/>
    <w:tmpl w:val="4F3048B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1BD3350"/>
    <w:multiLevelType w:val="hybridMultilevel"/>
    <w:tmpl w:val="B8A08B4C"/>
    <w:lvl w:ilvl="0" w:tplc="8F286E96">
      <w:start w:val="1"/>
      <w:numFmt w:val="lowerLetter"/>
      <w:lvlText w:val="%1)"/>
      <w:lvlJc w:val="left"/>
      <w:pPr>
        <w:ind w:left="1069" w:hanging="360"/>
      </w:pPr>
      <w:rPr>
        <w:rFonts w:ascii="Times New Roman" w:eastAsia="Times New Roman" w:hAnsi="Times New Roman" w:cs="Times New Roman"/>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13DD4978"/>
    <w:multiLevelType w:val="multilevel"/>
    <w:tmpl w:val="6D9672B0"/>
    <w:lvl w:ilvl="0">
      <w:start w:val="3"/>
      <w:numFmt w:val="decimal"/>
      <w:lvlText w:val="%1."/>
      <w:lvlJc w:val="left"/>
      <w:pPr>
        <w:ind w:left="540" w:hanging="540"/>
      </w:pPr>
      <w:rPr>
        <w:rFonts w:hint="default"/>
      </w:rPr>
    </w:lvl>
    <w:lvl w:ilvl="1">
      <w:start w:val="3"/>
      <w:numFmt w:val="decimal"/>
      <w:lvlText w:val="%1.%2."/>
      <w:lvlJc w:val="left"/>
      <w:pPr>
        <w:ind w:left="1183" w:hanging="54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19" w15:restartNumberingAfterBreak="0">
    <w:nsid w:val="141F2DA1"/>
    <w:multiLevelType w:val="hybridMultilevel"/>
    <w:tmpl w:val="9C7EFCB2"/>
    <w:lvl w:ilvl="0" w:tplc="A1FA9A00">
      <w:start w:val="1"/>
      <w:numFmt w:val="decimal"/>
      <w:lvlText w:val="13.%1."/>
      <w:lvlJc w:val="left"/>
      <w:pPr>
        <w:ind w:left="720" w:hanging="360"/>
      </w:pPr>
      <w:rPr>
        <w:rFonts w:ascii="Times New Roman" w:hAnsi="Times New Roman"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150C2BE0"/>
    <w:multiLevelType w:val="multilevel"/>
    <w:tmpl w:val="B7FE12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5CE31A1"/>
    <w:multiLevelType w:val="hybridMultilevel"/>
    <w:tmpl w:val="D5B6302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D612F92C">
      <w:start w:val="1"/>
      <w:numFmt w:val="lowerLetter"/>
      <w:lvlText w:val="%3)"/>
      <w:lvlJc w:val="right"/>
      <w:pPr>
        <w:ind w:left="2727" w:hanging="180"/>
      </w:pPr>
      <w:rPr>
        <w:rFonts w:ascii="Times New Roman" w:eastAsia="Times New Roman" w:hAnsi="Times New Roman" w:cs="Times New Roman"/>
      </w:r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2" w15:restartNumberingAfterBreak="0">
    <w:nsid w:val="18982A09"/>
    <w:multiLevelType w:val="hybridMultilevel"/>
    <w:tmpl w:val="35EE3A2E"/>
    <w:lvl w:ilvl="0" w:tplc="ECBA1C90">
      <w:start w:val="1"/>
      <w:numFmt w:val="decimal"/>
      <w:lvlText w:val="%1."/>
      <w:lvlJc w:val="left"/>
      <w:pPr>
        <w:ind w:left="360" w:hanging="360"/>
      </w:pPr>
      <w:rPr>
        <w:b w:val="0"/>
      </w:rPr>
    </w:lvl>
    <w:lvl w:ilvl="1" w:tplc="04050017">
      <w:start w:val="1"/>
      <w:numFmt w:val="lowerLetter"/>
      <w:lvlText w:val="%2)"/>
      <w:lvlJc w:val="left"/>
      <w:pPr>
        <w:ind w:left="1080" w:hanging="360"/>
      </w:pPr>
    </w:lvl>
    <w:lvl w:ilvl="2" w:tplc="0405001B">
      <w:start w:val="1"/>
      <w:numFmt w:val="lowerRoman"/>
      <w:lvlText w:val="%3."/>
      <w:lvlJc w:val="right"/>
      <w:pPr>
        <w:ind w:left="1800" w:hanging="180"/>
      </w:pPr>
    </w:lvl>
    <w:lvl w:ilvl="3" w:tplc="00088E04">
      <w:start w:val="1"/>
      <w:numFmt w:val="decimal"/>
      <w:lvlText w:val="%4."/>
      <w:lvlJc w:val="left"/>
      <w:pPr>
        <w:ind w:left="2520" w:hanging="360"/>
      </w:pPr>
      <w:rPr>
        <w:b w:val="0"/>
      </w:r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18C02704"/>
    <w:multiLevelType w:val="multilevel"/>
    <w:tmpl w:val="CF045104"/>
    <w:lvl w:ilvl="0">
      <w:start w:val="1"/>
      <w:numFmt w:val="upperLetter"/>
      <w:lvlText w:val="%1."/>
      <w:lvlJc w:val="left"/>
      <w:pPr>
        <w:ind w:left="360" w:hanging="360"/>
      </w:pPr>
      <w:rPr>
        <w:rFonts w:hint="default"/>
        <w:color w:val="FFFFFF"/>
      </w:rPr>
    </w:lvl>
    <w:lvl w:ilvl="1">
      <w:start w:val="1"/>
      <w:numFmt w:val="decimal"/>
      <w:pStyle w:val="dlo"/>
      <w:lvlText w:val="%2."/>
      <w:lvlJc w:val="left"/>
      <w:pPr>
        <w:ind w:left="720" w:hanging="720"/>
      </w:pPr>
      <w:rPr>
        <w:rFonts w:hint="default"/>
        <w:b w:val="0"/>
        <w:bCs w:val="0"/>
        <w:i w:val="0"/>
        <w:iCs w:val="0"/>
        <w:caps w:val="0"/>
        <w:smallCaps w:val="0"/>
        <w:strike w:val="0"/>
        <w:dstrike w:val="0"/>
        <w:snapToGrid w:val="0"/>
        <w:vanish w:val="0"/>
        <w:color w:val="000000"/>
        <w:spacing w:val="0"/>
        <w:w w:val="0"/>
        <w:kern w:val="0"/>
        <w:position w:val="0"/>
        <w:sz w:val="22"/>
        <w:szCs w:val="22"/>
        <w:u w:val="none"/>
        <w:vertAlign w:val="baseline"/>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1AD504D2"/>
    <w:multiLevelType w:val="multilevel"/>
    <w:tmpl w:val="297E554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B4564DC"/>
    <w:multiLevelType w:val="hybridMultilevel"/>
    <w:tmpl w:val="1EB4671E"/>
    <w:lvl w:ilvl="0" w:tplc="B796A2DE">
      <w:numFmt w:val="bullet"/>
      <w:lvlText w:val="-"/>
      <w:lvlJc w:val="left"/>
      <w:pPr>
        <w:ind w:left="1287" w:hanging="360"/>
      </w:pPr>
      <w:rPr>
        <w:rFonts w:ascii="Times New Roman" w:eastAsia="Calibri" w:hAnsi="Times New Roman"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1BAD740C"/>
    <w:multiLevelType w:val="hybridMultilevel"/>
    <w:tmpl w:val="75CECD7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1EEC6FAF"/>
    <w:multiLevelType w:val="hybridMultilevel"/>
    <w:tmpl w:val="96D61AAA"/>
    <w:lvl w:ilvl="0" w:tplc="B796A2DE">
      <w:numFmt w:val="bullet"/>
      <w:lvlText w:val="-"/>
      <w:lvlJc w:val="left"/>
      <w:pPr>
        <w:ind w:left="1069" w:hanging="360"/>
      </w:pPr>
      <w:rPr>
        <w:rFonts w:ascii="Times New Roman" w:eastAsia="Calibri"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8" w15:restartNumberingAfterBreak="0">
    <w:nsid w:val="20B44242"/>
    <w:multiLevelType w:val="hybridMultilevel"/>
    <w:tmpl w:val="E84C66F2"/>
    <w:lvl w:ilvl="0" w:tplc="90686974">
      <w:start w:val="3"/>
      <w:numFmt w:val="bullet"/>
      <w:lvlText w:val="-"/>
      <w:lvlJc w:val="left"/>
      <w:pPr>
        <w:ind w:left="1426" w:hanging="360"/>
      </w:pPr>
      <w:rPr>
        <w:rFonts w:ascii="Times New Roman" w:eastAsia="Times New Roman" w:hAnsi="Times New Roman" w:cs="Times New Roman" w:hint="default"/>
      </w:rPr>
    </w:lvl>
    <w:lvl w:ilvl="1" w:tplc="04050003" w:tentative="1">
      <w:start w:val="1"/>
      <w:numFmt w:val="bullet"/>
      <w:lvlText w:val="o"/>
      <w:lvlJc w:val="left"/>
      <w:pPr>
        <w:ind w:left="2146" w:hanging="360"/>
      </w:pPr>
      <w:rPr>
        <w:rFonts w:ascii="Courier New" w:hAnsi="Courier New" w:cs="Courier New" w:hint="default"/>
      </w:rPr>
    </w:lvl>
    <w:lvl w:ilvl="2" w:tplc="04050005" w:tentative="1">
      <w:start w:val="1"/>
      <w:numFmt w:val="bullet"/>
      <w:lvlText w:val=""/>
      <w:lvlJc w:val="left"/>
      <w:pPr>
        <w:ind w:left="2866" w:hanging="360"/>
      </w:pPr>
      <w:rPr>
        <w:rFonts w:ascii="Wingdings" w:hAnsi="Wingdings" w:hint="default"/>
      </w:rPr>
    </w:lvl>
    <w:lvl w:ilvl="3" w:tplc="04050001" w:tentative="1">
      <w:start w:val="1"/>
      <w:numFmt w:val="bullet"/>
      <w:lvlText w:val=""/>
      <w:lvlJc w:val="left"/>
      <w:pPr>
        <w:ind w:left="3586" w:hanging="360"/>
      </w:pPr>
      <w:rPr>
        <w:rFonts w:ascii="Symbol" w:hAnsi="Symbol" w:hint="default"/>
      </w:rPr>
    </w:lvl>
    <w:lvl w:ilvl="4" w:tplc="04050003" w:tentative="1">
      <w:start w:val="1"/>
      <w:numFmt w:val="bullet"/>
      <w:lvlText w:val="o"/>
      <w:lvlJc w:val="left"/>
      <w:pPr>
        <w:ind w:left="4306" w:hanging="360"/>
      </w:pPr>
      <w:rPr>
        <w:rFonts w:ascii="Courier New" w:hAnsi="Courier New" w:cs="Courier New" w:hint="default"/>
      </w:rPr>
    </w:lvl>
    <w:lvl w:ilvl="5" w:tplc="04050005" w:tentative="1">
      <w:start w:val="1"/>
      <w:numFmt w:val="bullet"/>
      <w:lvlText w:val=""/>
      <w:lvlJc w:val="left"/>
      <w:pPr>
        <w:ind w:left="5026" w:hanging="360"/>
      </w:pPr>
      <w:rPr>
        <w:rFonts w:ascii="Wingdings" w:hAnsi="Wingdings" w:hint="default"/>
      </w:rPr>
    </w:lvl>
    <w:lvl w:ilvl="6" w:tplc="04050001" w:tentative="1">
      <w:start w:val="1"/>
      <w:numFmt w:val="bullet"/>
      <w:lvlText w:val=""/>
      <w:lvlJc w:val="left"/>
      <w:pPr>
        <w:ind w:left="5746" w:hanging="360"/>
      </w:pPr>
      <w:rPr>
        <w:rFonts w:ascii="Symbol" w:hAnsi="Symbol" w:hint="default"/>
      </w:rPr>
    </w:lvl>
    <w:lvl w:ilvl="7" w:tplc="04050003" w:tentative="1">
      <w:start w:val="1"/>
      <w:numFmt w:val="bullet"/>
      <w:lvlText w:val="o"/>
      <w:lvlJc w:val="left"/>
      <w:pPr>
        <w:ind w:left="6466" w:hanging="360"/>
      </w:pPr>
      <w:rPr>
        <w:rFonts w:ascii="Courier New" w:hAnsi="Courier New" w:cs="Courier New" w:hint="default"/>
      </w:rPr>
    </w:lvl>
    <w:lvl w:ilvl="8" w:tplc="04050005" w:tentative="1">
      <w:start w:val="1"/>
      <w:numFmt w:val="bullet"/>
      <w:lvlText w:val=""/>
      <w:lvlJc w:val="left"/>
      <w:pPr>
        <w:ind w:left="7186" w:hanging="360"/>
      </w:pPr>
      <w:rPr>
        <w:rFonts w:ascii="Wingdings" w:hAnsi="Wingdings" w:hint="default"/>
      </w:rPr>
    </w:lvl>
  </w:abstractNum>
  <w:abstractNum w:abstractNumId="29" w15:restartNumberingAfterBreak="0">
    <w:nsid w:val="212245D3"/>
    <w:multiLevelType w:val="hybridMultilevel"/>
    <w:tmpl w:val="8F2ADA18"/>
    <w:lvl w:ilvl="0" w:tplc="04050017">
      <w:start w:val="1"/>
      <w:numFmt w:val="lowerLetter"/>
      <w:lvlText w:val="%1)"/>
      <w:lvlJc w:val="left"/>
      <w:pPr>
        <w:ind w:left="720" w:hanging="360"/>
      </w:pPr>
    </w:lvl>
    <w:lvl w:ilvl="1" w:tplc="57283044">
      <w:start w:val="1"/>
      <w:numFmt w:val="lowerLetter"/>
      <w:lvlText w:val="%2)"/>
      <w:lvlJc w:val="left"/>
      <w:pPr>
        <w:ind w:left="1440" w:hanging="360"/>
      </w:pPr>
      <w:rPr>
        <w:rFonts w:ascii="Times New Roman" w:hAnsi="Times New Roman" w:cs="Times New Roman"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2287427F"/>
    <w:multiLevelType w:val="hybridMultilevel"/>
    <w:tmpl w:val="00FCFAE8"/>
    <w:lvl w:ilvl="0" w:tplc="1C5EBF76">
      <w:start w:val="1"/>
      <w:numFmt w:val="decimal"/>
      <w:lvlText w:val="%1."/>
      <w:lvlJc w:val="left"/>
      <w:pPr>
        <w:ind w:left="1080" w:hanging="720"/>
      </w:pPr>
      <w:rPr>
        <w:rFonts w:hint="default"/>
        <w:b w:val="0"/>
        <w:i w:val="0"/>
        <w:sz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23AA6F7E"/>
    <w:multiLevelType w:val="multilevel"/>
    <w:tmpl w:val="DF541CDA"/>
    <w:lvl w:ilvl="0">
      <w:start w:val="1"/>
      <w:numFmt w:val="decimal"/>
      <w:lvlText w:val="%1."/>
      <w:lvlJc w:val="left"/>
      <w:pPr>
        <w:ind w:left="360" w:hanging="360"/>
      </w:pPr>
      <w:rPr>
        <w:rFonts w:hint="default"/>
        <w:b/>
        <w:u w:val="none"/>
      </w:rPr>
    </w:lvl>
    <w:lvl w:ilvl="1">
      <w:start w:val="1"/>
      <w:numFmt w:val="decimal"/>
      <w:lvlText w:val="%1.%2."/>
      <w:lvlJc w:val="left"/>
      <w:pPr>
        <w:ind w:left="4260" w:hanging="432"/>
      </w:pPr>
      <w:rPr>
        <w:rFonts w:hint="default"/>
        <w:b/>
        <w:i w:val="0"/>
        <w:sz w:val="22"/>
        <w:szCs w:val="22"/>
        <w:u w:val="none"/>
      </w:rPr>
    </w:lvl>
    <w:lvl w:ilvl="2">
      <w:start w:val="1"/>
      <w:numFmt w:val="decimal"/>
      <w:lvlText w:val="%1.%2.%3."/>
      <w:lvlJc w:val="left"/>
      <w:pPr>
        <w:ind w:left="1224" w:hanging="504"/>
      </w:pPr>
      <w:rPr>
        <w:rFonts w:hint="default"/>
        <w:b/>
        <w:u w:val="none"/>
      </w:rPr>
    </w:lvl>
    <w:lvl w:ilvl="3">
      <w:start w:val="1"/>
      <w:numFmt w:val="decimal"/>
      <w:lvlText w:val="%1.%2.%3.%4."/>
      <w:lvlJc w:val="left"/>
      <w:pPr>
        <w:ind w:left="1728" w:hanging="648"/>
      </w:pPr>
      <w:rPr>
        <w:rFonts w:hint="default"/>
        <w:b/>
        <w:u w:val="none"/>
      </w:rPr>
    </w:lvl>
    <w:lvl w:ilvl="4">
      <w:start w:val="1"/>
      <w:numFmt w:val="decimal"/>
      <w:lvlText w:val="%1.%2.%3.%4.%5."/>
      <w:lvlJc w:val="left"/>
      <w:pPr>
        <w:ind w:left="2232" w:hanging="792"/>
      </w:pPr>
      <w:rPr>
        <w:rFonts w:hint="default"/>
        <w:b/>
        <w:u w:val="none"/>
      </w:rPr>
    </w:lvl>
    <w:lvl w:ilvl="5">
      <w:start w:val="1"/>
      <w:numFmt w:val="decimal"/>
      <w:lvlText w:val="%1.%2.%3.%4.%5.%6."/>
      <w:lvlJc w:val="left"/>
      <w:pPr>
        <w:ind w:left="2736" w:hanging="936"/>
      </w:pPr>
      <w:rPr>
        <w:rFonts w:hint="default"/>
        <w:b/>
        <w:u w:val="none"/>
      </w:rPr>
    </w:lvl>
    <w:lvl w:ilvl="6">
      <w:start w:val="1"/>
      <w:numFmt w:val="decimal"/>
      <w:lvlText w:val="%1.%2.%3.%4.%5.%6.%7."/>
      <w:lvlJc w:val="left"/>
      <w:pPr>
        <w:ind w:left="3240" w:hanging="1080"/>
      </w:pPr>
      <w:rPr>
        <w:rFonts w:hint="default"/>
        <w:b/>
        <w:u w:val="none"/>
      </w:rPr>
    </w:lvl>
    <w:lvl w:ilvl="7">
      <w:start w:val="1"/>
      <w:numFmt w:val="decimal"/>
      <w:lvlText w:val="%1.%2.%3.%4.%5.%6.%7.%8."/>
      <w:lvlJc w:val="left"/>
      <w:pPr>
        <w:ind w:left="3744" w:hanging="1224"/>
      </w:pPr>
      <w:rPr>
        <w:rFonts w:hint="default"/>
        <w:b/>
        <w:u w:val="none"/>
      </w:rPr>
    </w:lvl>
    <w:lvl w:ilvl="8">
      <w:start w:val="1"/>
      <w:numFmt w:val="decimal"/>
      <w:lvlText w:val="%1.%2.%3.%4.%5.%6.%7.%8.%9."/>
      <w:lvlJc w:val="left"/>
      <w:pPr>
        <w:ind w:left="4320" w:hanging="1440"/>
      </w:pPr>
      <w:rPr>
        <w:rFonts w:hint="default"/>
        <w:b/>
        <w:u w:val="none"/>
      </w:rPr>
    </w:lvl>
  </w:abstractNum>
  <w:abstractNum w:abstractNumId="32" w15:restartNumberingAfterBreak="0">
    <w:nsid w:val="2478537E"/>
    <w:multiLevelType w:val="hybridMultilevel"/>
    <w:tmpl w:val="BD724946"/>
    <w:lvl w:ilvl="0" w:tplc="04050011">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3" w15:restartNumberingAfterBreak="0">
    <w:nsid w:val="29031FB7"/>
    <w:multiLevelType w:val="hybridMultilevel"/>
    <w:tmpl w:val="0B341D6C"/>
    <w:lvl w:ilvl="0" w:tplc="825C6AEA">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4" w15:restartNumberingAfterBreak="0">
    <w:nsid w:val="2B701828"/>
    <w:multiLevelType w:val="hybridMultilevel"/>
    <w:tmpl w:val="D6FC12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2E721959"/>
    <w:multiLevelType w:val="multilevel"/>
    <w:tmpl w:val="90DA7092"/>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rPr>
    </w:lvl>
    <w:lvl w:ilvl="2">
      <w:start w:val="1"/>
      <w:numFmt w:val="lowerLetter"/>
      <w:lvlText w:val="%3)"/>
      <w:lvlJc w:val="left"/>
      <w:pPr>
        <w:tabs>
          <w:tab w:val="num" w:pos="730"/>
        </w:tabs>
        <w:ind w:left="514" w:hanging="504"/>
      </w:pPr>
      <w:rPr>
        <w:rFonts w:ascii="Times New Roman" w:eastAsia="Calibri" w:hAnsi="Times New Roman"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6" w15:restartNumberingAfterBreak="0">
    <w:nsid w:val="3096277C"/>
    <w:multiLevelType w:val="multilevel"/>
    <w:tmpl w:val="0405001F"/>
    <w:styleLink w:val="Styl2"/>
    <w:lvl w:ilvl="0">
      <w:start w:val="9"/>
      <w:numFmt w:val="decimal"/>
      <w:lvlText w:val="%1."/>
      <w:lvlJc w:val="left"/>
      <w:pPr>
        <w:ind w:left="360" w:hanging="360"/>
      </w:pPr>
      <w:rPr>
        <w:rFonts w:hint="default"/>
        <w:b/>
        <w:i w:val="0"/>
      </w:rPr>
    </w:lvl>
    <w:lvl w:ilvl="1">
      <w:start w:val="1"/>
      <w:numFmt w:val="decimal"/>
      <w:lvlText w:val="%1.%2."/>
      <w:lvlJc w:val="left"/>
      <w:pPr>
        <w:ind w:left="792" w:hanging="432"/>
      </w:pPr>
      <w:rPr>
        <w:rFonts w:hint="default"/>
        <w:b w:val="0"/>
        <w:i w:val="0"/>
        <w:color w:val="auto"/>
        <w:sz w:val="22"/>
        <w:szCs w:val="22"/>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1D85F43"/>
    <w:multiLevelType w:val="hybridMultilevel"/>
    <w:tmpl w:val="69AC805A"/>
    <w:lvl w:ilvl="0" w:tplc="09322682">
      <w:start w:val="1"/>
      <w:numFmt w:val="upperRoman"/>
      <w:lvlText w:val="%1."/>
      <w:lvlJc w:val="left"/>
      <w:pPr>
        <w:ind w:left="1145" w:hanging="720"/>
      </w:pPr>
      <w:rPr>
        <w:rFonts w:hint="default"/>
      </w:rPr>
    </w:lvl>
    <w:lvl w:ilvl="1" w:tplc="61268490">
      <w:start w:val="1"/>
      <w:numFmt w:val="lowerLetter"/>
      <w:lvlText w:val="%2)"/>
      <w:lvlJc w:val="left"/>
      <w:pPr>
        <w:ind w:left="1505" w:hanging="360"/>
      </w:pPr>
      <w:rPr>
        <w:rFonts w:hint="default"/>
        <w:b w:val="0"/>
      </w:r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8"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36226F29"/>
    <w:multiLevelType w:val="multilevel"/>
    <w:tmpl w:val="89DE81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7DB1BFA"/>
    <w:multiLevelType w:val="multilevel"/>
    <w:tmpl w:val="1D1CFAC0"/>
    <w:lvl w:ilvl="0">
      <w:start w:val="1"/>
      <w:numFmt w:val="upperRoman"/>
      <w:pStyle w:val="CZslolnku"/>
      <w:suff w:val="nothing"/>
      <w:lvlText w:val="%1."/>
      <w:lvlJc w:val="center"/>
      <w:pPr>
        <w:ind w:left="4042" w:hanging="72"/>
      </w:pPr>
      <w:rPr>
        <w:rFonts w:ascii="Garamond" w:hAnsi="Garamond" w:hint="default"/>
        <w:sz w:val="24"/>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360"/>
        </w:tabs>
        <w:ind w:left="360" w:hanging="360"/>
      </w:pPr>
      <w:rPr>
        <w:rFonts w:hint="default"/>
        <w:b w:val="0"/>
        <w:color w:val="auto"/>
      </w:rPr>
    </w:lvl>
    <w:lvl w:ilvl="7">
      <w:start w:val="1"/>
      <w:numFmt w:val="lowerLetter"/>
      <w:lvlText w:val="%8)"/>
      <w:lvlJc w:val="left"/>
      <w:pPr>
        <w:tabs>
          <w:tab w:val="num" w:pos="927"/>
        </w:tabs>
        <w:ind w:left="927" w:hanging="360"/>
      </w:pPr>
      <w:rPr>
        <w:rFonts w:hint="default"/>
        <w:b w:val="0"/>
      </w:rPr>
    </w:lvl>
    <w:lvl w:ilvl="8">
      <w:start w:val="1"/>
      <w:numFmt w:val="lowerRoman"/>
      <w:lvlText w:val="%9."/>
      <w:lvlJc w:val="left"/>
      <w:pPr>
        <w:tabs>
          <w:tab w:val="num" w:pos="1636"/>
        </w:tabs>
        <w:ind w:left="1636" w:hanging="360"/>
      </w:pPr>
      <w:rPr>
        <w:rFonts w:hint="default"/>
      </w:rPr>
    </w:lvl>
  </w:abstractNum>
  <w:abstractNum w:abstractNumId="41" w15:restartNumberingAfterBreak="0">
    <w:nsid w:val="39B8786F"/>
    <w:multiLevelType w:val="multilevel"/>
    <w:tmpl w:val="28F6CC36"/>
    <w:lvl w:ilvl="0">
      <w:start w:val="3"/>
      <w:numFmt w:val="decimal"/>
      <w:lvlText w:val="6.%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3B294F17"/>
    <w:multiLevelType w:val="hybridMultilevel"/>
    <w:tmpl w:val="B5D06BE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3" w15:restartNumberingAfterBreak="0">
    <w:nsid w:val="3C0A7EEC"/>
    <w:multiLevelType w:val="multilevel"/>
    <w:tmpl w:val="CA0A6B7A"/>
    <w:lvl w:ilvl="0">
      <w:start w:val="4"/>
      <w:numFmt w:val="decimal"/>
      <w:lvlText w:val="%1."/>
      <w:lvlJc w:val="left"/>
      <w:pPr>
        <w:ind w:left="360" w:hanging="360"/>
      </w:pPr>
      <w:rPr>
        <w:rFonts w:hint="default"/>
      </w:rPr>
    </w:lvl>
    <w:lvl w:ilvl="1">
      <w:start w:val="1"/>
      <w:numFmt w:val="bullet"/>
      <w:lvlText w:val=""/>
      <w:lvlJc w:val="left"/>
      <w:pPr>
        <w:ind w:left="1080" w:hanging="720"/>
      </w:pPr>
      <w:rPr>
        <w:rFonts w:ascii="Symbol" w:hAnsi="Symbol" w:hint="default"/>
        <w:b w:val="0"/>
        <w:i w:val="0"/>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4" w15:restartNumberingAfterBreak="0">
    <w:nsid w:val="3DF642B4"/>
    <w:multiLevelType w:val="hybridMultilevel"/>
    <w:tmpl w:val="65FA98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3DFC3E14"/>
    <w:multiLevelType w:val="hybridMultilevel"/>
    <w:tmpl w:val="1C84705A"/>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6" w15:restartNumberingAfterBreak="0">
    <w:nsid w:val="407208CB"/>
    <w:multiLevelType w:val="multilevel"/>
    <w:tmpl w:val="216EBA80"/>
    <w:styleLink w:val="Styl1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7" w15:restartNumberingAfterBreak="0">
    <w:nsid w:val="418246ED"/>
    <w:multiLevelType w:val="multilevel"/>
    <w:tmpl w:val="35B86630"/>
    <w:lvl w:ilvl="0">
      <w:start w:val="1"/>
      <w:numFmt w:val="lowerLetter"/>
      <w:lvlText w:val="%1)"/>
      <w:lvlJc w:val="left"/>
      <w:rPr>
        <w:rFonts w:ascii="Times New Roman" w:eastAsia="Calibri" w:hAnsi="Times New Roman" w:cs="Times New Roman" w:hint="default"/>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23642D8"/>
    <w:multiLevelType w:val="hybridMultilevel"/>
    <w:tmpl w:val="26BA0666"/>
    <w:lvl w:ilvl="0" w:tplc="1786D274">
      <w:start w:val="3"/>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EB78E03C">
      <w:numFmt w:val="bullet"/>
      <w:lvlText w:val="•"/>
      <w:lvlJc w:val="left"/>
      <w:pPr>
        <w:ind w:left="2160" w:hanging="360"/>
      </w:pPr>
      <w:rPr>
        <w:rFonts w:ascii="Times New Roman" w:eastAsia="Calibri" w:hAnsi="Times New Roman" w:cs="Times New Roman"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43D34936"/>
    <w:multiLevelType w:val="hybridMultilevel"/>
    <w:tmpl w:val="59FC7140"/>
    <w:lvl w:ilvl="0" w:tplc="C78E074A">
      <w:start w:val="1"/>
      <w:numFmt w:val="decimal"/>
      <w:lvlText w:val="%1."/>
      <w:lvlJc w:val="right"/>
      <w:pPr>
        <w:tabs>
          <w:tab w:val="num" w:pos="502"/>
        </w:tabs>
        <w:ind w:left="502" w:hanging="360"/>
      </w:pPr>
      <w:rPr>
        <w:rFonts w:ascii="Garamond" w:eastAsia="Calibri" w:hAnsi="Garamond" w:cs="Times New Roman"/>
        <w:b w:val="0"/>
        <w:color w:val="auto"/>
      </w:rPr>
    </w:lvl>
    <w:lvl w:ilvl="1" w:tplc="E8C6906A">
      <w:start w:val="1"/>
      <w:numFmt w:val="lowerLetter"/>
      <w:lvlText w:val="%2)"/>
      <w:lvlJc w:val="left"/>
      <w:pPr>
        <w:tabs>
          <w:tab w:val="num" w:pos="1069"/>
        </w:tabs>
        <w:ind w:left="1069" w:hanging="360"/>
      </w:pPr>
      <w:rPr>
        <w:rFonts w:hint="default"/>
        <w:b w:val="0"/>
      </w:rPr>
    </w:lvl>
    <w:lvl w:ilvl="2" w:tplc="CA16574C">
      <w:start w:val="1"/>
      <w:numFmt w:val="lowerRoman"/>
      <w:lvlText w:val="%3."/>
      <w:lvlJc w:val="right"/>
      <w:pPr>
        <w:tabs>
          <w:tab w:val="num" w:pos="2018"/>
        </w:tabs>
        <w:ind w:left="2018" w:hanging="180"/>
      </w:pPr>
    </w:lvl>
    <w:lvl w:ilvl="3" w:tplc="5D32A778">
      <w:start w:val="1"/>
      <w:numFmt w:val="lowerRoman"/>
      <w:lvlText w:val="(%4)"/>
      <w:lvlJc w:val="left"/>
      <w:pPr>
        <w:ind w:left="3098" w:hanging="720"/>
      </w:pPr>
      <w:rPr>
        <w:rFonts w:hint="default"/>
      </w:rPr>
    </w:lvl>
    <w:lvl w:ilvl="4" w:tplc="2DAEF5E0" w:tentative="1">
      <w:start w:val="1"/>
      <w:numFmt w:val="lowerLetter"/>
      <w:lvlText w:val="%5."/>
      <w:lvlJc w:val="left"/>
      <w:pPr>
        <w:tabs>
          <w:tab w:val="num" w:pos="3458"/>
        </w:tabs>
        <w:ind w:left="3458" w:hanging="360"/>
      </w:pPr>
    </w:lvl>
    <w:lvl w:ilvl="5" w:tplc="2D6622B2" w:tentative="1">
      <w:start w:val="1"/>
      <w:numFmt w:val="lowerRoman"/>
      <w:lvlText w:val="%6."/>
      <w:lvlJc w:val="right"/>
      <w:pPr>
        <w:tabs>
          <w:tab w:val="num" w:pos="4178"/>
        </w:tabs>
        <w:ind w:left="4178" w:hanging="180"/>
      </w:pPr>
    </w:lvl>
    <w:lvl w:ilvl="6" w:tplc="6556EF12">
      <w:start w:val="1"/>
      <w:numFmt w:val="decimal"/>
      <w:lvlText w:val="%7."/>
      <w:lvlJc w:val="left"/>
      <w:pPr>
        <w:tabs>
          <w:tab w:val="num" w:pos="4898"/>
        </w:tabs>
        <w:ind w:left="4898" w:hanging="360"/>
      </w:pPr>
    </w:lvl>
    <w:lvl w:ilvl="7" w:tplc="471A2594" w:tentative="1">
      <w:start w:val="1"/>
      <w:numFmt w:val="lowerLetter"/>
      <w:lvlText w:val="%8."/>
      <w:lvlJc w:val="left"/>
      <w:pPr>
        <w:tabs>
          <w:tab w:val="num" w:pos="5618"/>
        </w:tabs>
        <w:ind w:left="5618" w:hanging="360"/>
      </w:pPr>
    </w:lvl>
    <w:lvl w:ilvl="8" w:tplc="EDFC9668" w:tentative="1">
      <w:start w:val="1"/>
      <w:numFmt w:val="lowerRoman"/>
      <w:lvlText w:val="%9."/>
      <w:lvlJc w:val="right"/>
      <w:pPr>
        <w:tabs>
          <w:tab w:val="num" w:pos="6338"/>
        </w:tabs>
        <w:ind w:left="6338" w:hanging="180"/>
      </w:pPr>
    </w:lvl>
  </w:abstractNum>
  <w:abstractNum w:abstractNumId="50" w15:restartNumberingAfterBreak="0">
    <w:nsid w:val="452B431E"/>
    <w:multiLevelType w:val="hybridMultilevel"/>
    <w:tmpl w:val="3FF03ECC"/>
    <w:lvl w:ilvl="0" w:tplc="2C806F4E">
      <w:numFmt w:val="bullet"/>
      <w:lvlText w:val="-"/>
      <w:lvlJc w:val="left"/>
      <w:pPr>
        <w:tabs>
          <w:tab w:val="num" w:pos="2088"/>
        </w:tabs>
        <w:ind w:left="2088" w:hanging="360"/>
      </w:pPr>
      <w:rPr>
        <w:rFonts w:ascii="Times New Roman" w:eastAsia="Times New Roman" w:hAnsi="Times New Roman" w:cs="Times New Roman" w:hint="default"/>
      </w:rPr>
    </w:lvl>
    <w:lvl w:ilvl="1" w:tplc="04050001">
      <w:start w:val="1"/>
      <w:numFmt w:val="bullet"/>
      <w:lvlText w:val=""/>
      <w:lvlJc w:val="left"/>
      <w:pPr>
        <w:tabs>
          <w:tab w:val="num" w:pos="2136"/>
        </w:tabs>
        <w:ind w:left="2136"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1" w15:restartNumberingAfterBreak="0">
    <w:nsid w:val="46A26D85"/>
    <w:multiLevelType w:val="multilevel"/>
    <w:tmpl w:val="B4D4A98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471E0722"/>
    <w:multiLevelType w:val="multilevel"/>
    <w:tmpl w:val="FEC8F1D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47D041BA"/>
    <w:multiLevelType w:val="multilevel"/>
    <w:tmpl w:val="5A303AA2"/>
    <w:lvl w:ilvl="0">
      <w:start w:val="1"/>
      <w:numFmt w:val="upperRoman"/>
      <w:suff w:val="space"/>
      <w:lvlText w:val="%1."/>
      <w:lvlJc w:val="right"/>
      <w:pPr>
        <w:ind w:left="2977" w:firstLine="284"/>
      </w:pPr>
      <w:rPr>
        <w:rFonts w:hint="default"/>
        <w:b/>
      </w:rPr>
    </w:lvl>
    <w:lvl w:ilvl="1">
      <w:start w:val="1"/>
      <w:numFmt w:val="decimal"/>
      <w:isLgl/>
      <w:suff w:val="space"/>
      <w:lvlText w:val="%1.%2."/>
      <w:lvlJc w:val="left"/>
      <w:pPr>
        <w:ind w:left="425" w:hanging="42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485E7CA3"/>
    <w:multiLevelType w:val="hybridMultilevel"/>
    <w:tmpl w:val="5826390E"/>
    <w:lvl w:ilvl="0" w:tplc="4C48F6D8">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5" w15:restartNumberingAfterBreak="0">
    <w:nsid w:val="48F52D1E"/>
    <w:multiLevelType w:val="multilevel"/>
    <w:tmpl w:val="EBD27ACE"/>
    <w:lvl w:ilvl="0">
      <w:start w:val="13"/>
      <w:numFmt w:val="upperRoman"/>
      <w:lvlText w:val="%1."/>
      <w:lvlJc w:val="left"/>
      <w:pPr>
        <w:ind w:left="3845" w:hanging="300"/>
      </w:pPr>
      <w:rPr>
        <w:rFonts w:cs="Times New Roman" w:hint="default"/>
        <w:b/>
      </w:rPr>
    </w:lvl>
    <w:lvl w:ilvl="1">
      <w:start w:val="1"/>
      <w:numFmt w:val="decimal"/>
      <w:lvlText w:val="12.%2."/>
      <w:lvlJc w:val="left"/>
      <w:pPr>
        <w:ind w:left="502" w:hanging="360"/>
      </w:pPr>
      <w:rPr>
        <w:rFonts w:ascii="Times New Roman" w:hAnsi="Times New Roman" w:hint="default"/>
        <w:b w:val="0"/>
        <w:i w:val="0"/>
        <w:color w:val="auto"/>
        <w:sz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56" w15:restartNumberingAfterBreak="0">
    <w:nsid w:val="4B01252D"/>
    <w:multiLevelType w:val="multilevel"/>
    <w:tmpl w:val="A70E3C82"/>
    <w:styleLink w:val="Styl1"/>
    <w:lvl w:ilvl="0">
      <w:start w:val="1"/>
      <w:numFmt w:val="decimal"/>
      <w:lvlText w:val="%1."/>
      <w:lvlJc w:val="left"/>
      <w:pPr>
        <w:ind w:left="720" w:hanging="360"/>
      </w:pPr>
      <w:rPr>
        <w:rFonts w:hint="default"/>
      </w:rPr>
    </w:lvl>
    <w:lvl w:ilvl="1">
      <w:start w:val="2"/>
      <w:numFmt w:val="bullet"/>
      <w:lvlText w:val="-"/>
      <w:lvlJc w:val="left"/>
      <w:pPr>
        <w:ind w:left="1440" w:hanging="360"/>
      </w:pPr>
      <w:rPr>
        <w:rFonts w:ascii="Times New Roman" w:eastAsia="Times New Roman" w:hAnsi="Times New Roman" w:cs="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7" w15:restartNumberingAfterBreak="0">
    <w:nsid w:val="4C5111D6"/>
    <w:multiLevelType w:val="hybridMultilevel"/>
    <w:tmpl w:val="9FB09228"/>
    <w:lvl w:ilvl="0" w:tplc="25D60200">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58" w15:restartNumberingAfterBreak="0">
    <w:nsid w:val="4E443E10"/>
    <w:multiLevelType w:val="hybridMultilevel"/>
    <w:tmpl w:val="5810D458"/>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4F2177E3"/>
    <w:multiLevelType w:val="hybridMultilevel"/>
    <w:tmpl w:val="45925C68"/>
    <w:lvl w:ilvl="0" w:tplc="0405000F">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tabs>
          <w:tab w:val="num" w:pos="1364"/>
        </w:tabs>
        <w:ind w:left="1364" w:hanging="360"/>
      </w:pPr>
    </w:lvl>
    <w:lvl w:ilvl="2" w:tplc="0405001B" w:tentative="1">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60" w15:restartNumberingAfterBreak="0">
    <w:nsid w:val="503A093B"/>
    <w:multiLevelType w:val="multilevel"/>
    <w:tmpl w:val="1E200D2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ascii="Times New Roman" w:hAnsi="Times New Roman" w:cs="Times New Roman"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61" w15:restartNumberingAfterBreak="0">
    <w:nsid w:val="51515EB4"/>
    <w:multiLevelType w:val="hybridMultilevel"/>
    <w:tmpl w:val="797AA8C0"/>
    <w:lvl w:ilvl="0" w:tplc="3A923B64">
      <w:start w:val="1"/>
      <w:numFmt w:val="lowerLetter"/>
      <w:lvlText w:val="%1)"/>
      <w:lvlJc w:val="left"/>
      <w:pPr>
        <w:ind w:left="1429" w:hanging="360"/>
      </w:pPr>
      <w:rPr>
        <w:rFonts w:hint="default"/>
        <w:b w:val="0"/>
        <w:sz w:val="22"/>
        <w:szCs w:val="22"/>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62" w15:restartNumberingAfterBreak="0">
    <w:nsid w:val="526C3431"/>
    <w:multiLevelType w:val="hybridMultilevel"/>
    <w:tmpl w:val="0E40FA28"/>
    <w:lvl w:ilvl="0" w:tplc="B796A2DE">
      <w:numFmt w:val="bullet"/>
      <w:lvlText w:val="-"/>
      <w:lvlJc w:val="left"/>
      <w:pPr>
        <w:ind w:left="1080" w:hanging="360"/>
      </w:pPr>
      <w:rPr>
        <w:rFonts w:ascii="Times New Roman" w:eastAsia="Calibri"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3" w15:restartNumberingAfterBreak="0">
    <w:nsid w:val="52DF0E20"/>
    <w:multiLevelType w:val="multilevel"/>
    <w:tmpl w:val="0E38F3F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535821A1"/>
    <w:multiLevelType w:val="hybridMultilevel"/>
    <w:tmpl w:val="5810D458"/>
    <w:lvl w:ilvl="0" w:tplc="FFFFFFFF">
      <w:start w:val="1"/>
      <w:numFmt w:val="lowerLetter"/>
      <w:lvlText w:val="%1)"/>
      <w:lvlJc w:val="left"/>
      <w:pPr>
        <w:ind w:left="786" w:hanging="360"/>
      </w:pPr>
      <w:rPr>
        <w:rFonts w:hint="default"/>
      </w:rPr>
    </w:lvl>
    <w:lvl w:ilvl="1" w:tplc="FFFFFFFF">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65" w15:restartNumberingAfterBreak="0">
    <w:nsid w:val="5632121A"/>
    <w:multiLevelType w:val="multilevel"/>
    <w:tmpl w:val="581824B6"/>
    <w:lvl w:ilvl="0">
      <w:start w:val="9"/>
      <w:numFmt w:val="decimal"/>
      <w:lvlText w:val="%1"/>
      <w:lvlJc w:val="left"/>
      <w:pPr>
        <w:ind w:left="360" w:hanging="360"/>
      </w:pPr>
      <w:rPr>
        <w:rFonts w:hint="default"/>
        <w:color w:val="000000"/>
      </w:rPr>
    </w:lvl>
    <w:lvl w:ilvl="1">
      <w:start w:val="7"/>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720" w:hanging="72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66" w15:restartNumberingAfterBreak="0">
    <w:nsid w:val="56D02FDD"/>
    <w:multiLevelType w:val="multilevel"/>
    <w:tmpl w:val="B680D86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57A173B6"/>
    <w:multiLevelType w:val="multilevel"/>
    <w:tmpl w:val="472823A2"/>
    <w:lvl w:ilvl="0">
      <w:start w:val="7"/>
      <w:numFmt w:val="decimal"/>
      <w:lvlText w:val="%1"/>
      <w:lvlJc w:val="left"/>
      <w:pPr>
        <w:ind w:left="360" w:hanging="360"/>
      </w:pPr>
      <w:rPr>
        <w:rFonts w:hint="default"/>
        <w:b/>
      </w:rPr>
    </w:lvl>
    <w:lvl w:ilvl="1">
      <w:start w:val="5"/>
      <w:numFmt w:val="decimal"/>
      <w:lvlText w:val="%1.%2"/>
      <w:lvlJc w:val="left"/>
      <w:pPr>
        <w:ind w:left="928" w:hanging="360"/>
      </w:pPr>
      <w:rPr>
        <w:rFonts w:hint="default"/>
        <w:b w:val="0"/>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5976" w:hanging="1440"/>
      </w:pPr>
      <w:rPr>
        <w:rFonts w:hint="default"/>
        <w:b/>
      </w:rPr>
    </w:lvl>
  </w:abstractNum>
  <w:abstractNum w:abstractNumId="68" w15:restartNumberingAfterBreak="0">
    <w:nsid w:val="57ED68FC"/>
    <w:multiLevelType w:val="hybridMultilevel"/>
    <w:tmpl w:val="6CF45FFA"/>
    <w:lvl w:ilvl="0" w:tplc="3014E9E4">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69" w15:restartNumberingAfterBreak="0">
    <w:nsid w:val="58D11414"/>
    <w:multiLevelType w:val="hybridMultilevel"/>
    <w:tmpl w:val="14F8BD0E"/>
    <w:lvl w:ilvl="0" w:tplc="27FEC2A0">
      <w:numFmt w:val="bullet"/>
      <w:lvlText w:val="-"/>
      <w:lvlJc w:val="left"/>
      <w:pPr>
        <w:ind w:left="720" w:hanging="360"/>
      </w:pPr>
      <w:rPr>
        <w:rFonts w:ascii="Times New Roman" w:hAnsi="Times New Roman" w:hint="default"/>
        <w:b w:val="0"/>
        <w:i w:val="0"/>
        <w:sz w:val="22"/>
        <w:u w:color="365F91" w:themeColor="accent1" w:themeShade="BF"/>
      </w:rPr>
    </w:lvl>
    <w:lvl w:ilvl="1" w:tplc="EABCDC18" w:tentative="1">
      <w:start w:val="1"/>
      <w:numFmt w:val="bullet"/>
      <w:lvlText w:val="o"/>
      <w:lvlJc w:val="left"/>
      <w:pPr>
        <w:ind w:left="1440" w:hanging="360"/>
      </w:pPr>
      <w:rPr>
        <w:rFonts w:ascii="Courier New" w:hAnsi="Courier New" w:cs="Courier New" w:hint="default"/>
      </w:rPr>
    </w:lvl>
    <w:lvl w:ilvl="2" w:tplc="4136404E" w:tentative="1">
      <w:start w:val="1"/>
      <w:numFmt w:val="bullet"/>
      <w:lvlText w:val=""/>
      <w:lvlJc w:val="left"/>
      <w:pPr>
        <w:ind w:left="2160" w:hanging="360"/>
      </w:pPr>
      <w:rPr>
        <w:rFonts w:ascii="Wingdings" w:hAnsi="Wingdings" w:hint="default"/>
      </w:rPr>
    </w:lvl>
    <w:lvl w:ilvl="3" w:tplc="7C1486FE" w:tentative="1">
      <w:start w:val="1"/>
      <w:numFmt w:val="bullet"/>
      <w:lvlText w:val=""/>
      <w:lvlJc w:val="left"/>
      <w:pPr>
        <w:ind w:left="2880" w:hanging="360"/>
      </w:pPr>
      <w:rPr>
        <w:rFonts w:ascii="Symbol" w:hAnsi="Symbol" w:hint="default"/>
      </w:rPr>
    </w:lvl>
    <w:lvl w:ilvl="4" w:tplc="3296F8BE" w:tentative="1">
      <w:start w:val="1"/>
      <w:numFmt w:val="bullet"/>
      <w:lvlText w:val="o"/>
      <w:lvlJc w:val="left"/>
      <w:pPr>
        <w:ind w:left="3600" w:hanging="360"/>
      </w:pPr>
      <w:rPr>
        <w:rFonts w:ascii="Courier New" w:hAnsi="Courier New" w:cs="Courier New" w:hint="default"/>
      </w:rPr>
    </w:lvl>
    <w:lvl w:ilvl="5" w:tplc="4A38CCD4" w:tentative="1">
      <w:start w:val="1"/>
      <w:numFmt w:val="bullet"/>
      <w:lvlText w:val=""/>
      <w:lvlJc w:val="left"/>
      <w:pPr>
        <w:ind w:left="4320" w:hanging="360"/>
      </w:pPr>
      <w:rPr>
        <w:rFonts w:ascii="Wingdings" w:hAnsi="Wingdings" w:hint="default"/>
      </w:rPr>
    </w:lvl>
    <w:lvl w:ilvl="6" w:tplc="75607814" w:tentative="1">
      <w:start w:val="1"/>
      <w:numFmt w:val="bullet"/>
      <w:lvlText w:val=""/>
      <w:lvlJc w:val="left"/>
      <w:pPr>
        <w:ind w:left="5040" w:hanging="360"/>
      </w:pPr>
      <w:rPr>
        <w:rFonts w:ascii="Symbol" w:hAnsi="Symbol" w:hint="default"/>
      </w:rPr>
    </w:lvl>
    <w:lvl w:ilvl="7" w:tplc="F2C29E98" w:tentative="1">
      <w:start w:val="1"/>
      <w:numFmt w:val="bullet"/>
      <w:lvlText w:val="o"/>
      <w:lvlJc w:val="left"/>
      <w:pPr>
        <w:ind w:left="5760" w:hanging="360"/>
      </w:pPr>
      <w:rPr>
        <w:rFonts w:ascii="Courier New" w:hAnsi="Courier New" w:cs="Courier New" w:hint="default"/>
      </w:rPr>
    </w:lvl>
    <w:lvl w:ilvl="8" w:tplc="D21E72CA" w:tentative="1">
      <w:start w:val="1"/>
      <w:numFmt w:val="bullet"/>
      <w:lvlText w:val=""/>
      <w:lvlJc w:val="left"/>
      <w:pPr>
        <w:ind w:left="6480" w:hanging="360"/>
      </w:pPr>
      <w:rPr>
        <w:rFonts w:ascii="Wingdings" w:hAnsi="Wingdings" w:hint="default"/>
      </w:rPr>
    </w:lvl>
  </w:abstractNum>
  <w:abstractNum w:abstractNumId="70" w15:restartNumberingAfterBreak="0">
    <w:nsid w:val="592519FD"/>
    <w:multiLevelType w:val="hybridMultilevel"/>
    <w:tmpl w:val="56682F9A"/>
    <w:lvl w:ilvl="0" w:tplc="3F8E996C">
      <w:start w:val="1"/>
      <w:numFmt w:val="lowerLetter"/>
      <w:lvlText w:val="%1)"/>
      <w:lvlJc w:val="left"/>
      <w:pPr>
        <w:tabs>
          <w:tab w:val="num" w:pos="1069"/>
        </w:tabs>
        <w:ind w:left="1069" w:hanging="360"/>
      </w:pPr>
      <w:rPr>
        <w:rFonts w:hint="default"/>
      </w:rPr>
    </w:lvl>
    <w:lvl w:ilvl="1" w:tplc="6060A070" w:tentative="1">
      <w:start w:val="1"/>
      <w:numFmt w:val="bullet"/>
      <w:lvlText w:val="o"/>
      <w:lvlJc w:val="left"/>
      <w:pPr>
        <w:tabs>
          <w:tab w:val="num" w:pos="2149"/>
        </w:tabs>
        <w:ind w:left="2149" w:hanging="360"/>
      </w:pPr>
      <w:rPr>
        <w:rFonts w:ascii="Courier New" w:hAnsi="Courier New" w:cs="Courier New" w:hint="default"/>
      </w:rPr>
    </w:lvl>
    <w:lvl w:ilvl="2" w:tplc="6B867734" w:tentative="1">
      <w:start w:val="1"/>
      <w:numFmt w:val="bullet"/>
      <w:lvlText w:val=""/>
      <w:lvlJc w:val="left"/>
      <w:pPr>
        <w:tabs>
          <w:tab w:val="num" w:pos="2869"/>
        </w:tabs>
        <w:ind w:left="2869" w:hanging="360"/>
      </w:pPr>
      <w:rPr>
        <w:rFonts w:ascii="Wingdings" w:hAnsi="Wingdings" w:hint="default"/>
      </w:rPr>
    </w:lvl>
    <w:lvl w:ilvl="3" w:tplc="A704EB10" w:tentative="1">
      <w:start w:val="1"/>
      <w:numFmt w:val="bullet"/>
      <w:lvlText w:val=""/>
      <w:lvlJc w:val="left"/>
      <w:pPr>
        <w:tabs>
          <w:tab w:val="num" w:pos="3589"/>
        </w:tabs>
        <w:ind w:left="3589" w:hanging="360"/>
      </w:pPr>
      <w:rPr>
        <w:rFonts w:ascii="Symbol" w:hAnsi="Symbol" w:hint="default"/>
      </w:rPr>
    </w:lvl>
    <w:lvl w:ilvl="4" w:tplc="7B2E2D12" w:tentative="1">
      <w:start w:val="1"/>
      <w:numFmt w:val="bullet"/>
      <w:lvlText w:val="o"/>
      <w:lvlJc w:val="left"/>
      <w:pPr>
        <w:tabs>
          <w:tab w:val="num" w:pos="4309"/>
        </w:tabs>
        <w:ind w:left="4309" w:hanging="360"/>
      </w:pPr>
      <w:rPr>
        <w:rFonts w:ascii="Courier New" w:hAnsi="Courier New" w:cs="Courier New" w:hint="default"/>
      </w:rPr>
    </w:lvl>
    <w:lvl w:ilvl="5" w:tplc="7A58F6B8" w:tentative="1">
      <w:start w:val="1"/>
      <w:numFmt w:val="bullet"/>
      <w:lvlText w:val=""/>
      <w:lvlJc w:val="left"/>
      <w:pPr>
        <w:tabs>
          <w:tab w:val="num" w:pos="5029"/>
        </w:tabs>
        <w:ind w:left="5029" w:hanging="360"/>
      </w:pPr>
      <w:rPr>
        <w:rFonts w:ascii="Wingdings" w:hAnsi="Wingdings" w:hint="default"/>
      </w:rPr>
    </w:lvl>
    <w:lvl w:ilvl="6" w:tplc="B1601EEC">
      <w:start w:val="1"/>
      <w:numFmt w:val="bullet"/>
      <w:lvlText w:val=""/>
      <w:lvlJc w:val="left"/>
      <w:pPr>
        <w:tabs>
          <w:tab w:val="num" w:pos="5749"/>
        </w:tabs>
        <w:ind w:left="5749" w:hanging="360"/>
      </w:pPr>
      <w:rPr>
        <w:rFonts w:ascii="Symbol" w:hAnsi="Symbol" w:hint="default"/>
      </w:rPr>
    </w:lvl>
    <w:lvl w:ilvl="7" w:tplc="CA1AF2B6" w:tentative="1">
      <w:start w:val="1"/>
      <w:numFmt w:val="bullet"/>
      <w:lvlText w:val="o"/>
      <w:lvlJc w:val="left"/>
      <w:pPr>
        <w:tabs>
          <w:tab w:val="num" w:pos="6469"/>
        </w:tabs>
        <w:ind w:left="6469" w:hanging="360"/>
      </w:pPr>
      <w:rPr>
        <w:rFonts w:ascii="Courier New" w:hAnsi="Courier New" w:cs="Courier New" w:hint="default"/>
      </w:rPr>
    </w:lvl>
    <w:lvl w:ilvl="8" w:tplc="C44ACD4E" w:tentative="1">
      <w:start w:val="1"/>
      <w:numFmt w:val="bullet"/>
      <w:lvlText w:val=""/>
      <w:lvlJc w:val="left"/>
      <w:pPr>
        <w:tabs>
          <w:tab w:val="num" w:pos="7189"/>
        </w:tabs>
        <w:ind w:left="7189" w:hanging="360"/>
      </w:pPr>
      <w:rPr>
        <w:rFonts w:ascii="Wingdings" w:hAnsi="Wingdings" w:hint="default"/>
      </w:rPr>
    </w:lvl>
  </w:abstractNum>
  <w:abstractNum w:abstractNumId="71" w15:restartNumberingAfterBreak="0">
    <w:nsid w:val="598626CB"/>
    <w:multiLevelType w:val="multilevel"/>
    <w:tmpl w:val="45DEDD4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ABB705E"/>
    <w:multiLevelType w:val="multilevel"/>
    <w:tmpl w:val="49CED3DA"/>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rPr>
    </w:lvl>
    <w:lvl w:ilvl="2">
      <w:numFmt w:val="bullet"/>
      <w:lvlText w:val="-"/>
      <w:lvlJc w:val="left"/>
      <w:pPr>
        <w:ind w:left="370" w:hanging="360"/>
      </w:pPr>
      <w:rPr>
        <w:rFonts w:ascii="Times New Roman" w:eastAsia="Calibri" w:hAnsi="Times New Roman" w:cs="Times New Roman" w:hint="default"/>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73" w15:restartNumberingAfterBreak="0">
    <w:nsid w:val="5D3222FE"/>
    <w:multiLevelType w:val="multilevel"/>
    <w:tmpl w:val="EBE091A8"/>
    <w:lvl w:ilvl="0">
      <w:start w:val="5"/>
      <w:numFmt w:val="upperRoman"/>
      <w:lvlText w:val="%1."/>
      <w:lvlJc w:val="left"/>
      <w:pPr>
        <w:tabs>
          <w:tab w:val="num" w:pos="720"/>
        </w:tabs>
        <w:ind w:left="720" w:hanging="72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4" w15:restartNumberingAfterBreak="0">
    <w:nsid w:val="5E2169F4"/>
    <w:multiLevelType w:val="hybridMultilevel"/>
    <w:tmpl w:val="8B1A088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5EDA1B57"/>
    <w:multiLevelType w:val="multilevel"/>
    <w:tmpl w:val="B23ACE94"/>
    <w:lvl w:ilvl="0">
      <w:start w:val="1"/>
      <w:numFmt w:val="decimal"/>
      <w:lvlText w:val="%1."/>
      <w:lvlJc w:val="left"/>
      <w:pPr>
        <w:ind w:left="1211" w:hanging="360"/>
      </w:pPr>
      <w:rPr>
        <w:b/>
        <w:sz w:val="22"/>
        <w:szCs w:val="22"/>
      </w:rPr>
    </w:lvl>
    <w:lvl w:ilvl="1">
      <w:start w:val="1"/>
      <w:numFmt w:val="decimal"/>
      <w:lvlText w:val="%1.%2."/>
      <w:lvlJc w:val="left"/>
      <w:pPr>
        <w:ind w:left="0" w:firstLine="0"/>
      </w:pPr>
      <w:rPr>
        <w:rFonts w:ascii="Calibri" w:hAnsi="Calibri" w:cs="Calibri" w:hint="default"/>
        <w:b/>
        <w:sz w:val="22"/>
        <w:szCs w:val="22"/>
      </w:rPr>
    </w:lvl>
    <w:lvl w:ilvl="2">
      <w:start w:val="1"/>
      <w:numFmt w:val="lowerLetter"/>
      <w:lvlText w:val="%3)"/>
      <w:lvlJc w:val="left"/>
      <w:pPr>
        <w:ind w:left="786" w:hanging="360"/>
      </w:pPr>
      <w:rPr>
        <w:rFonts w:ascii="Calibri" w:hAnsi="Calibri" w:cs="Segoe UI" w:hint="default"/>
        <w:sz w:val="22"/>
      </w:rPr>
    </w:lvl>
    <w:lvl w:ilvl="3">
      <w:start w:val="1"/>
      <w:numFmt w:val="lowerLetter"/>
      <w:lvlText w:val="%4)"/>
      <w:lvlJc w:val="left"/>
      <w:pPr>
        <w:ind w:left="1358" w:hanging="648"/>
      </w:pPr>
      <w:rPr>
        <w:rFonts w:asciiTheme="minorHAnsi" w:eastAsia="Times New Roman" w:hAnsiTheme="minorHAnsi" w:cstheme="minorHAns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64E55ECA"/>
    <w:multiLevelType w:val="multilevel"/>
    <w:tmpl w:val="219CBD72"/>
    <w:lvl w:ilvl="0">
      <w:start w:val="1"/>
      <w:numFmt w:val="decimal"/>
      <w:lvlText w:val="%1."/>
      <w:lvlJc w:val="left"/>
      <w:pPr>
        <w:ind w:left="720" w:hanging="360"/>
      </w:pPr>
      <w:rPr>
        <w:color w:val="auto"/>
      </w:rPr>
    </w:lvl>
    <w:lvl w:ilvl="1">
      <w:start w:val="1"/>
      <w:numFmt w:val="decimal"/>
      <w:isLgl/>
      <w:lvlText w:val="%1.%2."/>
      <w:lvlJc w:val="left"/>
      <w:pPr>
        <w:ind w:left="861" w:hanging="43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7" w15:restartNumberingAfterBreak="0">
    <w:nsid w:val="655654E4"/>
    <w:multiLevelType w:val="hybridMultilevel"/>
    <w:tmpl w:val="32F8B852"/>
    <w:lvl w:ilvl="0" w:tplc="25D60200">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37E83ED0">
      <w:start w:val="1"/>
      <w:numFmt w:val="decimal"/>
      <w:lvlText w:val="%4."/>
      <w:lvlJc w:val="left"/>
      <w:pPr>
        <w:ind w:left="3087" w:hanging="360"/>
      </w:pPr>
      <w:rPr>
        <w:rFonts w:hint="default"/>
      </w:r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78" w15:restartNumberingAfterBreak="0">
    <w:nsid w:val="67950C1B"/>
    <w:multiLevelType w:val="multilevel"/>
    <w:tmpl w:val="57ACD6B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693594DE"/>
    <w:multiLevelType w:val="hybridMultilevel"/>
    <w:tmpl w:val="944631E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15:restartNumberingAfterBreak="0">
    <w:nsid w:val="6AB1473F"/>
    <w:multiLevelType w:val="hybridMultilevel"/>
    <w:tmpl w:val="0164B1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6B92193E"/>
    <w:multiLevelType w:val="hybridMultilevel"/>
    <w:tmpl w:val="8C806C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6B9C0D89"/>
    <w:multiLevelType w:val="hybridMultilevel"/>
    <w:tmpl w:val="DA7EA67E"/>
    <w:lvl w:ilvl="0" w:tplc="04050001">
      <w:start w:val="1"/>
      <w:numFmt w:val="bullet"/>
      <w:lvlText w:val=""/>
      <w:lvlJc w:val="left"/>
      <w:pPr>
        <w:ind w:left="1484" w:hanging="360"/>
      </w:pPr>
      <w:rPr>
        <w:rFonts w:ascii="Symbol" w:hAnsi="Symbol" w:hint="default"/>
      </w:rPr>
    </w:lvl>
    <w:lvl w:ilvl="1" w:tplc="04050003" w:tentative="1">
      <w:start w:val="1"/>
      <w:numFmt w:val="bullet"/>
      <w:lvlText w:val="o"/>
      <w:lvlJc w:val="left"/>
      <w:pPr>
        <w:ind w:left="2204" w:hanging="360"/>
      </w:pPr>
      <w:rPr>
        <w:rFonts w:ascii="Courier New" w:hAnsi="Courier New" w:cs="Courier New" w:hint="default"/>
      </w:rPr>
    </w:lvl>
    <w:lvl w:ilvl="2" w:tplc="04050005" w:tentative="1">
      <w:start w:val="1"/>
      <w:numFmt w:val="bullet"/>
      <w:lvlText w:val=""/>
      <w:lvlJc w:val="left"/>
      <w:pPr>
        <w:ind w:left="2924" w:hanging="360"/>
      </w:pPr>
      <w:rPr>
        <w:rFonts w:ascii="Wingdings" w:hAnsi="Wingdings" w:hint="default"/>
      </w:rPr>
    </w:lvl>
    <w:lvl w:ilvl="3" w:tplc="04050001" w:tentative="1">
      <w:start w:val="1"/>
      <w:numFmt w:val="bullet"/>
      <w:lvlText w:val=""/>
      <w:lvlJc w:val="left"/>
      <w:pPr>
        <w:ind w:left="3644" w:hanging="360"/>
      </w:pPr>
      <w:rPr>
        <w:rFonts w:ascii="Symbol" w:hAnsi="Symbol" w:hint="default"/>
      </w:rPr>
    </w:lvl>
    <w:lvl w:ilvl="4" w:tplc="04050003" w:tentative="1">
      <w:start w:val="1"/>
      <w:numFmt w:val="bullet"/>
      <w:lvlText w:val="o"/>
      <w:lvlJc w:val="left"/>
      <w:pPr>
        <w:ind w:left="4364" w:hanging="360"/>
      </w:pPr>
      <w:rPr>
        <w:rFonts w:ascii="Courier New" w:hAnsi="Courier New" w:cs="Courier New" w:hint="default"/>
      </w:rPr>
    </w:lvl>
    <w:lvl w:ilvl="5" w:tplc="04050005" w:tentative="1">
      <w:start w:val="1"/>
      <w:numFmt w:val="bullet"/>
      <w:lvlText w:val=""/>
      <w:lvlJc w:val="left"/>
      <w:pPr>
        <w:ind w:left="5084" w:hanging="360"/>
      </w:pPr>
      <w:rPr>
        <w:rFonts w:ascii="Wingdings" w:hAnsi="Wingdings" w:hint="default"/>
      </w:rPr>
    </w:lvl>
    <w:lvl w:ilvl="6" w:tplc="04050001" w:tentative="1">
      <w:start w:val="1"/>
      <w:numFmt w:val="bullet"/>
      <w:lvlText w:val=""/>
      <w:lvlJc w:val="left"/>
      <w:pPr>
        <w:ind w:left="5804" w:hanging="360"/>
      </w:pPr>
      <w:rPr>
        <w:rFonts w:ascii="Symbol" w:hAnsi="Symbol" w:hint="default"/>
      </w:rPr>
    </w:lvl>
    <w:lvl w:ilvl="7" w:tplc="04050003" w:tentative="1">
      <w:start w:val="1"/>
      <w:numFmt w:val="bullet"/>
      <w:lvlText w:val="o"/>
      <w:lvlJc w:val="left"/>
      <w:pPr>
        <w:ind w:left="6524" w:hanging="360"/>
      </w:pPr>
      <w:rPr>
        <w:rFonts w:ascii="Courier New" w:hAnsi="Courier New" w:cs="Courier New" w:hint="default"/>
      </w:rPr>
    </w:lvl>
    <w:lvl w:ilvl="8" w:tplc="04050005" w:tentative="1">
      <w:start w:val="1"/>
      <w:numFmt w:val="bullet"/>
      <w:lvlText w:val=""/>
      <w:lvlJc w:val="left"/>
      <w:pPr>
        <w:ind w:left="7244" w:hanging="360"/>
      </w:pPr>
      <w:rPr>
        <w:rFonts w:ascii="Wingdings" w:hAnsi="Wingdings" w:hint="default"/>
      </w:rPr>
    </w:lvl>
  </w:abstractNum>
  <w:abstractNum w:abstractNumId="83" w15:restartNumberingAfterBreak="0">
    <w:nsid w:val="6C2E65F7"/>
    <w:multiLevelType w:val="hybridMultilevel"/>
    <w:tmpl w:val="6776914A"/>
    <w:lvl w:ilvl="0" w:tplc="736A441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84" w15:restartNumberingAfterBreak="0">
    <w:nsid w:val="6CCB0017"/>
    <w:multiLevelType w:val="hybridMultilevel"/>
    <w:tmpl w:val="0B40D35A"/>
    <w:lvl w:ilvl="0" w:tplc="AEEE78D6">
      <w:start w:val="1"/>
      <w:numFmt w:val="decimal"/>
      <w:lvlText w:val="1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5" w15:restartNumberingAfterBreak="0">
    <w:nsid w:val="6D911A80"/>
    <w:multiLevelType w:val="multilevel"/>
    <w:tmpl w:val="65E6916C"/>
    <w:lvl w:ilvl="0">
      <w:start w:val="1"/>
      <w:numFmt w:val="decimal"/>
      <w:lvlText w:val="%1."/>
      <w:lvlJc w:val="left"/>
      <w:pPr>
        <w:tabs>
          <w:tab w:val="num" w:pos="720"/>
        </w:tabs>
        <w:ind w:left="720" w:hanging="360"/>
      </w:pPr>
    </w:lvl>
    <w:lvl w:ilvl="1">
      <w:start w:val="1"/>
      <w:numFmt w:val="decimal"/>
      <w:pStyle w:val="Odstavec1"/>
      <w:lvlText w:val="%1.%2."/>
      <w:lvlJc w:val="left"/>
      <w:pPr>
        <w:tabs>
          <w:tab w:val="num" w:pos="1152"/>
        </w:tabs>
        <w:ind w:left="1152" w:hanging="432"/>
      </w:pPr>
      <w:rPr>
        <w:b w:val="0"/>
      </w:rPr>
    </w:lvl>
    <w:lvl w:ilvl="2">
      <w:start w:val="1"/>
      <w:numFmt w:val="decimal"/>
      <w:lvlText w:val="%1.%2.%3."/>
      <w:lvlJc w:val="left"/>
      <w:pPr>
        <w:tabs>
          <w:tab w:val="num" w:pos="1145"/>
        </w:tabs>
        <w:ind w:left="929" w:hanging="504"/>
      </w:pPr>
      <w:rPr>
        <w:b w:val="0"/>
        <w:bCs w:val="0"/>
      </w:rPr>
    </w:lvl>
    <w:lvl w:ilvl="3">
      <w:start w:val="1"/>
      <w:numFmt w:val="lowerLetter"/>
      <w:lvlText w:val="%4)"/>
      <w:lvlJc w:val="left"/>
      <w:pPr>
        <w:tabs>
          <w:tab w:val="num" w:pos="2520"/>
        </w:tabs>
        <w:ind w:left="2088" w:hanging="648"/>
      </w:pPr>
      <w:rPr>
        <w:b w:val="0"/>
        <w:bCs w:val="0"/>
      </w:r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040"/>
        </w:tabs>
        <w:ind w:left="4680" w:hanging="1440"/>
      </w:pPr>
    </w:lvl>
  </w:abstractNum>
  <w:abstractNum w:abstractNumId="86" w15:restartNumberingAfterBreak="0">
    <w:nsid w:val="6E575E36"/>
    <w:multiLevelType w:val="hybridMultilevel"/>
    <w:tmpl w:val="F7C4A8AC"/>
    <w:lvl w:ilvl="0" w:tplc="04050001">
      <w:start w:val="1"/>
      <w:numFmt w:val="bullet"/>
      <w:lvlText w:val=""/>
      <w:lvlJc w:val="left"/>
      <w:pPr>
        <w:ind w:left="774" w:hanging="360"/>
      </w:pPr>
      <w:rPr>
        <w:rFonts w:ascii="Symbol" w:hAnsi="Symbol" w:hint="default"/>
      </w:rPr>
    </w:lvl>
    <w:lvl w:ilvl="1" w:tplc="04050003" w:tentative="1">
      <w:start w:val="1"/>
      <w:numFmt w:val="bullet"/>
      <w:lvlText w:val="o"/>
      <w:lvlJc w:val="left"/>
      <w:pPr>
        <w:ind w:left="1494" w:hanging="360"/>
      </w:pPr>
      <w:rPr>
        <w:rFonts w:ascii="Courier New" w:hAnsi="Courier New" w:cs="Courier New" w:hint="default"/>
      </w:rPr>
    </w:lvl>
    <w:lvl w:ilvl="2" w:tplc="04050005" w:tentative="1">
      <w:start w:val="1"/>
      <w:numFmt w:val="bullet"/>
      <w:lvlText w:val=""/>
      <w:lvlJc w:val="left"/>
      <w:pPr>
        <w:ind w:left="2214" w:hanging="360"/>
      </w:pPr>
      <w:rPr>
        <w:rFonts w:ascii="Wingdings" w:hAnsi="Wingdings" w:hint="default"/>
      </w:rPr>
    </w:lvl>
    <w:lvl w:ilvl="3" w:tplc="04050001" w:tentative="1">
      <w:start w:val="1"/>
      <w:numFmt w:val="bullet"/>
      <w:lvlText w:val=""/>
      <w:lvlJc w:val="left"/>
      <w:pPr>
        <w:ind w:left="2934" w:hanging="360"/>
      </w:pPr>
      <w:rPr>
        <w:rFonts w:ascii="Symbol" w:hAnsi="Symbol" w:hint="default"/>
      </w:rPr>
    </w:lvl>
    <w:lvl w:ilvl="4" w:tplc="04050003" w:tentative="1">
      <w:start w:val="1"/>
      <w:numFmt w:val="bullet"/>
      <w:lvlText w:val="o"/>
      <w:lvlJc w:val="left"/>
      <w:pPr>
        <w:ind w:left="3654" w:hanging="360"/>
      </w:pPr>
      <w:rPr>
        <w:rFonts w:ascii="Courier New" w:hAnsi="Courier New" w:cs="Courier New" w:hint="default"/>
      </w:rPr>
    </w:lvl>
    <w:lvl w:ilvl="5" w:tplc="04050005" w:tentative="1">
      <w:start w:val="1"/>
      <w:numFmt w:val="bullet"/>
      <w:lvlText w:val=""/>
      <w:lvlJc w:val="left"/>
      <w:pPr>
        <w:ind w:left="4374" w:hanging="360"/>
      </w:pPr>
      <w:rPr>
        <w:rFonts w:ascii="Wingdings" w:hAnsi="Wingdings" w:hint="default"/>
      </w:rPr>
    </w:lvl>
    <w:lvl w:ilvl="6" w:tplc="04050001" w:tentative="1">
      <w:start w:val="1"/>
      <w:numFmt w:val="bullet"/>
      <w:lvlText w:val=""/>
      <w:lvlJc w:val="left"/>
      <w:pPr>
        <w:ind w:left="5094" w:hanging="360"/>
      </w:pPr>
      <w:rPr>
        <w:rFonts w:ascii="Symbol" w:hAnsi="Symbol" w:hint="default"/>
      </w:rPr>
    </w:lvl>
    <w:lvl w:ilvl="7" w:tplc="04050003" w:tentative="1">
      <w:start w:val="1"/>
      <w:numFmt w:val="bullet"/>
      <w:lvlText w:val="o"/>
      <w:lvlJc w:val="left"/>
      <w:pPr>
        <w:ind w:left="5814" w:hanging="360"/>
      </w:pPr>
      <w:rPr>
        <w:rFonts w:ascii="Courier New" w:hAnsi="Courier New" w:cs="Courier New" w:hint="default"/>
      </w:rPr>
    </w:lvl>
    <w:lvl w:ilvl="8" w:tplc="04050005" w:tentative="1">
      <w:start w:val="1"/>
      <w:numFmt w:val="bullet"/>
      <w:lvlText w:val=""/>
      <w:lvlJc w:val="left"/>
      <w:pPr>
        <w:ind w:left="6534" w:hanging="360"/>
      </w:pPr>
      <w:rPr>
        <w:rFonts w:ascii="Wingdings" w:hAnsi="Wingdings" w:hint="default"/>
      </w:rPr>
    </w:lvl>
  </w:abstractNum>
  <w:abstractNum w:abstractNumId="87" w15:restartNumberingAfterBreak="0">
    <w:nsid w:val="72975AF5"/>
    <w:multiLevelType w:val="hybridMultilevel"/>
    <w:tmpl w:val="5B344014"/>
    <w:lvl w:ilvl="0" w:tplc="37E83ED0">
      <w:start w:val="1"/>
      <w:numFmt w:val="decimal"/>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8" w15:restartNumberingAfterBreak="0">
    <w:nsid w:val="72AB5358"/>
    <w:multiLevelType w:val="multilevel"/>
    <w:tmpl w:val="50E6F29C"/>
    <w:lvl w:ilvl="0">
      <w:start w:val="14"/>
      <w:numFmt w:val="decimal"/>
      <w:lvlText w:val="%1."/>
      <w:lvlJc w:val="left"/>
      <w:pPr>
        <w:ind w:left="480" w:hanging="480"/>
      </w:pPr>
      <w:rPr>
        <w:rFonts w:hint="default"/>
        <w:i w:val="0"/>
      </w:rPr>
    </w:lvl>
    <w:lvl w:ilvl="1">
      <w:start w:val="1"/>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89" w15:restartNumberingAfterBreak="0">
    <w:nsid w:val="7596585C"/>
    <w:multiLevelType w:val="multilevel"/>
    <w:tmpl w:val="084A7110"/>
    <w:lvl w:ilvl="0">
      <w:start w:val="1"/>
      <w:numFmt w:val="decimal"/>
      <w:lvlText w:val="7.%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785C2FCF"/>
    <w:multiLevelType w:val="multilevel"/>
    <w:tmpl w:val="A9BE8D9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sz w:val="22"/>
        <w:szCs w:val="22"/>
      </w:rPr>
    </w:lvl>
    <w:lvl w:ilvl="2">
      <w:start w:val="1"/>
      <w:numFmt w:val="lowerLetter"/>
      <w:lvlText w:val="%3)"/>
      <w:lvlJc w:val="left"/>
      <w:pPr>
        <w:tabs>
          <w:tab w:val="num" w:pos="730"/>
        </w:tabs>
        <w:ind w:left="514" w:hanging="504"/>
      </w:pPr>
      <w:rPr>
        <w:rFonts w:ascii="Times New Roman" w:eastAsia="Calibri" w:hAnsi="Times New Roman"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91" w15:restartNumberingAfterBreak="0">
    <w:nsid w:val="792721D0"/>
    <w:multiLevelType w:val="multilevel"/>
    <w:tmpl w:val="E3CA4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96723EA"/>
    <w:multiLevelType w:val="hybridMultilevel"/>
    <w:tmpl w:val="1CE6ECD2"/>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3" w15:restartNumberingAfterBreak="0">
    <w:nsid w:val="7B826C69"/>
    <w:multiLevelType w:val="multilevel"/>
    <w:tmpl w:val="6CEE6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7BD97830"/>
    <w:multiLevelType w:val="multilevel"/>
    <w:tmpl w:val="C7663D4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7D822ACE"/>
    <w:multiLevelType w:val="hybridMultilevel"/>
    <w:tmpl w:val="F6E69BD0"/>
    <w:lvl w:ilvl="0" w:tplc="28E684AA">
      <w:start w:val="1"/>
      <w:numFmt w:val="bullet"/>
      <w:lvlText w:val="-"/>
      <w:lvlJc w:val="left"/>
      <w:pPr>
        <w:ind w:left="1429" w:hanging="360"/>
      </w:pPr>
      <w:rPr>
        <w:rFonts w:ascii="Times New Roman" w:eastAsia="Times New Roman"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6" w15:restartNumberingAfterBreak="0">
    <w:nsid w:val="7DE51A21"/>
    <w:multiLevelType w:val="multilevel"/>
    <w:tmpl w:val="3F5E664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cs-CZ" w:eastAsia="cs-CZ" w:bidi="cs-CZ"/>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2">
      <w:start w:val="910"/>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7F7A4B40"/>
    <w:multiLevelType w:val="hybridMultilevel"/>
    <w:tmpl w:val="C2F4A5A2"/>
    <w:lvl w:ilvl="0" w:tplc="FFFFFFFF">
      <w:numFmt w:val="bullet"/>
      <w:lvlText w:val="-"/>
      <w:lvlJc w:val="left"/>
      <w:pPr>
        <w:ind w:left="1287" w:hanging="360"/>
      </w:pPr>
      <w:rPr>
        <w:rFonts w:ascii="Times New Roman" w:eastAsia="Calibri" w:hAnsi="Times New Roman" w:cs="Times New Roman" w:hint="default"/>
      </w:rPr>
    </w:lvl>
    <w:lvl w:ilvl="1" w:tplc="FFFFFFFF" w:tentative="1">
      <w:start w:val="1"/>
      <w:numFmt w:val="bullet"/>
      <w:lvlText w:val="o"/>
      <w:lvlJc w:val="left"/>
      <w:pPr>
        <w:ind w:left="2007" w:hanging="360"/>
      </w:pPr>
      <w:rPr>
        <w:rFonts w:ascii="Courier New" w:hAnsi="Courier New" w:cs="Courier New" w:hint="default"/>
      </w:rPr>
    </w:lvl>
    <w:lvl w:ilvl="2" w:tplc="EE829460">
      <w:start w:val="1"/>
      <w:numFmt w:val="bullet"/>
      <w:lvlText w:val="-"/>
      <w:lvlJc w:val="left"/>
      <w:pPr>
        <w:ind w:left="2727" w:hanging="360"/>
      </w:pPr>
      <w:rPr>
        <w:rFonts w:ascii="Aptos" w:eastAsiaTheme="minorHAnsi" w:hAnsi="Aptos" w:cstheme="minorBidi"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num w:numId="1" w16cid:durableId="153035719">
    <w:abstractNumId w:val="0"/>
  </w:num>
  <w:num w:numId="2" w16cid:durableId="116684751">
    <w:abstractNumId w:val="60"/>
  </w:num>
  <w:num w:numId="3" w16cid:durableId="1134373570">
    <w:abstractNumId w:val="51"/>
  </w:num>
  <w:num w:numId="4" w16cid:durableId="337344231">
    <w:abstractNumId w:val="56"/>
  </w:num>
  <w:num w:numId="5" w16cid:durableId="1887258473">
    <w:abstractNumId w:val="94"/>
  </w:num>
  <w:num w:numId="6" w16cid:durableId="536312493">
    <w:abstractNumId w:val="63"/>
  </w:num>
  <w:num w:numId="7" w16cid:durableId="1106273095">
    <w:abstractNumId w:val="3"/>
  </w:num>
  <w:num w:numId="8" w16cid:durableId="1707638663">
    <w:abstractNumId w:val="66"/>
  </w:num>
  <w:num w:numId="9" w16cid:durableId="728261273">
    <w:abstractNumId w:val="71"/>
  </w:num>
  <w:num w:numId="10" w16cid:durableId="1249730401">
    <w:abstractNumId w:val="16"/>
  </w:num>
  <w:num w:numId="11" w16cid:durableId="521675879">
    <w:abstractNumId w:val="5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83199951">
    <w:abstractNumId w:val="92"/>
  </w:num>
  <w:num w:numId="13" w16cid:durableId="26176654">
    <w:abstractNumId w:val="80"/>
  </w:num>
  <w:num w:numId="14" w16cid:durableId="741415316">
    <w:abstractNumId w:val="44"/>
  </w:num>
  <w:num w:numId="15" w16cid:durableId="2094666113">
    <w:abstractNumId w:val="59"/>
  </w:num>
  <w:num w:numId="16" w16cid:durableId="108552936">
    <w:abstractNumId w:val="1"/>
  </w:num>
  <w:num w:numId="17" w16cid:durableId="394016562">
    <w:abstractNumId w:val="52"/>
  </w:num>
  <w:num w:numId="18" w16cid:durableId="778061206">
    <w:abstractNumId w:val="8"/>
  </w:num>
  <w:num w:numId="19" w16cid:durableId="934022591">
    <w:abstractNumId w:val="27"/>
  </w:num>
  <w:num w:numId="20" w16cid:durableId="59792774">
    <w:abstractNumId w:val="31"/>
  </w:num>
  <w:num w:numId="21" w16cid:durableId="900678104">
    <w:abstractNumId w:val="48"/>
  </w:num>
  <w:num w:numId="22" w16cid:durableId="1974863671">
    <w:abstractNumId w:val="26"/>
  </w:num>
  <w:num w:numId="23" w16cid:durableId="1754082525">
    <w:abstractNumId w:val="34"/>
  </w:num>
  <w:num w:numId="24" w16cid:durableId="744883718">
    <w:abstractNumId w:val="55"/>
  </w:num>
  <w:num w:numId="25" w16cid:durableId="592594424">
    <w:abstractNumId w:val="19"/>
  </w:num>
  <w:num w:numId="26" w16cid:durableId="1052195100">
    <w:abstractNumId w:val="42"/>
  </w:num>
  <w:num w:numId="27" w16cid:durableId="855533572">
    <w:abstractNumId w:val="61"/>
  </w:num>
  <w:num w:numId="28" w16cid:durableId="1889753826">
    <w:abstractNumId w:val="11"/>
  </w:num>
  <w:num w:numId="29" w16cid:durableId="146169488">
    <w:abstractNumId w:val="69"/>
  </w:num>
  <w:num w:numId="30" w16cid:durableId="1548486273">
    <w:abstractNumId w:val="53"/>
  </w:num>
  <w:num w:numId="31" w16cid:durableId="305477731">
    <w:abstractNumId w:val="88"/>
  </w:num>
  <w:num w:numId="32" w16cid:durableId="557982484">
    <w:abstractNumId w:val="23"/>
  </w:num>
  <w:num w:numId="33" w16cid:durableId="61410646">
    <w:abstractNumId w:val="37"/>
  </w:num>
  <w:num w:numId="34" w16cid:durableId="6779284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00867041">
    <w:abstractNumId w:val="81"/>
  </w:num>
  <w:num w:numId="36" w16cid:durableId="1835340768">
    <w:abstractNumId w:val="73"/>
  </w:num>
  <w:num w:numId="37" w16cid:durableId="607469365">
    <w:abstractNumId w:val="32"/>
  </w:num>
  <w:num w:numId="38" w16cid:durableId="1410152257">
    <w:abstractNumId w:val="54"/>
  </w:num>
  <w:num w:numId="39" w16cid:durableId="972562685">
    <w:abstractNumId w:val="33"/>
  </w:num>
  <w:num w:numId="40" w16cid:durableId="74134574">
    <w:abstractNumId w:val="95"/>
  </w:num>
  <w:num w:numId="41" w16cid:durableId="898200596">
    <w:abstractNumId w:val="17"/>
  </w:num>
  <w:num w:numId="42" w16cid:durableId="160512229">
    <w:abstractNumId w:val="9"/>
  </w:num>
  <w:num w:numId="43" w16cid:durableId="1925021358">
    <w:abstractNumId w:val="68"/>
  </w:num>
  <w:num w:numId="44" w16cid:durableId="1390574761">
    <w:abstractNumId w:val="35"/>
  </w:num>
  <w:num w:numId="45" w16cid:durableId="301427191">
    <w:abstractNumId w:val="88"/>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49306710">
    <w:abstractNumId w:val="83"/>
  </w:num>
  <w:num w:numId="47" w16cid:durableId="343868295">
    <w:abstractNumId w:val="77"/>
  </w:num>
  <w:num w:numId="48" w16cid:durableId="142229246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530025076">
    <w:abstractNumId w:val="13"/>
  </w:num>
  <w:num w:numId="50" w16cid:durableId="153766644">
    <w:abstractNumId w:val="49"/>
    <w:lvlOverride w:ilvl="0">
      <w:startOverride w:val="1"/>
    </w:lvlOverride>
  </w:num>
  <w:num w:numId="51" w16cid:durableId="967932903">
    <w:abstractNumId w:val="22"/>
  </w:num>
  <w:num w:numId="52" w16cid:durableId="1686512805">
    <w:abstractNumId w:val="14"/>
  </w:num>
  <w:num w:numId="53" w16cid:durableId="1757939507">
    <w:abstractNumId w:val="76"/>
  </w:num>
  <w:num w:numId="54" w16cid:durableId="1222346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483352060">
    <w:abstractNumId w:val="2"/>
  </w:num>
  <w:num w:numId="56" w16cid:durableId="251205488">
    <w:abstractNumId w:val="85"/>
  </w:num>
  <w:num w:numId="57" w16cid:durableId="902132918">
    <w:abstractNumId w:val="28"/>
  </w:num>
  <w:num w:numId="58" w16cid:durableId="1488353824">
    <w:abstractNumId w:val="90"/>
  </w:num>
  <w:num w:numId="59" w16cid:durableId="892228194">
    <w:abstractNumId w:val="4"/>
  </w:num>
  <w:num w:numId="60" w16cid:durableId="591201042">
    <w:abstractNumId w:val="10"/>
  </w:num>
  <w:num w:numId="61" w16cid:durableId="1892768998">
    <w:abstractNumId w:val="72"/>
  </w:num>
  <w:num w:numId="62" w16cid:durableId="1954744517">
    <w:abstractNumId w:val="12"/>
  </w:num>
  <w:num w:numId="63" w16cid:durableId="2065520542">
    <w:abstractNumId w:val="58"/>
  </w:num>
  <w:num w:numId="64" w16cid:durableId="795299390">
    <w:abstractNumId w:val="30"/>
  </w:num>
  <w:num w:numId="65" w16cid:durableId="4227240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759721798">
    <w:abstractNumId w:val="74"/>
  </w:num>
  <w:num w:numId="67" w16cid:durableId="142930334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839467163">
    <w:abstractNumId w:val="21"/>
  </w:num>
  <w:num w:numId="69" w16cid:durableId="620962872">
    <w:abstractNumId w:val="62"/>
  </w:num>
  <w:num w:numId="70" w16cid:durableId="656039083">
    <w:abstractNumId w:val="82"/>
  </w:num>
  <w:num w:numId="71" w16cid:durableId="1093672651">
    <w:abstractNumId w:val="84"/>
  </w:num>
  <w:num w:numId="72" w16cid:durableId="585384417">
    <w:abstractNumId w:val="85"/>
  </w:num>
  <w:num w:numId="73" w16cid:durableId="354308945">
    <w:abstractNumId w:val="85"/>
  </w:num>
  <w:num w:numId="74" w16cid:durableId="1470784173">
    <w:abstractNumId w:val="40"/>
  </w:num>
  <w:num w:numId="75" w16cid:durableId="1243946704">
    <w:abstractNumId w:val="89"/>
  </w:num>
  <w:num w:numId="76" w16cid:durableId="1501894516">
    <w:abstractNumId w:val="65"/>
  </w:num>
  <w:num w:numId="77" w16cid:durableId="181209792">
    <w:abstractNumId w:val="15"/>
  </w:num>
  <w:num w:numId="78" w16cid:durableId="1958179443">
    <w:abstractNumId w:val="36"/>
  </w:num>
  <w:num w:numId="79" w16cid:durableId="564535863">
    <w:abstractNumId w:val="47"/>
  </w:num>
  <w:num w:numId="80" w16cid:durableId="888957721">
    <w:abstractNumId w:val="5"/>
  </w:num>
  <w:num w:numId="81" w16cid:durableId="1067219241">
    <w:abstractNumId w:val="41"/>
  </w:num>
  <w:num w:numId="82" w16cid:durableId="2096120998">
    <w:abstractNumId w:val="70"/>
  </w:num>
  <w:num w:numId="83" w16cid:durableId="127632926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84" w16cid:durableId="1886092111">
    <w:abstractNumId w:val="7"/>
  </w:num>
  <w:num w:numId="85" w16cid:durableId="6292691">
    <w:abstractNumId w:val="38"/>
  </w:num>
  <w:num w:numId="86" w16cid:durableId="1028683985">
    <w:abstractNumId w:val="87"/>
  </w:num>
  <w:num w:numId="87" w16cid:durableId="1608000617">
    <w:abstractNumId w:val="18"/>
  </w:num>
  <w:num w:numId="88" w16cid:durableId="1333413200">
    <w:abstractNumId w:val="64"/>
  </w:num>
  <w:num w:numId="89" w16cid:durableId="8396589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582447295">
    <w:abstractNumId w:val="96"/>
  </w:num>
  <w:num w:numId="91" w16cid:durableId="761294967">
    <w:abstractNumId w:val="78"/>
  </w:num>
  <w:num w:numId="92" w16cid:durableId="931207173">
    <w:abstractNumId w:val="20"/>
  </w:num>
  <w:num w:numId="93" w16cid:durableId="513106370">
    <w:abstractNumId w:val="24"/>
  </w:num>
  <w:num w:numId="94" w16cid:durableId="81607403">
    <w:abstractNumId w:val="43"/>
  </w:num>
  <w:num w:numId="95" w16cid:durableId="1861697485">
    <w:abstractNumId w:val="46"/>
  </w:num>
  <w:num w:numId="96" w16cid:durableId="94441537">
    <w:abstractNumId w:val="6"/>
  </w:num>
  <w:num w:numId="97" w16cid:durableId="6711276">
    <w:abstractNumId w:val="86"/>
  </w:num>
  <w:num w:numId="98" w16cid:durableId="1151823337">
    <w:abstractNumId w:val="79"/>
  </w:num>
  <w:num w:numId="99" w16cid:durableId="1016737823">
    <w:abstractNumId w:val="93"/>
  </w:num>
  <w:num w:numId="100" w16cid:durableId="152258090">
    <w:abstractNumId w:val="91"/>
  </w:num>
  <w:num w:numId="101" w16cid:durableId="2053652052">
    <w:abstractNumId w:val="67"/>
  </w:num>
  <w:num w:numId="102" w16cid:durableId="2024087955">
    <w:abstractNumId w:val="25"/>
  </w:num>
  <w:num w:numId="103" w16cid:durableId="1711955372">
    <w:abstractNumId w:val="97"/>
  </w:num>
  <w:num w:numId="104" w16cid:durableId="171654204">
    <w:abstractNumId w:val="39"/>
  </w:num>
  <w:num w:numId="105" w16cid:durableId="686564134">
    <w:abstractNumId w:val="45"/>
  </w:num>
  <w:numIdMacAtCleanup w:val="9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adek Miclík">
    <w15:presenceInfo w15:providerId="AD" w15:userId="S::radek.miclik@broz-sedlaty.cz::645b32c9-e2bc-4dca-a50f-d73feca610f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0"/>
  <w:activeWritingStyle w:appName="MSWord" w:lang="cs-CZ" w:vendorID="64" w:dllVersion="4096" w:nlCheck="1" w:checkStyle="0"/>
  <w:activeWritingStyle w:appName="MSWord" w:lang="de-DE" w:vendorID="64" w:dllVersion="4096" w:nlCheck="1" w:checkStyle="0"/>
  <w:activeWritingStyle w:appName="MSWord" w:lang="en-GB" w:vendorID="64" w:dllVersion="6" w:nlCheck="1" w:checkStyle="1"/>
  <w:activeWritingStyle w:appName="MSWord" w:lang="cs-CZ" w:vendorID="64" w:dllVersion="0" w:nlCheck="1" w:checkStyle="0"/>
  <w:activeWritingStyle w:appName="MSWord" w:lang="pl-PL" w:vendorID="64" w:dllVersion="0" w:nlCheck="1" w:checkStyle="0"/>
  <w:activeWritingStyle w:appName="MSWord" w:lang="de-DE" w:vendorID="64" w:dllVersion="0" w:nlCheck="1" w:checkStyle="0"/>
  <w:activeWritingStyle w:appName="MSWord" w:lang="en-US" w:vendorID="64" w:dllVersion="4096" w:nlCheck="1" w:checkStyle="0"/>
  <w:activeWritingStyle w:appName="MSWord" w:lang="en-US" w:vendorID="64" w:dllVersion="6" w:nlCheck="1" w:checkStyle="1"/>
  <w:proofState w:spelling="clean" w:grammar="clean"/>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00EA"/>
    <w:rsid w:val="00000E86"/>
    <w:rsid w:val="00001452"/>
    <w:rsid w:val="000038CB"/>
    <w:rsid w:val="00003A24"/>
    <w:rsid w:val="000048E3"/>
    <w:rsid w:val="00004921"/>
    <w:rsid w:val="00004ED2"/>
    <w:rsid w:val="00005452"/>
    <w:rsid w:val="00005562"/>
    <w:rsid w:val="00005790"/>
    <w:rsid w:val="00005AEE"/>
    <w:rsid w:val="00005DA0"/>
    <w:rsid w:val="000067D2"/>
    <w:rsid w:val="00006CA2"/>
    <w:rsid w:val="00006FD0"/>
    <w:rsid w:val="000073DB"/>
    <w:rsid w:val="00007E46"/>
    <w:rsid w:val="00010621"/>
    <w:rsid w:val="00010799"/>
    <w:rsid w:val="0001081D"/>
    <w:rsid w:val="000111C4"/>
    <w:rsid w:val="0001145B"/>
    <w:rsid w:val="00011AA1"/>
    <w:rsid w:val="00011E58"/>
    <w:rsid w:val="000125C8"/>
    <w:rsid w:val="00012BB2"/>
    <w:rsid w:val="00012E2F"/>
    <w:rsid w:val="00013461"/>
    <w:rsid w:val="00013C1C"/>
    <w:rsid w:val="000146E7"/>
    <w:rsid w:val="00014D2E"/>
    <w:rsid w:val="000151E6"/>
    <w:rsid w:val="000152C0"/>
    <w:rsid w:val="000154EE"/>
    <w:rsid w:val="0001555B"/>
    <w:rsid w:val="00015AB4"/>
    <w:rsid w:val="00015F5F"/>
    <w:rsid w:val="00015F99"/>
    <w:rsid w:val="00016545"/>
    <w:rsid w:val="0001709C"/>
    <w:rsid w:val="00017B6E"/>
    <w:rsid w:val="00020FA1"/>
    <w:rsid w:val="00020FA6"/>
    <w:rsid w:val="00021739"/>
    <w:rsid w:val="00022F12"/>
    <w:rsid w:val="00023009"/>
    <w:rsid w:val="00023EC5"/>
    <w:rsid w:val="00024B56"/>
    <w:rsid w:val="00025484"/>
    <w:rsid w:val="000255C9"/>
    <w:rsid w:val="00025A21"/>
    <w:rsid w:val="0002668D"/>
    <w:rsid w:val="00026BA8"/>
    <w:rsid w:val="00026CBD"/>
    <w:rsid w:val="00026F04"/>
    <w:rsid w:val="00030C35"/>
    <w:rsid w:val="00030FFF"/>
    <w:rsid w:val="000313F1"/>
    <w:rsid w:val="0003209F"/>
    <w:rsid w:val="000323F9"/>
    <w:rsid w:val="000334E5"/>
    <w:rsid w:val="0003388E"/>
    <w:rsid w:val="0003389F"/>
    <w:rsid w:val="00033BB7"/>
    <w:rsid w:val="00033DC3"/>
    <w:rsid w:val="00033EF2"/>
    <w:rsid w:val="00034423"/>
    <w:rsid w:val="0003517E"/>
    <w:rsid w:val="000353C2"/>
    <w:rsid w:val="0003556F"/>
    <w:rsid w:val="000355CA"/>
    <w:rsid w:val="000368E9"/>
    <w:rsid w:val="0003766E"/>
    <w:rsid w:val="00037A19"/>
    <w:rsid w:val="00037F80"/>
    <w:rsid w:val="00040623"/>
    <w:rsid w:val="00040931"/>
    <w:rsid w:val="00040ADC"/>
    <w:rsid w:val="00040BD7"/>
    <w:rsid w:val="00041F7D"/>
    <w:rsid w:val="00042377"/>
    <w:rsid w:val="00042DB0"/>
    <w:rsid w:val="000430FA"/>
    <w:rsid w:val="0004336E"/>
    <w:rsid w:val="00043570"/>
    <w:rsid w:val="000449DB"/>
    <w:rsid w:val="00044BCC"/>
    <w:rsid w:val="00045748"/>
    <w:rsid w:val="0004582A"/>
    <w:rsid w:val="00045906"/>
    <w:rsid w:val="0004624C"/>
    <w:rsid w:val="000464AB"/>
    <w:rsid w:val="00047308"/>
    <w:rsid w:val="00047392"/>
    <w:rsid w:val="00047880"/>
    <w:rsid w:val="00047C63"/>
    <w:rsid w:val="00047DE1"/>
    <w:rsid w:val="00050C5C"/>
    <w:rsid w:val="000515CF"/>
    <w:rsid w:val="00051CA6"/>
    <w:rsid w:val="00052355"/>
    <w:rsid w:val="00052D88"/>
    <w:rsid w:val="0005328A"/>
    <w:rsid w:val="0005335C"/>
    <w:rsid w:val="000535AC"/>
    <w:rsid w:val="00054045"/>
    <w:rsid w:val="00055CA1"/>
    <w:rsid w:val="0005648C"/>
    <w:rsid w:val="000566A5"/>
    <w:rsid w:val="00056B6E"/>
    <w:rsid w:val="00056FF5"/>
    <w:rsid w:val="00057A21"/>
    <w:rsid w:val="00057B18"/>
    <w:rsid w:val="00060299"/>
    <w:rsid w:val="00060BEB"/>
    <w:rsid w:val="00060D91"/>
    <w:rsid w:val="0006103E"/>
    <w:rsid w:val="00061452"/>
    <w:rsid w:val="00061685"/>
    <w:rsid w:val="00061A39"/>
    <w:rsid w:val="00061B0B"/>
    <w:rsid w:val="00062362"/>
    <w:rsid w:val="00065515"/>
    <w:rsid w:val="00065A7B"/>
    <w:rsid w:val="00065B28"/>
    <w:rsid w:val="00065C48"/>
    <w:rsid w:val="00066646"/>
    <w:rsid w:val="00066773"/>
    <w:rsid w:val="00066943"/>
    <w:rsid w:val="00066971"/>
    <w:rsid w:val="0006697A"/>
    <w:rsid w:val="00066C45"/>
    <w:rsid w:val="00070685"/>
    <w:rsid w:val="0007119E"/>
    <w:rsid w:val="000717B3"/>
    <w:rsid w:val="0007275F"/>
    <w:rsid w:val="00072CD8"/>
    <w:rsid w:val="00073575"/>
    <w:rsid w:val="000738A8"/>
    <w:rsid w:val="0007413D"/>
    <w:rsid w:val="00074DA0"/>
    <w:rsid w:val="00074EE4"/>
    <w:rsid w:val="000751C3"/>
    <w:rsid w:val="00075BBE"/>
    <w:rsid w:val="000767BB"/>
    <w:rsid w:val="00077329"/>
    <w:rsid w:val="00077A65"/>
    <w:rsid w:val="0008008F"/>
    <w:rsid w:val="00080D44"/>
    <w:rsid w:val="000832C1"/>
    <w:rsid w:val="00083485"/>
    <w:rsid w:val="000834F0"/>
    <w:rsid w:val="000839BA"/>
    <w:rsid w:val="00084886"/>
    <w:rsid w:val="0008594F"/>
    <w:rsid w:val="00085E02"/>
    <w:rsid w:val="00086B39"/>
    <w:rsid w:val="00086CE0"/>
    <w:rsid w:val="000872CA"/>
    <w:rsid w:val="00087FC7"/>
    <w:rsid w:val="00090129"/>
    <w:rsid w:val="00091683"/>
    <w:rsid w:val="000917C1"/>
    <w:rsid w:val="00091D41"/>
    <w:rsid w:val="00091E86"/>
    <w:rsid w:val="000926F4"/>
    <w:rsid w:val="0009299F"/>
    <w:rsid w:val="000929EF"/>
    <w:rsid w:val="00093DFD"/>
    <w:rsid w:val="0009452E"/>
    <w:rsid w:val="0009506C"/>
    <w:rsid w:val="000950FC"/>
    <w:rsid w:val="000958E9"/>
    <w:rsid w:val="00095947"/>
    <w:rsid w:val="00095D07"/>
    <w:rsid w:val="0009635C"/>
    <w:rsid w:val="00096522"/>
    <w:rsid w:val="000971D5"/>
    <w:rsid w:val="00097664"/>
    <w:rsid w:val="00097802"/>
    <w:rsid w:val="000A0F53"/>
    <w:rsid w:val="000A146F"/>
    <w:rsid w:val="000A18FC"/>
    <w:rsid w:val="000A1FBF"/>
    <w:rsid w:val="000A21F8"/>
    <w:rsid w:val="000A2BAB"/>
    <w:rsid w:val="000A2DF0"/>
    <w:rsid w:val="000A3BA0"/>
    <w:rsid w:val="000A4352"/>
    <w:rsid w:val="000A43F0"/>
    <w:rsid w:val="000A4413"/>
    <w:rsid w:val="000A4D82"/>
    <w:rsid w:val="000A5430"/>
    <w:rsid w:val="000A5A3D"/>
    <w:rsid w:val="000A67A2"/>
    <w:rsid w:val="000A6B4C"/>
    <w:rsid w:val="000A6E2F"/>
    <w:rsid w:val="000A7792"/>
    <w:rsid w:val="000A7C32"/>
    <w:rsid w:val="000B0808"/>
    <w:rsid w:val="000B0BB7"/>
    <w:rsid w:val="000B138E"/>
    <w:rsid w:val="000B1465"/>
    <w:rsid w:val="000B16B6"/>
    <w:rsid w:val="000B1F9F"/>
    <w:rsid w:val="000B232C"/>
    <w:rsid w:val="000B2C44"/>
    <w:rsid w:val="000B2DB2"/>
    <w:rsid w:val="000B377D"/>
    <w:rsid w:val="000B419D"/>
    <w:rsid w:val="000B47F6"/>
    <w:rsid w:val="000B4C40"/>
    <w:rsid w:val="000B4E81"/>
    <w:rsid w:val="000B4EB8"/>
    <w:rsid w:val="000B4FC2"/>
    <w:rsid w:val="000B501C"/>
    <w:rsid w:val="000B5D0C"/>
    <w:rsid w:val="000B60E0"/>
    <w:rsid w:val="000B65FC"/>
    <w:rsid w:val="000B663C"/>
    <w:rsid w:val="000B71F5"/>
    <w:rsid w:val="000B7652"/>
    <w:rsid w:val="000C0BDB"/>
    <w:rsid w:val="000C0CBC"/>
    <w:rsid w:val="000C13AB"/>
    <w:rsid w:val="000C220E"/>
    <w:rsid w:val="000C2C2A"/>
    <w:rsid w:val="000C3B67"/>
    <w:rsid w:val="000C4385"/>
    <w:rsid w:val="000C4744"/>
    <w:rsid w:val="000C50FB"/>
    <w:rsid w:val="000C518B"/>
    <w:rsid w:val="000C5D90"/>
    <w:rsid w:val="000C5F41"/>
    <w:rsid w:val="000C63FB"/>
    <w:rsid w:val="000C65E7"/>
    <w:rsid w:val="000C67F5"/>
    <w:rsid w:val="000C6A37"/>
    <w:rsid w:val="000C6A52"/>
    <w:rsid w:val="000C6ABE"/>
    <w:rsid w:val="000C78A4"/>
    <w:rsid w:val="000D064D"/>
    <w:rsid w:val="000D0E88"/>
    <w:rsid w:val="000D0F2A"/>
    <w:rsid w:val="000D150C"/>
    <w:rsid w:val="000D18BE"/>
    <w:rsid w:val="000D1E74"/>
    <w:rsid w:val="000D211D"/>
    <w:rsid w:val="000D299D"/>
    <w:rsid w:val="000D2B55"/>
    <w:rsid w:val="000D4181"/>
    <w:rsid w:val="000D43C3"/>
    <w:rsid w:val="000D4B0D"/>
    <w:rsid w:val="000D4DD6"/>
    <w:rsid w:val="000D541A"/>
    <w:rsid w:val="000D677A"/>
    <w:rsid w:val="000D67A3"/>
    <w:rsid w:val="000D72D9"/>
    <w:rsid w:val="000D73B7"/>
    <w:rsid w:val="000D7407"/>
    <w:rsid w:val="000D7A0B"/>
    <w:rsid w:val="000E08F9"/>
    <w:rsid w:val="000E0C55"/>
    <w:rsid w:val="000E1A67"/>
    <w:rsid w:val="000E21B3"/>
    <w:rsid w:val="000E403B"/>
    <w:rsid w:val="000E4330"/>
    <w:rsid w:val="000E4367"/>
    <w:rsid w:val="000E46C3"/>
    <w:rsid w:val="000E474A"/>
    <w:rsid w:val="000E4772"/>
    <w:rsid w:val="000E575A"/>
    <w:rsid w:val="000E5A4D"/>
    <w:rsid w:val="000E6F89"/>
    <w:rsid w:val="000F0124"/>
    <w:rsid w:val="000F0EE3"/>
    <w:rsid w:val="000F10ED"/>
    <w:rsid w:val="000F15AC"/>
    <w:rsid w:val="000F189D"/>
    <w:rsid w:val="000F2DEB"/>
    <w:rsid w:val="000F4946"/>
    <w:rsid w:val="000F4AC4"/>
    <w:rsid w:val="000F5B43"/>
    <w:rsid w:val="000F60C3"/>
    <w:rsid w:val="000F6239"/>
    <w:rsid w:val="000F75CE"/>
    <w:rsid w:val="000F7D96"/>
    <w:rsid w:val="00100236"/>
    <w:rsid w:val="0010043D"/>
    <w:rsid w:val="00100FC1"/>
    <w:rsid w:val="00101586"/>
    <w:rsid w:val="00102B57"/>
    <w:rsid w:val="0010365B"/>
    <w:rsid w:val="00103A18"/>
    <w:rsid w:val="00103DA3"/>
    <w:rsid w:val="001041D8"/>
    <w:rsid w:val="00104F61"/>
    <w:rsid w:val="0010578A"/>
    <w:rsid w:val="00105BEA"/>
    <w:rsid w:val="00106FE1"/>
    <w:rsid w:val="00107734"/>
    <w:rsid w:val="00107882"/>
    <w:rsid w:val="00110028"/>
    <w:rsid w:val="001106B8"/>
    <w:rsid w:val="00111A1D"/>
    <w:rsid w:val="00112B91"/>
    <w:rsid w:val="00113561"/>
    <w:rsid w:val="00114565"/>
    <w:rsid w:val="00115218"/>
    <w:rsid w:val="001158B3"/>
    <w:rsid w:val="00115909"/>
    <w:rsid w:val="00115942"/>
    <w:rsid w:val="00115E00"/>
    <w:rsid w:val="001160A9"/>
    <w:rsid w:val="001166A3"/>
    <w:rsid w:val="00116CB4"/>
    <w:rsid w:val="00117667"/>
    <w:rsid w:val="001176EF"/>
    <w:rsid w:val="001178F1"/>
    <w:rsid w:val="001205AB"/>
    <w:rsid w:val="00121199"/>
    <w:rsid w:val="001212DA"/>
    <w:rsid w:val="0012147D"/>
    <w:rsid w:val="00122126"/>
    <w:rsid w:val="00122756"/>
    <w:rsid w:val="0012401D"/>
    <w:rsid w:val="001245DE"/>
    <w:rsid w:val="00124E37"/>
    <w:rsid w:val="00125482"/>
    <w:rsid w:val="0012555E"/>
    <w:rsid w:val="0012556C"/>
    <w:rsid w:val="00125863"/>
    <w:rsid w:val="00125DAA"/>
    <w:rsid w:val="001262C3"/>
    <w:rsid w:val="001274D1"/>
    <w:rsid w:val="001302F3"/>
    <w:rsid w:val="0013079E"/>
    <w:rsid w:val="00130BFE"/>
    <w:rsid w:val="00130D87"/>
    <w:rsid w:val="00131007"/>
    <w:rsid w:val="001319F4"/>
    <w:rsid w:val="001325AE"/>
    <w:rsid w:val="001325F9"/>
    <w:rsid w:val="001329B7"/>
    <w:rsid w:val="00133210"/>
    <w:rsid w:val="001338E7"/>
    <w:rsid w:val="00133DBA"/>
    <w:rsid w:val="001340B4"/>
    <w:rsid w:val="001348C8"/>
    <w:rsid w:val="001354F8"/>
    <w:rsid w:val="00135714"/>
    <w:rsid w:val="0013613F"/>
    <w:rsid w:val="00136858"/>
    <w:rsid w:val="0013692D"/>
    <w:rsid w:val="00137052"/>
    <w:rsid w:val="001378F1"/>
    <w:rsid w:val="0014066F"/>
    <w:rsid w:val="00140B74"/>
    <w:rsid w:val="00141195"/>
    <w:rsid w:val="001417EF"/>
    <w:rsid w:val="00141FF8"/>
    <w:rsid w:val="0014347D"/>
    <w:rsid w:val="00143A36"/>
    <w:rsid w:val="00143C82"/>
    <w:rsid w:val="00144148"/>
    <w:rsid w:val="0014451D"/>
    <w:rsid w:val="00144CCE"/>
    <w:rsid w:val="001455A3"/>
    <w:rsid w:val="00145658"/>
    <w:rsid w:val="00145764"/>
    <w:rsid w:val="00145BD8"/>
    <w:rsid w:val="00146BEF"/>
    <w:rsid w:val="00146DE5"/>
    <w:rsid w:val="00147DF9"/>
    <w:rsid w:val="001508E3"/>
    <w:rsid w:val="001517F8"/>
    <w:rsid w:val="001530CB"/>
    <w:rsid w:val="001538C7"/>
    <w:rsid w:val="001538F1"/>
    <w:rsid w:val="00153BD5"/>
    <w:rsid w:val="00154591"/>
    <w:rsid w:val="00154C90"/>
    <w:rsid w:val="00155924"/>
    <w:rsid w:val="00155C37"/>
    <w:rsid w:val="00155E11"/>
    <w:rsid w:val="001561B5"/>
    <w:rsid w:val="0015695F"/>
    <w:rsid w:val="00161A4A"/>
    <w:rsid w:val="00161B99"/>
    <w:rsid w:val="00161E04"/>
    <w:rsid w:val="001623B4"/>
    <w:rsid w:val="0016284D"/>
    <w:rsid w:val="00162A41"/>
    <w:rsid w:val="001632B9"/>
    <w:rsid w:val="00163B75"/>
    <w:rsid w:val="001642B9"/>
    <w:rsid w:val="00164DEB"/>
    <w:rsid w:val="001656F4"/>
    <w:rsid w:val="0016675E"/>
    <w:rsid w:val="00166E80"/>
    <w:rsid w:val="00167737"/>
    <w:rsid w:val="00167B41"/>
    <w:rsid w:val="0017022F"/>
    <w:rsid w:val="00170303"/>
    <w:rsid w:val="0017106E"/>
    <w:rsid w:val="001714AE"/>
    <w:rsid w:val="0017160B"/>
    <w:rsid w:val="00171AB1"/>
    <w:rsid w:val="00171AC9"/>
    <w:rsid w:val="00171CD4"/>
    <w:rsid w:val="001720A4"/>
    <w:rsid w:val="001720CF"/>
    <w:rsid w:val="00172510"/>
    <w:rsid w:val="00172BC4"/>
    <w:rsid w:val="00174033"/>
    <w:rsid w:val="00174417"/>
    <w:rsid w:val="00174D6B"/>
    <w:rsid w:val="00174EF6"/>
    <w:rsid w:val="00175371"/>
    <w:rsid w:val="00175D92"/>
    <w:rsid w:val="00176A0C"/>
    <w:rsid w:val="00176A79"/>
    <w:rsid w:val="00176B5D"/>
    <w:rsid w:val="00177387"/>
    <w:rsid w:val="001777CA"/>
    <w:rsid w:val="00177A78"/>
    <w:rsid w:val="00177DAB"/>
    <w:rsid w:val="00177DC8"/>
    <w:rsid w:val="0018032B"/>
    <w:rsid w:val="00180BC7"/>
    <w:rsid w:val="00180D93"/>
    <w:rsid w:val="00181067"/>
    <w:rsid w:val="0018119F"/>
    <w:rsid w:val="001811B7"/>
    <w:rsid w:val="00181C3D"/>
    <w:rsid w:val="00182510"/>
    <w:rsid w:val="00182900"/>
    <w:rsid w:val="00183B53"/>
    <w:rsid w:val="00183EB4"/>
    <w:rsid w:val="00183EC3"/>
    <w:rsid w:val="001843C5"/>
    <w:rsid w:val="001859F2"/>
    <w:rsid w:val="00185AED"/>
    <w:rsid w:val="00186881"/>
    <w:rsid w:val="0018733A"/>
    <w:rsid w:val="0018751F"/>
    <w:rsid w:val="001875BC"/>
    <w:rsid w:val="001879D9"/>
    <w:rsid w:val="00187C14"/>
    <w:rsid w:val="00190412"/>
    <w:rsid w:val="00190D85"/>
    <w:rsid w:val="00191457"/>
    <w:rsid w:val="001920B4"/>
    <w:rsid w:val="0019261C"/>
    <w:rsid w:val="00192B27"/>
    <w:rsid w:val="00192E59"/>
    <w:rsid w:val="00193803"/>
    <w:rsid w:val="00193AA0"/>
    <w:rsid w:val="00193F54"/>
    <w:rsid w:val="001944BE"/>
    <w:rsid w:val="001955D9"/>
    <w:rsid w:val="00195D24"/>
    <w:rsid w:val="001961F4"/>
    <w:rsid w:val="00196C75"/>
    <w:rsid w:val="00196E88"/>
    <w:rsid w:val="001973EE"/>
    <w:rsid w:val="00197529"/>
    <w:rsid w:val="001979CE"/>
    <w:rsid w:val="00197D64"/>
    <w:rsid w:val="001A0234"/>
    <w:rsid w:val="001A04DF"/>
    <w:rsid w:val="001A0970"/>
    <w:rsid w:val="001A0E3F"/>
    <w:rsid w:val="001A169B"/>
    <w:rsid w:val="001A16D3"/>
    <w:rsid w:val="001A184C"/>
    <w:rsid w:val="001A199D"/>
    <w:rsid w:val="001A1C76"/>
    <w:rsid w:val="001A3CE4"/>
    <w:rsid w:val="001A50FD"/>
    <w:rsid w:val="001A5664"/>
    <w:rsid w:val="001A578F"/>
    <w:rsid w:val="001A6422"/>
    <w:rsid w:val="001A6B56"/>
    <w:rsid w:val="001A6C2F"/>
    <w:rsid w:val="001A7C2C"/>
    <w:rsid w:val="001B0ACC"/>
    <w:rsid w:val="001B17DB"/>
    <w:rsid w:val="001B1D21"/>
    <w:rsid w:val="001B2798"/>
    <w:rsid w:val="001B2827"/>
    <w:rsid w:val="001B2B3E"/>
    <w:rsid w:val="001B30CB"/>
    <w:rsid w:val="001B33D1"/>
    <w:rsid w:val="001B3DAD"/>
    <w:rsid w:val="001B437C"/>
    <w:rsid w:val="001B451E"/>
    <w:rsid w:val="001B4804"/>
    <w:rsid w:val="001B4A79"/>
    <w:rsid w:val="001B4DAD"/>
    <w:rsid w:val="001B4EC1"/>
    <w:rsid w:val="001B5964"/>
    <w:rsid w:val="001B5B89"/>
    <w:rsid w:val="001B6031"/>
    <w:rsid w:val="001B6958"/>
    <w:rsid w:val="001B6A6E"/>
    <w:rsid w:val="001B6C1F"/>
    <w:rsid w:val="001B79B3"/>
    <w:rsid w:val="001C0078"/>
    <w:rsid w:val="001C0573"/>
    <w:rsid w:val="001C05A9"/>
    <w:rsid w:val="001C34CF"/>
    <w:rsid w:val="001C376C"/>
    <w:rsid w:val="001C3EDE"/>
    <w:rsid w:val="001C3FA3"/>
    <w:rsid w:val="001C4019"/>
    <w:rsid w:val="001C4BAB"/>
    <w:rsid w:val="001C55E9"/>
    <w:rsid w:val="001C5CBD"/>
    <w:rsid w:val="001C64DC"/>
    <w:rsid w:val="001C6967"/>
    <w:rsid w:val="001C6B70"/>
    <w:rsid w:val="001C6C46"/>
    <w:rsid w:val="001D0583"/>
    <w:rsid w:val="001D185D"/>
    <w:rsid w:val="001D18E8"/>
    <w:rsid w:val="001D1C75"/>
    <w:rsid w:val="001D1D4B"/>
    <w:rsid w:val="001D1FE4"/>
    <w:rsid w:val="001D202B"/>
    <w:rsid w:val="001D2132"/>
    <w:rsid w:val="001D25AC"/>
    <w:rsid w:val="001D2BE3"/>
    <w:rsid w:val="001D3D6D"/>
    <w:rsid w:val="001D42F9"/>
    <w:rsid w:val="001D4503"/>
    <w:rsid w:val="001D4677"/>
    <w:rsid w:val="001D724B"/>
    <w:rsid w:val="001D737C"/>
    <w:rsid w:val="001E02B5"/>
    <w:rsid w:val="001E08E6"/>
    <w:rsid w:val="001E099A"/>
    <w:rsid w:val="001E1BDC"/>
    <w:rsid w:val="001E1CC2"/>
    <w:rsid w:val="001E2534"/>
    <w:rsid w:val="001E27C5"/>
    <w:rsid w:val="001E2C97"/>
    <w:rsid w:val="001E2DD4"/>
    <w:rsid w:val="001E30D1"/>
    <w:rsid w:val="001E32EA"/>
    <w:rsid w:val="001E34D8"/>
    <w:rsid w:val="001E3523"/>
    <w:rsid w:val="001E49E7"/>
    <w:rsid w:val="001E4E4D"/>
    <w:rsid w:val="001E5622"/>
    <w:rsid w:val="001E56A6"/>
    <w:rsid w:val="001E5980"/>
    <w:rsid w:val="001E72B1"/>
    <w:rsid w:val="001F0F54"/>
    <w:rsid w:val="001F23A7"/>
    <w:rsid w:val="001F4345"/>
    <w:rsid w:val="001F4C61"/>
    <w:rsid w:val="001F50D2"/>
    <w:rsid w:val="001F5C43"/>
    <w:rsid w:val="001F5E7E"/>
    <w:rsid w:val="001F622E"/>
    <w:rsid w:val="001F6245"/>
    <w:rsid w:val="001F723C"/>
    <w:rsid w:val="001F775D"/>
    <w:rsid w:val="001F782D"/>
    <w:rsid w:val="001F7EBE"/>
    <w:rsid w:val="00200175"/>
    <w:rsid w:val="002016E4"/>
    <w:rsid w:val="00201E7E"/>
    <w:rsid w:val="002028A0"/>
    <w:rsid w:val="00202C3F"/>
    <w:rsid w:val="002034D4"/>
    <w:rsid w:val="00203500"/>
    <w:rsid w:val="00205029"/>
    <w:rsid w:val="0020507D"/>
    <w:rsid w:val="002050DE"/>
    <w:rsid w:val="00205666"/>
    <w:rsid w:val="00205809"/>
    <w:rsid w:val="00205B2A"/>
    <w:rsid w:val="00205C17"/>
    <w:rsid w:val="00206923"/>
    <w:rsid w:val="0021015F"/>
    <w:rsid w:val="00210240"/>
    <w:rsid w:val="0021096D"/>
    <w:rsid w:val="00210C67"/>
    <w:rsid w:val="00211286"/>
    <w:rsid w:val="00211A78"/>
    <w:rsid w:val="00212935"/>
    <w:rsid w:val="002143A2"/>
    <w:rsid w:val="00214D78"/>
    <w:rsid w:val="00214E1D"/>
    <w:rsid w:val="00215087"/>
    <w:rsid w:val="002161E2"/>
    <w:rsid w:val="00216717"/>
    <w:rsid w:val="00216C22"/>
    <w:rsid w:val="002170EA"/>
    <w:rsid w:val="00217232"/>
    <w:rsid w:val="00217D47"/>
    <w:rsid w:val="00217EEA"/>
    <w:rsid w:val="00220CA4"/>
    <w:rsid w:val="00221E40"/>
    <w:rsid w:val="00222B90"/>
    <w:rsid w:val="00222D30"/>
    <w:rsid w:val="002239E1"/>
    <w:rsid w:val="00223C42"/>
    <w:rsid w:val="002240D1"/>
    <w:rsid w:val="00224460"/>
    <w:rsid w:val="00224CAF"/>
    <w:rsid w:val="0022521F"/>
    <w:rsid w:val="0022575F"/>
    <w:rsid w:val="00226097"/>
    <w:rsid w:val="00226296"/>
    <w:rsid w:val="002262B4"/>
    <w:rsid w:val="002267D5"/>
    <w:rsid w:val="002268F6"/>
    <w:rsid w:val="00226B6D"/>
    <w:rsid w:val="00227DD7"/>
    <w:rsid w:val="0023002C"/>
    <w:rsid w:val="002302B2"/>
    <w:rsid w:val="00230909"/>
    <w:rsid w:val="002309C6"/>
    <w:rsid w:val="00230F48"/>
    <w:rsid w:val="002314BC"/>
    <w:rsid w:val="00231CF7"/>
    <w:rsid w:val="00231CFD"/>
    <w:rsid w:val="00231E21"/>
    <w:rsid w:val="00231FCC"/>
    <w:rsid w:val="00232B8E"/>
    <w:rsid w:val="00232D8C"/>
    <w:rsid w:val="00232DB9"/>
    <w:rsid w:val="00232E9A"/>
    <w:rsid w:val="00233227"/>
    <w:rsid w:val="00233D99"/>
    <w:rsid w:val="002351FA"/>
    <w:rsid w:val="00235384"/>
    <w:rsid w:val="00236A0A"/>
    <w:rsid w:val="002373B3"/>
    <w:rsid w:val="00237D11"/>
    <w:rsid w:val="00237D99"/>
    <w:rsid w:val="002403CB"/>
    <w:rsid w:val="002405AB"/>
    <w:rsid w:val="00241299"/>
    <w:rsid w:val="00242C7C"/>
    <w:rsid w:val="0024351E"/>
    <w:rsid w:val="00243B33"/>
    <w:rsid w:val="00243E19"/>
    <w:rsid w:val="00243E54"/>
    <w:rsid w:val="00245890"/>
    <w:rsid w:val="00245CF6"/>
    <w:rsid w:val="00246088"/>
    <w:rsid w:val="0024622D"/>
    <w:rsid w:val="00246A41"/>
    <w:rsid w:val="00247111"/>
    <w:rsid w:val="002472EF"/>
    <w:rsid w:val="00247AA8"/>
    <w:rsid w:val="0025140A"/>
    <w:rsid w:val="00251A50"/>
    <w:rsid w:val="00251C4B"/>
    <w:rsid w:val="00251C74"/>
    <w:rsid w:val="002522BB"/>
    <w:rsid w:val="002524F6"/>
    <w:rsid w:val="00252D51"/>
    <w:rsid w:val="00252FD0"/>
    <w:rsid w:val="002531B9"/>
    <w:rsid w:val="0025351B"/>
    <w:rsid w:val="00253D60"/>
    <w:rsid w:val="002552E2"/>
    <w:rsid w:val="002559BD"/>
    <w:rsid w:val="00255A2E"/>
    <w:rsid w:val="00255D9D"/>
    <w:rsid w:val="00255E81"/>
    <w:rsid w:val="00255F91"/>
    <w:rsid w:val="00256636"/>
    <w:rsid w:val="00256C5C"/>
    <w:rsid w:val="00257BDE"/>
    <w:rsid w:val="00257C72"/>
    <w:rsid w:val="00260137"/>
    <w:rsid w:val="0026062D"/>
    <w:rsid w:val="00260F5C"/>
    <w:rsid w:val="00261205"/>
    <w:rsid w:val="002618B4"/>
    <w:rsid w:val="00261BC5"/>
    <w:rsid w:val="0026222E"/>
    <w:rsid w:val="00262843"/>
    <w:rsid w:val="00262E41"/>
    <w:rsid w:val="00263972"/>
    <w:rsid w:val="0026481A"/>
    <w:rsid w:val="00265594"/>
    <w:rsid w:val="002677CA"/>
    <w:rsid w:val="002703CF"/>
    <w:rsid w:val="00270634"/>
    <w:rsid w:val="00270F50"/>
    <w:rsid w:val="00271504"/>
    <w:rsid w:val="00271597"/>
    <w:rsid w:val="00271EC7"/>
    <w:rsid w:val="00271F98"/>
    <w:rsid w:val="00272370"/>
    <w:rsid w:val="00272CA1"/>
    <w:rsid w:val="0027382C"/>
    <w:rsid w:val="00273A4B"/>
    <w:rsid w:val="00273D18"/>
    <w:rsid w:val="00274AA8"/>
    <w:rsid w:val="0027519D"/>
    <w:rsid w:val="00275207"/>
    <w:rsid w:val="002752CD"/>
    <w:rsid w:val="002755D2"/>
    <w:rsid w:val="002757D4"/>
    <w:rsid w:val="002769C5"/>
    <w:rsid w:val="00277868"/>
    <w:rsid w:val="00277FD7"/>
    <w:rsid w:val="0028030E"/>
    <w:rsid w:val="002810FB"/>
    <w:rsid w:val="00281509"/>
    <w:rsid w:val="00281D98"/>
    <w:rsid w:val="00282F08"/>
    <w:rsid w:val="00283A99"/>
    <w:rsid w:val="00284159"/>
    <w:rsid w:val="00284A36"/>
    <w:rsid w:val="00285086"/>
    <w:rsid w:val="0028561A"/>
    <w:rsid w:val="00285663"/>
    <w:rsid w:val="00285AC1"/>
    <w:rsid w:val="00286BCD"/>
    <w:rsid w:val="00290969"/>
    <w:rsid w:val="00290BBC"/>
    <w:rsid w:val="0029100F"/>
    <w:rsid w:val="00292176"/>
    <w:rsid w:val="00292BA4"/>
    <w:rsid w:val="00292CB3"/>
    <w:rsid w:val="00292F3D"/>
    <w:rsid w:val="00294A30"/>
    <w:rsid w:val="002954B4"/>
    <w:rsid w:val="00295E01"/>
    <w:rsid w:val="00296506"/>
    <w:rsid w:val="0029663E"/>
    <w:rsid w:val="00296F49"/>
    <w:rsid w:val="0029711A"/>
    <w:rsid w:val="00297616"/>
    <w:rsid w:val="00297816"/>
    <w:rsid w:val="00297857"/>
    <w:rsid w:val="00297BD0"/>
    <w:rsid w:val="00297E4A"/>
    <w:rsid w:val="002A0094"/>
    <w:rsid w:val="002A05B0"/>
    <w:rsid w:val="002A1061"/>
    <w:rsid w:val="002A115F"/>
    <w:rsid w:val="002A15BF"/>
    <w:rsid w:val="002A1614"/>
    <w:rsid w:val="002A1C17"/>
    <w:rsid w:val="002A2026"/>
    <w:rsid w:val="002A2137"/>
    <w:rsid w:val="002A24F1"/>
    <w:rsid w:val="002A3457"/>
    <w:rsid w:val="002A37B3"/>
    <w:rsid w:val="002A40DE"/>
    <w:rsid w:val="002A51E8"/>
    <w:rsid w:val="002A58E9"/>
    <w:rsid w:val="002A641F"/>
    <w:rsid w:val="002A659D"/>
    <w:rsid w:val="002A66AD"/>
    <w:rsid w:val="002A6ABB"/>
    <w:rsid w:val="002A7442"/>
    <w:rsid w:val="002A7512"/>
    <w:rsid w:val="002A7BE2"/>
    <w:rsid w:val="002A7CBA"/>
    <w:rsid w:val="002A7D0A"/>
    <w:rsid w:val="002B06E4"/>
    <w:rsid w:val="002B120A"/>
    <w:rsid w:val="002B1A3A"/>
    <w:rsid w:val="002B1D57"/>
    <w:rsid w:val="002B23C9"/>
    <w:rsid w:val="002B2812"/>
    <w:rsid w:val="002B289F"/>
    <w:rsid w:val="002B2F37"/>
    <w:rsid w:val="002B3000"/>
    <w:rsid w:val="002B4127"/>
    <w:rsid w:val="002B4F4C"/>
    <w:rsid w:val="002B4FFC"/>
    <w:rsid w:val="002B5E98"/>
    <w:rsid w:val="002B6679"/>
    <w:rsid w:val="002B6B5E"/>
    <w:rsid w:val="002B6F6E"/>
    <w:rsid w:val="002B7145"/>
    <w:rsid w:val="002B7416"/>
    <w:rsid w:val="002B7D16"/>
    <w:rsid w:val="002C1288"/>
    <w:rsid w:val="002C1DD8"/>
    <w:rsid w:val="002C1F56"/>
    <w:rsid w:val="002C208B"/>
    <w:rsid w:val="002C20BF"/>
    <w:rsid w:val="002C2338"/>
    <w:rsid w:val="002C29F6"/>
    <w:rsid w:val="002C2E7B"/>
    <w:rsid w:val="002C3153"/>
    <w:rsid w:val="002C3B60"/>
    <w:rsid w:val="002C3E3C"/>
    <w:rsid w:val="002C4066"/>
    <w:rsid w:val="002C41C0"/>
    <w:rsid w:val="002C46BF"/>
    <w:rsid w:val="002C4B4C"/>
    <w:rsid w:val="002C6149"/>
    <w:rsid w:val="002C7B1D"/>
    <w:rsid w:val="002C7D6B"/>
    <w:rsid w:val="002C7E67"/>
    <w:rsid w:val="002D0856"/>
    <w:rsid w:val="002D173A"/>
    <w:rsid w:val="002D1774"/>
    <w:rsid w:val="002D18D7"/>
    <w:rsid w:val="002D2C74"/>
    <w:rsid w:val="002D2FB9"/>
    <w:rsid w:val="002D391F"/>
    <w:rsid w:val="002D3AFA"/>
    <w:rsid w:val="002D3F3D"/>
    <w:rsid w:val="002D4A1F"/>
    <w:rsid w:val="002D5349"/>
    <w:rsid w:val="002D569D"/>
    <w:rsid w:val="002D661C"/>
    <w:rsid w:val="002D66FF"/>
    <w:rsid w:val="002D691F"/>
    <w:rsid w:val="002D70B6"/>
    <w:rsid w:val="002D731E"/>
    <w:rsid w:val="002D732B"/>
    <w:rsid w:val="002D73DE"/>
    <w:rsid w:val="002D7558"/>
    <w:rsid w:val="002D7C7D"/>
    <w:rsid w:val="002D7D5E"/>
    <w:rsid w:val="002E0056"/>
    <w:rsid w:val="002E11FB"/>
    <w:rsid w:val="002E1B66"/>
    <w:rsid w:val="002E2219"/>
    <w:rsid w:val="002E2269"/>
    <w:rsid w:val="002E2480"/>
    <w:rsid w:val="002E2D9D"/>
    <w:rsid w:val="002E3E9C"/>
    <w:rsid w:val="002E48F2"/>
    <w:rsid w:val="002E5510"/>
    <w:rsid w:val="002E5C40"/>
    <w:rsid w:val="002E6BD3"/>
    <w:rsid w:val="002E6E83"/>
    <w:rsid w:val="002E756B"/>
    <w:rsid w:val="002E7C51"/>
    <w:rsid w:val="002E7E32"/>
    <w:rsid w:val="002F034D"/>
    <w:rsid w:val="002F057D"/>
    <w:rsid w:val="002F0A77"/>
    <w:rsid w:val="002F0C48"/>
    <w:rsid w:val="002F237F"/>
    <w:rsid w:val="002F2760"/>
    <w:rsid w:val="002F2D50"/>
    <w:rsid w:val="002F34F7"/>
    <w:rsid w:val="002F365C"/>
    <w:rsid w:val="002F37EA"/>
    <w:rsid w:val="002F3D32"/>
    <w:rsid w:val="002F403B"/>
    <w:rsid w:val="002F4C65"/>
    <w:rsid w:val="002F506E"/>
    <w:rsid w:val="002F594B"/>
    <w:rsid w:val="002F5EA9"/>
    <w:rsid w:val="002F678F"/>
    <w:rsid w:val="002F697D"/>
    <w:rsid w:val="002F6F65"/>
    <w:rsid w:val="002F7793"/>
    <w:rsid w:val="00300A42"/>
    <w:rsid w:val="00300B51"/>
    <w:rsid w:val="003010FB"/>
    <w:rsid w:val="003011A2"/>
    <w:rsid w:val="00301A6D"/>
    <w:rsid w:val="00303193"/>
    <w:rsid w:val="003031A4"/>
    <w:rsid w:val="0030362E"/>
    <w:rsid w:val="0030441F"/>
    <w:rsid w:val="00305839"/>
    <w:rsid w:val="0030632E"/>
    <w:rsid w:val="00306787"/>
    <w:rsid w:val="003071ED"/>
    <w:rsid w:val="003101E4"/>
    <w:rsid w:val="003105A0"/>
    <w:rsid w:val="00310BB9"/>
    <w:rsid w:val="00310F22"/>
    <w:rsid w:val="003112FF"/>
    <w:rsid w:val="00311632"/>
    <w:rsid w:val="00312751"/>
    <w:rsid w:val="00313326"/>
    <w:rsid w:val="00313C3B"/>
    <w:rsid w:val="00313E9C"/>
    <w:rsid w:val="00313EA8"/>
    <w:rsid w:val="003149E4"/>
    <w:rsid w:val="00314D0A"/>
    <w:rsid w:val="00315201"/>
    <w:rsid w:val="003152C2"/>
    <w:rsid w:val="0031589A"/>
    <w:rsid w:val="003159D9"/>
    <w:rsid w:val="003160DB"/>
    <w:rsid w:val="00316198"/>
    <w:rsid w:val="00316F4E"/>
    <w:rsid w:val="0031743B"/>
    <w:rsid w:val="003179BA"/>
    <w:rsid w:val="00317A8F"/>
    <w:rsid w:val="00317B22"/>
    <w:rsid w:val="00317BD5"/>
    <w:rsid w:val="00317C2E"/>
    <w:rsid w:val="00320FD4"/>
    <w:rsid w:val="00321619"/>
    <w:rsid w:val="00321F8F"/>
    <w:rsid w:val="0032203B"/>
    <w:rsid w:val="003223F8"/>
    <w:rsid w:val="0032302B"/>
    <w:rsid w:val="00323030"/>
    <w:rsid w:val="0032353E"/>
    <w:rsid w:val="00323AA3"/>
    <w:rsid w:val="0032421F"/>
    <w:rsid w:val="00324631"/>
    <w:rsid w:val="00324BF5"/>
    <w:rsid w:val="0032517D"/>
    <w:rsid w:val="003252D0"/>
    <w:rsid w:val="00325711"/>
    <w:rsid w:val="00326D99"/>
    <w:rsid w:val="00326EE5"/>
    <w:rsid w:val="00326FC0"/>
    <w:rsid w:val="0032739C"/>
    <w:rsid w:val="003277B8"/>
    <w:rsid w:val="00327908"/>
    <w:rsid w:val="00327B76"/>
    <w:rsid w:val="00330699"/>
    <w:rsid w:val="003306D1"/>
    <w:rsid w:val="00331001"/>
    <w:rsid w:val="003315AC"/>
    <w:rsid w:val="00331C8F"/>
    <w:rsid w:val="00332350"/>
    <w:rsid w:val="00332360"/>
    <w:rsid w:val="003325A6"/>
    <w:rsid w:val="00332BB1"/>
    <w:rsid w:val="00332CF4"/>
    <w:rsid w:val="00333EA5"/>
    <w:rsid w:val="00333F2F"/>
    <w:rsid w:val="00333FB4"/>
    <w:rsid w:val="00333FC1"/>
    <w:rsid w:val="00334CF7"/>
    <w:rsid w:val="00335800"/>
    <w:rsid w:val="00335F50"/>
    <w:rsid w:val="00336222"/>
    <w:rsid w:val="003365C9"/>
    <w:rsid w:val="00336BFA"/>
    <w:rsid w:val="00337A3F"/>
    <w:rsid w:val="00337C23"/>
    <w:rsid w:val="00337CB3"/>
    <w:rsid w:val="00337ECC"/>
    <w:rsid w:val="0034082C"/>
    <w:rsid w:val="00341247"/>
    <w:rsid w:val="00341721"/>
    <w:rsid w:val="00342460"/>
    <w:rsid w:val="00342A40"/>
    <w:rsid w:val="00343A9D"/>
    <w:rsid w:val="00343C88"/>
    <w:rsid w:val="00344A00"/>
    <w:rsid w:val="00345FDD"/>
    <w:rsid w:val="003461A8"/>
    <w:rsid w:val="00346B05"/>
    <w:rsid w:val="00346EDD"/>
    <w:rsid w:val="00347085"/>
    <w:rsid w:val="003478DC"/>
    <w:rsid w:val="003509EA"/>
    <w:rsid w:val="003509FA"/>
    <w:rsid w:val="00350BCD"/>
    <w:rsid w:val="00350CC1"/>
    <w:rsid w:val="00350EF1"/>
    <w:rsid w:val="003511CE"/>
    <w:rsid w:val="0035138F"/>
    <w:rsid w:val="003516D4"/>
    <w:rsid w:val="00351B2E"/>
    <w:rsid w:val="00351EB2"/>
    <w:rsid w:val="0035281F"/>
    <w:rsid w:val="00352B69"/>
    <w:rsid w:val="00352CDE"/>
    <w:rsid w:val="00353130"/>
    <w:rsid w:val="00353174"/>
    <w:rsid w:val="003539F1"/>
    <w:rsid w:val="0035425F"/>
    <w:rsid w:val="003542C9"/>
    <w:rsid w:val="003550F6"/>
    <w:rsid w:val="00355D3C"/>
    <w:rsid w:val="0035656F"/>
    <w:rsid w:val="003569B1"/>
    <w:rsid w:val="00356AD1"/>
    <w:rsid w:val="00357ED8"/>
    <w:rsid w:val="0036083F"/>
    <w:rsid w:val="00360973"/>
    <w:rsid w:val="00360C90"/>
    <w:rsid w:val="00361463"/>
    <w:rsid w:val="00362169"/>
    <w:rsid w:val="00362A07"/>
    <w:rsid w:val="00362CEA"/>
    <w:rsid w:val="00363386"/>
    <w:rsid w:val="0036346B"/>
    <w:rsid w:val="00363695"/>
    <w:rsid w:val="00364CCE"/>
    <w:rsid w:val="00365B3B"/>
    <w:rsid w:val="003661B5"/>
    <w:rsid w:val="00366630"/>
    <w:rsid w:val="003667C6"/>
    <w:rsid w:val="00366CAC"/>
    <w:rsid w:val="00367B3E"/>
    <w:rsid w:val="003701B2"/>
    <w:rsid w:val="003704B6"/>
    <w:rsid w:val="00371C6A"/>
    <w:rsid w:val="003724D9"/>
    <w:rsid w:val="003733AE"/>
    <w:rsid w:val="00373550"/>
    <w:rsid w:val="0037403B"/>
    <w:rsid w:val="0037406B"/>
    <w:rsid w:val="003750B5"/>
    <w:rsid w:val="00375C85"/>
    <w:rsid w:val="00375D83"/>
    <w:rsid w:val="0037637E"/>
    <w:rsid w:val="0037680B"/>
    <w:rsid w:val="00376817"/>
    <w:rsid w:val="003768E7"/>
    <w:rsid w:val="00376E0C"/>
    <w:rsid w:val="003777E3"/>
    <w:rsid w:val="00377F4E"/>
    <w:rsid w:val="0038040B"/>
    <w:rsid w:val="00380CBF"/>
    <w:rsid w:val="003815D3"/>
    <w:rsid w:val="003819BA"/>
    <w:rsid w:val="003821C8"/>
    <w:rsid w:val="00382592"/>
    <w:rsid w:val="0038305B"/>
    <w:rsid w:val="00384341"/>
    <w:rsid w:val="003844AC"/>
    <w:rsid w:val="00384E0D"/>
    <w:rsid w:val="003860E9"/>
    <w:rsid w:val="00386614"/>
    <w:rsid w:val="003868E6"/>
    <w:rsid w:val="00386A7F"/>
    <w:rsid w:val="00386D46"/>
    <w:rsid w:val="00387BEE"/>
    <w:rsid w:val="00390A58"/>
    <w:rsid w:val="00390E1B"/>
    <w:rsid w:val="00391A77"/>
    <w:rsid w:val="00391A88"/>
    <w:rsid w:val="00392482"/>
    <w:rsid w:val="00392BDB"/>
    <w:rsid w:val="003932B1"/>
    <w:rsid w:val="00393306"/>
    <w:rsid w:val="00393A9E"/>
    <w:rsid w:val="00393CDC"/>
    <w:rsid w:val="00393E4F"/>
    <w:rsid w:val="00393E64"/>
    <w:rsid w:val="0039548B"/>
    <w:rsid w:val="003955BA"/>
    <w:rsid w:val="003956D7"/>
    <w:rsid w:val="0039584D"/>
    <w:rsid w:val="00395A20"/>
    <w:rsid w:val="003968D8"/>
    <w:rsid w:val="00396FFC"/>
    <w:rsid w:val="003979A4"/>
    <w:rsid w:val="00397DA2"/>
    <w:rsid w:val="003A08D3"/>
    <w:rsid w:val="003A0B2B"/>
    <w:rsid w:val="003A15D2"/>
    <w:rsid w:val="003A16C7"/>
    <w:rsid w:val="003A1C18"/>
    <w:rsid w:val="003A1F67"/>
    <w:rsid w:val="003A24C2"/>
    <w:rsid w:val="003A45BF"/>
    <w:rsid w:val="003A48D6"/>
    <w:rsid w:val="003A4D67"/>
    <w:rsid w:val="003A56BE"/>
    <w:rsid w:val="003A6636"/>
    <w:rsid w:val="003A689C"/>
    <w:rsid w:val="003A6A22"/>
    <w:rsid w:val="003A6A6C"/>
    <w:rsid w:val="003A7392"/>
    <w:rsid w:val="003A7492"/>
    <w:rsid w:val="003A7501"/>
    <w:rsid w:val="003A781C"/>
    <w:rsid w:val="003A7A8B"/>
    <w:rsid w:val="003A7DD9"/>
    <w:rsid w:val="003B070D"/>
    <w:rsid w:val="003B0E5B"/>
    <w:rsid w:val="003B19EA"/>
    <w:rsid w:val="003B23BF"/>
    <w:rsid w:val="003B374D"/>
    <w:rsid w:val="003B3913"/>
    <w:rsid w:val="003B3998"/>
    <w:rsid w:val="003B4720"/>
    <w:rsid w:val="003B4E8C"/>
    <w:rsid w:val="003B5271"/>
    <w:rsid w:val="003B7D90"/>
    <w:rsid w:val="003C01E9"/>
    <w:rsid w:val="003C053C"/>
    <w:rsid w:val="003C0E4B"/>
    <w:rsid w:val="003C1310"/>
    <w:rsid w:val="003C2D8E"/>
    <w:rsid w:val="003C3F3B"/>
    <w:rsid w:val="003C49D8"/>
    <w:rsid w:val="003C4D42"/>
    <w:rsid w:val="003C517E"/>
    <w:rsid w:val="003C6076"/>
    <w:rsid w:val="003C7A6D"/>
    <w:rsid w:val="003C7F7D"/>
    <w:rsid w:val="003D081A"/>
    <w:rsid w:val="003D16D1"/>
    <w:rsid w:val="003D1E9A"/>
    <w:rsid w:val="003D23AC"/>
    <w:rsid w:val="003D243F"/>
    <w:rsid w:val="003D2AD5"/>
    <w:rsid w:val="003D2B21"/>
    <w:rsid w:val="003D3036"/>
    <w:rsid w:val="003D4B6D"/>
    <w:rsid w:val="003D5384"/>
    <w:rsid w:val="003D5924"/>
    <w:rsid w:val="003D5945"/>
    <w:rsid w:val="003D689A"/>
    <w:rsid w:val="003D6A20"/>
    <w:rsid w:val="003D6EB0"/>
    <w:rsid w:val="003D785D"/>
    <w:rsid w:val="003E02AF"/>
    <w:rsid w:val="003E0619"/>
    <w:rsid w:val="003E0AFE"/>
    <w:rsid w:val="003E0F3B"/>
    <w:rsid w:val="003E13B8"/>
    <w:rsid w:val="003E161E"/>
    <w:rsid w:val="003E1D23"/>
    <w:rsid w:val="003E1DF1"/>
    <w:rsid w:val="003E397B"/>
    <w:rsid w:val="003E3EA7"/>
    <w:rsid w:val="003E4978"/>
    <w:rsid w:val="003E5733"/>
    <w:rsid w:val="003E6A2E"/>
    <w:rsid w:val="003F20B9"/>
    <w:rsid w:val="003F3C15"/>
    <w:rsid w:val="003F4413"/>
    <w:rsid w:val="003F4B45"/>
    <w:rsid w:val="003F5A76"/>
    <w:rsid w:val="003F617A"/>
    <w:rsid w:val="003F67BD"/>
    <w:rsid w:val="003F6C02"/>
    <w:rsid w:val="003F6DBF"/>
    <w:rsid w:val="003F7D9D"/>
    <w:rsid w:val="00401008"/>
    <w:rsid w:val="004010D3"/>
    <w:rsid w:val="004014CB"/>
    <w:rsid w:val="00401795"/>
    <w:rsid w:val="00401E3E"/>
    <w:rsid w:val="00401FF1"/>
    <w:rsid w:val="00402F20"/>
    <w:rsid w:val="00402F46"/>
    <w:rsid w:val="00402FB6"/>
    <w:rsid w:val="0040465A"/>
    <w:rsid w:val="00404BFF"/>
    <w:rsid w:val="0040534A"/>
    <w:rsid w:val="00405844"/>
    <w:rsid w:val="0040593B"/>
    <w:rsid w:val="004063A4"/>
    <w:rsid w:val="004067F5"/>
    <w:rsid w:val="004069B9"/>
    <w:rsid w:val="00407CF4"/>
    <w:rsid w:val="00407EE6"/>
    <w:rsid w:val="0041019B"/>
    <w:rsid w:val="004101AC"/>
    <w:rsid w:val="00410890"/>
    <w:rsid w:val="004109A1"/>
    <w:rsid w:val="00410D74"/>
    <w:rsid w:val="00411D8D"/>
    <w:rsid w:val="0041295A"/>
    <w:rsid w:val="00412D92"/>
    <w:rsid w:val="004140CC"/>
    <w:rsid w:val="00414A35"/>
    <w:rsid w:val="004154FF"/>
    <w:rsid w:val="00415700"/>
    <w:rsid w:val="00415FAD"/>
    <w:rsid w:val="00416F47"/>
    <w:rsid w:val="00417059"/>
    <w:rsid w:val="0041778E"/>
    <w:rsid w:val="00420008"/>
    <w:rsid w:val="004208D2"/>
    <w:rsid w:val="00420972"/>
    <w:rsid w:val="00420FAE"/>
    <w:rsid w:val="00422096"/>
    <w:rsid w:val="0042225E"/>
    <w:rsid w:val="0042230E"/>
    <w:rsid w:val="0042314F"/>
    <w:rsid w:val="004232E6"/>
    <w:rsid w:val="0042394E"/>
    <w:rsid w:val="00423CFB"/>
    <w:rsid w:val="00423D2F"/>
    <w:rsid w:val="0042610C"/>
    <w:rsid w:val="004262C8"/>
    <w:rsid w:val="00426543"/>
    <w:rsid w:val="00426B96"/>
    <w:rsid w:val="0042704F"/>
    <w:rsid w:val="004273EC"/>
    <w:rsid w:val="00430EC2"/>
    <w:rsid w:val="004317BC"/>
    <w:rsid w:val="00431C96"/>
    <w:rsid w:val="00431CD6"/>
    <w:rsid w:val="004322FF"/>
    <w:rsid w:val="00432C19"/>
    <w:rsid w:val="00432C1D"/>
    <w:rsid w:val="0043309C"/>
    <w:rsid w:val="004331CF"/>
    <w:rsid w:val="004343FD"/>
    <w:rsid w:val="00434F5B"/>
    <w:rsid w:val="00434F97"/>
    <w:rsid w:val="00435898"/>
    <w:rsid w:val="00435B3A"/>
    <w:rsid w:val="00435F07"/>
    <w:rsid w:val="00437148"/>
    <w:rsid w:val="00437E58"/>
    <w:rsid w:val="00437F3E"/>
    <w:rsid w:val="0044021B"/>
    <w:rsid w:val="00440943"/>
    <w:rsid w:val="004418C1"/>
    <w:rsid w:val="0044253B"/>
    <w:rsid w:val="004437A1"/>
    <w:rsid w:val="004444BE"/>
    <w:rsid w:val="004449D2"/>
    <w:rsid w:val="004463CF"/>
    <w:rsid w:val="0044678D"/>
    <w:rsid w:val="00446FA5"/>
    <w:rsid w:val="004472FF"/>
    <w:rsid w:val="00447329"/>
    <w:rsid w:val="004502BE"/>
    <w:rsid w:val="0045068A"/>
    <w:rsid w:val="004506E3"/>
    <w:rsid w:val="00450B63"/>
    <w:rsid w:val="00450ED8"/>
    <w:rsid w:val="00450FBC"/>
    <w:rsid w:val="004511D7"/>
    <w:rsid w:val="00451393"/>
    <w:rsid w:val="00451729"/>
    <w:rsid w:val="00451D5A"/>
    <w:rsid w:val="0045228F"/>
    <w:rsid w:val="00452F74"/>
    <w:rsid w:val="00453CE8"/>
    <w:rsid w:val="00453FCE"/>
    <w:rsid w:val="0045519B"/>
    <w:rsid w:val="004552BE"/>
    <w:rsid w:val="00455368"/>
    <w:rsid w:val="00455DC6"/>
    <w:rsid w:val="00455E51"/>
    <w:rsid w:val="00456001"/>
    <w:rsid w:val="00456660"/>
    <w:rsid w:val="00456827"/>
    <w:rsid w:val="00456B1F"/>
    <w:rsid w:val="00456C69"/>
    <w:rsid w:val="004574CB"/>
    <w:rsid w:val="004575B5"/>
    <w:rsid w:val="00461367"/>
    <w:rsid w:val="00461453"/>
    <w:rsid w:val="004622DA"/>
    <w:rsid w:val="00462394"/>
    <w:rsid w:val="00462995"/>
    <w:rsid w:val="00462ACE"/>
    <w:rsid w:val="00463307"/>
    <w:rsid w:val="00463E3E"/>
    <w:rsid w:val="004642D9"/>
    <w:rsid w:val="004646B7"/>
    <w:rsid w:val="00464D15"/>
    <w:rsid w:val="00465422"/>
    <w:rsid w:val="00465E4D"/>
    <w:rsid w:val="00465F6B"/>
    <w:rsid w:val="004668FD"/>
    <w:rsid w:val="00466CC9"/>
    <w:rsid w:val="00466ECF"/>
    <w:rsid w:val="004704DA"/>
    <w:rsid w:val="00470657"/>
    <w:rsid w:val="00471617"/>
    <w:rsid w:val="00471DCB"/>
    <w:rsid w:val="00472601"/>
    <w:rsid w:val="00472838"/>
    <w:rsid w:val="0047319E"/>
    <w:rsid w:val="00473CAC"/>
    <w:rsid w:val="00474286"/>
    <w:rsid w:val="004742C0"/>
    <w:rsid w:val="004745C6"/>
    <w:rsid w:val="00474615"/>
    <w:rsid w:val="004754A0"/>
    <w:rsid w:val="004773A5"/>
    <w:rsid w:val="00477A9F"/>
    <w:rsid w:val="004804E7"/>
    <w:rsid w:val="00480A13"/>
    <w:rsid w:val="00480C2F"/>
    <w:rsid w:val="00480E8F"/>
    <w:rsid w:val="00480F10"/>
    <w:rsid w:val="00481780"/>
    <w:rsid w:val="004818EF"/>
    <w:rsid w:val="00481DE7"/>
    <w:rsid w:val="004825CF"/>
    <w:rsid w:val="00482E8A"/>
    <w:rsid w:val="0048412A"/>
    <w:rsid w:val="0048459B"/>
    <w:rsid w:val="00484B31"/>
    <w:rsid w:val="00484C23"/>
    <w:rsid w:val="00484E4E"/>
    <w:rsid w:val="0048567E"/>
    <w:rsid w:val="00485C09"/>
    <w:rsid w:val="00485F3A"/>
    <w:rsid w:val="004860FB"/>
    <w:rsid w:val="0048616E"/>
    <w:rsid w:val="00486203"/>
    <w:rsid w:val="00486362"/>
    <w:rsid w:val="004872C7"/>
    <w:rsid w:val="00487332"/>
    <w:rsid w:val="0048742D"/>
    <w:rsid w:val="004878E5"/>
    <w:rsid w:val="00487A14"/>
    <w:rsid w:val="00487B28"/>
    <w:rsid w:val="004913B8"/>
    <w:rsid w:val="00491CDC"/>
    <w:rsid w:val="00491CFB"/>
    <w:rsid w:val="004932D2"/>
    <w:rsid w:val="004938F5"/>
    <w:rsid w:val="00493CED"/>
    <w:rsid w:val="004941B6"/>
    <w:rsid w:val="00494510"/>
    <w:rsid w:val="00494BBB"/>
    <w:rsid w:val="004953BF"/>
    <w:rsid w:val="00495D59"/>
    <w:rsid w:val="004963E9"/>
    <w:rsid w:val="0049709B"/>
    <w:rsid w:val="004974F3"/>
    <w:rsid w:val="004A01B3"/>
    <w:rsid w:val="004A14C1"/>
    <w:rsid w:val="004A18EC"/>
    <w:rsid w:val="004A265F"/>
    <w:rsid w:val="004A33FA"/>
    <w:rsid w:val="004A3A6C"/>
    <w:rsid w:val="004A3D74"/>
    <w:rsid w:val="004A5629"/>
    <w:rsid w:val="004A5A1B"/>
    <w:rsid w:val="004A5A30"/>
    <w:rsid w:val="004A5D20"/>
    <w:rsid w:val="004A6939"/>
    <w:rsid w:val="004B13F3"/>
    <w:rsid w:val="004B2733"/>
    <w:rsid w:val="004B2750"/>
    <w:rsid w:val="004B2933"/>
    <w:rsid w:val="004B2B48"/>
    <w:rsid w:val="004B31B0"/>
    <w:rsid w:val="004B378D"/>
    <w:rsid w:val="004B391E"/>
    <w:rsid w:val="004B496D"/>
    <w:rsid w:val="004B4BE9"/>
    <w:rsid w:val="004B5301"/>
    <w:rsid w:val="004B56A3"/>
    <w:rsid w:val="004B56A8"/>
    <w:rsid w:val="004B5A2F"/>
    <w:rsid w:val="004B61B7"/>
    <w:rsid w:val="004B68E8"/>
    <w:rsid w:val="004B726D"/>
    <w:rsid w:val="004B7D41"/>
    <w:rsid w:val="004B7DC1"/>
    <w:rsid w:val="004C0340"/>
    <w:rsid w:val="004C08CD"/>
    <w:rsid w:val="004C0BB8"/>
    <w:rsid w:val="004C0D0A"/>
    <w:rsid w:val="004C0FCA"/>
    <w:rsid w:val="004C1831"/>
    <w:rsid w:val="004C18E3"/>
    <w:rsid w:val="004C2609"/>
    <w:rsid w:val="004C2A39"/>
    <w:rsid w:val="004C3A51"/>
    <w:rsid w:val="004C426B"/>
    <w:rsid w:val="004C4F72"/>
    <w:rsid w:val="004C5F65"/>
    <w:rsid w:val="004C704F"/>
    <w:rsid w:val="004C744C"/>
    <w:rsid w:val="004C788B"/>
    <w:rsid w:val="004C7C99"/>
    <w:rsid w:val="004D07AE"/>
    <w:rsid w:val="004D1EC1"/>
    <w:rsid w:val="004D2096"/>
    <w:rsid w:val="004D2823"/>
    <w:rsid w:val="004D37C5"/>
    <w:rsid w:val="004D3E48"/>
    <w:rsid w:val="004D425A"/>
    <w:rsid w:val="004D4500"/>
    <w:rsid w:val="004D4C65"/>
    <w:rsid w:val="004D5AB6"/>
    <w:rsid w:val="004D5D33"/>
    <w:rsid w:val="004D70CA"/>
    <w:rsid w:val="004D725C"/>
    <w:rsid w:val="004D73FD"/>
    <w:rsid w:val="004D7617"/>
    <w:rsid w:val="004D7871"/>
    <w:rsid w:val="004D7E2E"/>
    <w:rsid w:val="004D7F5E"/>
    <w:rsid w:val="004E0902"/>
    <w:rsid w:val="004E10D0"/>
    <w:rsid w:val="004E11D6"/>
    <w:rsid w:val="004E14D5"/>
    <w:rsid w:val="004E16F7"/>
    <w:rsid w:val="004E19F3"/>
    <w:rsid w:val="004E20E2"/>
    <w:rsid w:val="004E2456"/>
    <w:rsid w:val="004E2618"/>
    <w:rsid w:val="004E3EE9"/>
    <w:rsid w:val="004E3FF2"/>
    <w:rsid w:val="004E4E41"/>
    <w:rsid w:val="004E5EC0"/>
    <w:rsid w:val="004E6371"/>
    <w:rsid w:val="004E64A6"/>
    <w:rsid w:val="004E7E9F"/>
    <w:rsid w:val="004F0436"/>
    <w:rsid w:val="004F05ED"/>
    <w:rsid w:val="004F0E81"/>
    <w:rsid w:val="004F109D"/>
    <w:rsid w:val="004F2D6F"/>
    <w:rsid w:val="004F377D"/>
    <w:rsid w:val="004F3DB5"/>
    <w:rsid w:val="004F4132"/>
    <w:rsid w:val="004F44E7"/>
    <w:rsid w:val="004F4B90"/>
    <w:rsid w:val="004F4C37"/>
    <w:rsid w:val="004F4C6C"/>
    <w:rsid w:val="004F4D34"/>
    <w:rsid w:val="004F4EB7"/>
    <w:rsid w:val="004F5136"/>
    <w:rsid w:val="004F523F"/>
    <w:rsid w:val="004F539D"/>
    <w:rsid w:val="004F57FC"/>
    <w:rsid w:val="004F5BA3"/>
    <w:rsid w:val="004F5D3D"/>
    <w:rsid w:val="004F64A1"/>
    <w:rsid w:val="004F690D"/>
    <w:rsid w:val="004F7192"/>
    <w:rsid w:val="004F7C68"/>
    <w:rsid w:val="004F7F0A"/>
    <w:rsid w:val="005002ED"/>
    <w:rsid w:val="00500444"/>
    <w:rsid w:val="005026A9"/>
    <w:rsid w:val="00503971"/>
    <w:rsid w:val="00503A21"/>
    <w:rsid w:val="00504470"/>
    <w:rsid w:val="00504EFF"/>
    <w:rsid w:val="005052C7"/>
    <w:rsid w:val="005056E7"/>
    <w:rsid w:val="0050638A"/>
    <w:rsid w:val="00507371"/>
    <w:rsid w:val="00507749"/>
    <w:rsid w:val="00507815"/>
    <w:rsid w:val="00510809"/>
    <w:rsid w:val="00510AF2"/>
    <w:rsid w:val="00510D3A"/>
    <w:rsid w:val="0051127F"/>
    <w:rsid w:val="00512B08"/>
    <w:rsid w:val="00512F13"/>
    <w:rsid w:val="00513DB4"/>
    <w:rsid w:val="00513E1D"/>
    <w:rsid w:val="00513F44"/>
    <w:rsid w:val="00515265"/>
    <w:rsid w:val="00515B05"/>
    <w:rsid w:val="0051628C"/>
    <w:rsid w:val="005165EB"/>
    <w:rsid w:val="00516DBF"/>
    <w:rsid w:val="00517347"/>
    <w:rsid w:val="0052002D"/>
    <w:rsid w:val="00520700"/>
    <w:rsid w:val="00520B16"/>
    <w:rsid w:val="00520C38"/>
    <w:rsid w:val="00520DCD"/>
    <w:rsid w:val="0052138A"/>
    <w:rsid w:val="00521F2C"/>
    <w:rsid w:val="00523116"/>
    <w:rsid w:val="00523AC6"/>
    <w:rsid w:val="0052427E"/>
    <w:rsid w:val="005244AC"/>
    <w:rsid w:val="005245C2"/>
    <w:rsid w:val="005246B3"/>
    <w:rsid w:val="005246B5"/>
    <w:rsid w:val="005252FF"/>
    <w:rsid w:val="00525392"/>
    <w:rsid w:val="005267C1"/>
    <w:rsid w:val="005268C4"/>
    <w:rsid w:val="00526A01"/>
    <w:rsid w:val="00526DE6"/>
    <w:rsid w:val="00527346"/>
    <w:rsid w:val="0052745A"/>
    <w:rsid w:val="00527A0F"/>
    <w:rsid w:val="005302D5"/>
    <w:rsid w:val="00531F6E"/>
    <w:rsid w:val="005325E3"/>
    <w:rsid w:val="0053279E"/>
    <w:rsid w:val="00532F70"/>
    <w:rsid w:val="005330BA"/>
    <w:rsid w:val="00533D02"/>
    <w:rsid w:val="00534145"/>
    <w:rsid w:val="00534238"/>
    <w:rsid w:val="00534507"/>
    <w:rsid w:val="00535A00"/>
    <w:rsid w:val="00535CE6"/>
    <w:rsid w:val="0053625A"/>
    <w:rsid w:val="005363B4"/>
    <w:rsid w:val="005371D9"/>
    <w:rsid w:val="00537E8D"/>
    <w:rsid w:val="00537F01"/>
    <w:rsid w:val="00540084"/>
    <w:rsid w:val="0054036F"/>
    <w:rsid w:val="005404DB"/>
    <w:rsid w:val="005408C0"/>
    <w:rsid w:val="00540D87"/>
    <w:rsid w:val="00541A7A"/>
    <w:rsid w:val="0054222A"/>
    <w:rsid w:val="00542AF2"/>
    <w:rsid w:val="00542C28"/>
    <w:rsid w:val="00542D58"/>
    <w:rsid w:val="00543803"/>
    <w:rsid w:val="00543C68"/>
    <w:rsid w:val="00543D30"/>
    <w:rsid w:val="00543D97"/>
    <w:rsid w:val="005442DA"/>
    <w:rsid w:val="00544724"/>
    <w:rsid w:val="005456B0"/>
    <w:rsid w:val="0054656A"/>
    <w:rsid w:val="00546E8D"/>
    <w:rsid w:val="00546EF9"/>
    <w:rsid w:val="00547560"/>
    <w:rsid w:val="00547C96"/>
    <w:rsid w:val="0055041B"/>
    <w:rsid w:val="0055063B"/>
    <w:rsid w:val="00550836"/>
    <w:rsid w:val="005532BB"/>
    <w:rsid w:val="00553A96"/>
    <w:rsid w:val="00554798"/>
    <w:rsid w:val="005550FD"/>
    <w:rsid w:val="0055672D"/>
    <w:rsid w:val="0055675B"/>
    <w:rsid w:val="005572FE"/>
    <w:rsid w:val="00557741"/>
    <w:rsid w:val="0055793A"/>
    <w:rsid w:val="00557BDB"/>
    <w:rsid w:val="00557C58"/>
    <w:rsid w:val="00557EB5"/>
    <w:rsid w:val="0056169A"/>
    <w:rsid w:val="00561D65"/>
    <w:rsid w:val="00561F1C"/>
    <w:rsid w:val="00561F36"/>
    <w:rsid w:val="00563328"/>
    <w:rsid w:val="0056358D"/>
    <w:rsid w:val="0056390B"/>
    <w:rsid w:val="0056428F"/>
    <w:rsid w:val="00564D65"/>
    <w:rsid w:val="005656DB"/>
    <w:rsid w:val="00565B2D"/>
    <w:rsid w:val="00565B3A"/>
    <w:rsid w:val="005660C1"/>
    <w:rsid w:val="00566203"/>
    <w:rsid w:val="00566C07"/>
    <w:rsid w:val="00566D60"/>
    <w:rsid w:val="005674A2"/>
    <w:rsid w:val="00567754"/>
    <w:rsid w:val="005677A4"/>
    <w:rsid w:val="00567FA7"/>
    <w:rsid w:val="00570107"/>
    <w:rsid w:val="00572190"/>
    <w:rsid w:val="005724D0"/>
    <w:rsid w:val="00572BEA"/>
    <w:rsid w:val="00573C74"/>
    <w:rsid w:val="00573F7B"/>
    <w:rsid w:val="00574515"/>
    <w:rsid w:val="00575126"/>
    <w:rsid w:val="00575867"/>
    <w:rsid w:val="00575883"/>
    <w:rsid w:val="00575BC3"/>
    <w:rsid w:val="005763CD"/>
    <w:rsid w:val="00576D0E"/>
    <w:rsid w:val="005775CD"/>
    <w:rsid w:val="005809A7"/>
    <w:rsid w:val="0058234F"/>
    <w:rsid w:val="00582ABA"/>
    <w:rsid w:val="00582B61"/>
    <w:rsid w:val="00582E17"/>
    <w:rsid w:val="005833AA"/>
    <w:rsid w:val="0058387D"/>
    <w:rsid w:val="005839CF"/>
    <w:rsid w:val="005845A8"/>
    <w:rsid w:val="0058546B"/>
    <w:rsid w:val="00585BB1"/>
    <w:rsid w:val="00585DD0"/>
    <w:rsid w:val="005861F5"/>
    <w:rsid w:val="00587348"/>
    <w:rsid w:val="005900B7"/>
    <w:rsid w:val="00590692"/>
    <w:rsid w:val="00591A44"/>
    <w:rsid w:val="00591B9F"/>
    <w:rsid w:val="00591FA7"/>
    <w:rsid w:val="005921A4"/>
    <w:rsid w:val="005924F9"/>
    <w:rsid w:val="005925E9"/>
    <w:rsid w:val="00592A32"/>
    <w:rsid w:val="005941AE"/>
    <w:rsid w:val="005945A3"/>
    <w:rsid w:val="00594CF6"/>
    <w:rsid w:val="005951E1"/>
    <w:rsid w:val="00595559"/>
    <w:rsid w:val="00595E9D"/>
    <w:rsid w:val="0059728F"/>
    <w:rsid w:val="005974A8"/>
    <w:rsid w:val="005A0318"/>
    <w:rsid w:val="005A05E9"/>
    <w:rsid w:val="005A090B"/>
    <w:rsid w:val="005A19F4"/>
    <w:rsid w:val="005A1C94"/>
    <w:rsid w:val="005A2405"/>
    <w:rsid w:val="005A2BD2"/>
    <w:rsid w:val="005A2D5E"/>
    <w:rsid w:val="005A35A2"/>
    <w:rsid w:val="005A43DC"/>
    <w:rsid w:val="005A4B2F"/>
    <w:rsid w:val="005A5CA2"/>
    <w:rsid w:val="005A63DB"/>
    <w:rsid w:val="005A72CE"/>
    <w:rsid w:val="005A73E4"/>
    <w:rsid w:val="005A79A6"/>
    <w:rsid w:val="005A7B45"/>
    <w:rsid w:val="005B04E5"/>
    <w:rsid w:val="005B0D23"/>
    <w:rsid w:val="005B1230"/>
    <w:rsid w:val="005B1236"/>
    <w:rsid w:val="005B2F48"/>
    <w:rsid w:val="005B3B51"/>
    <w:rsid w:val="005B414C"/>
    <w:rsid w:val="005B4837"/>
    <w:rsid w:val="005B4E91"/>
    <w:rsid w:val="005B5262"/>
    <w:rsid w:val="005B5B40"/>
    <w:rsid w:val="005B65EA"/>
    <w:rsid w:val="005B77F3"/>
    <w:rsid w:val="005B7914"/>
    <w:rsid w:val="005B7A05"/>
    <w:rsid w:val="005C0880"/>
    <w:rsid w:val="005C0E85"/>
    <w:rsid w:val="005C15AD"/>
    <w:rsid w:val="005C19E4"/>
    <w:rsid w:val="005C2421"/>
    <w:rsid w:val="005C2D08"/>
    <w:rsid w:val="005C30BD"/>
    <w:rsid w:val="005C33CA"/>
    <w:rsid w:val="005C3A07"/>
    <w:rsid w:val="005C3AAB"/>
    <w:rsid w:val="005C436F"/>
    <w:rsid w:val="005C43AF"/>
    <w:rsid w:val="005C448E"/>
    <w:rsid w:val="005C4E54"/>
    <w:rsid w:val="005C5773"/>
    <w:rsid w:val="005C7B80"/>
    <w:rsid w:val="005C7C94"/>
    <w:rsid w:val="005D06A3"/>
    <w:rsid w:val="005D0906"/>
    <w:rsid w:val="005D0EBB"/>
    <w:rsid w:val="005D0F23"/>
    <w:rsid w:val="005D124F"/>
    <w:rsid w:val="005D1A3F"/>
    <w:rsid w:val="005D297F"/>
    <w:rsid w:val="005D2AA2"/>
    <w:rsid w:val="005D2FE6"/>
    <w:rsid w:val="005D45CE"/>
    <w:rsid w:val="005D4F12"/>
    <w:rsid w:val="005D56CA"/>
    <w:rsid w:val="005D5756"/>
    <w:rsid w:val="005D6968"/>
    <w:rsid w:val="005D7183"/>
    <w:rsid w:val="005E030A"/>
    <w:rsid w:val="005E0622"/>
    <w:rsid w:val="005E0A60"/>
    <w:rsid w:val="005E117D"/>
    <w:rsid w:val="005E11E6"/>
    <w:rsid w:val="005E1646"/>
    <w:rsid w:val="005E17F4"/>
    <w:rsid w:val="005E1D06"/>
    <w:rsid w:val="005E26DE"/>
    <w:rsid w:val="005E2B75"/>
    <w:rsid w:val="005E3936"/>
    <w:rsid w:val="005E3E4B"/>
    <w:rsid w:val="005E44D8"/>
    <w:rsid w:val="005E53C4"/>
    <w:rsid w:val="005E5441"/>
    <w:rsid w:val="005E7378"/>
    <w:rsid w:val="005E772B"/>
    <w:rsid w:val="005E7FF1"/>
    <w:rsid w:val="005F0765"/>
    <w:rsid w:val="005F1594"/>
    <w:rsid w:val="005F1AC5"/>
    <w:rsid w:val="005F1DF7"/>
    <w:rsid w:val="005F2C45"/>
    <w:rsid w:val="005F34DA"/>
    <w:rsid w:val="005F3CE7"/>
    <w:rsid w:val="005F42B0"/>
    <w:rsid w:val="005F4CF3"/>
    <w:rsid w:val="005F4DC6"/>
    <w:rsid w:val="005F56FB"/>
    <w:rsid w:val="005F5AC3"/>
    <w:rsid w:val="005F5C0C"/>
    <w:rsid w:val="005F5CAE"/>
    <w:rsid w:val="005F5E06"/>
    <w:rsid w:val="005F713B"/>
    <w:rsid w:val="005F7351"/>
    <w:rsid w:val="005F7416"/>
    <w:rsid w:val="00600A25"/>
    <w:rsid w:val="00601124"/>
    <w:rsid w:val="00601594"/>
    <w:rsid w:val="0060175C"/>
    <w:rsid w:val="00602593"/>
    <w:rsid w:val="006030A5"/>
    <w:rsid w:val="006034FB"/>
    <w:rsid w:val="00603E77"/>
    <w:rsid w:val="006045D4"/>
    <w:rsid w:val="0060460E"/>
    <w:rsid w:val="0060468E"/>
    <w:rsid w:val="00605A1C"/>
    <w:rsid w:val="00605CF7"/>
    <w:rsid w:val="00605D91"/>
    <w:rsid w:val="00606BCC"/>
    <w:rsid w:val="006074A8"/>
    <w:rsid w:val="00607D0B"/>
    <w:rsid w:val="00607E8A"/>
    <w:rsid w:val="00607F9A"/>
    <w:rsid w:val="00610B7C"/>
    <w:rsid w:val="00610C43"/>
    <w:rsid w:val="00611046"/>
    <w:rsid w:val="00612845"/>
    <w:rsid w:val="00612B70"/>
    <w:rsid w:val="00612F97"/>
    <w:rsid w:val="0061307C"/>
    <w:rsid w:val="006130FF"/>
    <w:rsid w:val="0061330F"/>
    <w:rsid w:val="00613442"/>
    <w:rsid w:val="00613ACA"/>
    <w:rsid w:val="0061488D"/>
    <w:rsid w:val="0061496C"/>
    <w:rsid w:val="00614EF0"/>
    <w:rsid w:val="00614F1E"/>
    <w:rsid w:val="006157E5"/>
    <w:rsid w:val="00615849"/>
    <w:rsid w:val="0061589A"/>
    <w:rsid w:val="006158A3"/>
    <w:rsid w:val="00615CF5"/>
    <w:rsid w:val="00615EA4"/>
    <w:rsid w:val="00616B77"/>
    <w:rsid w:val="006171ED"/>
    <w:rsid w:val="00617C62"/>
    <w:rsid w:val="00617FFB"/>
    <w:rsid w:val="0062046D"/>
    <w:rsid w:val="006205C4"/>
    <w:rsid w:val="00620ABD"/>
    <w:rsid w:val="00620FBB"/>
    <w:rsid w:val="00622ADC"/>
    <w:rsid w:val="00623120"/>
    <w:rsid w:val="00623428"/>
    <w:rsid w:val="0062496F"/>
    <w:rsid w:val="00624E23"/>
    <w:rsid w:val="00624EBE"/>
    <w:rsid w:val="00625FED"/>
    <w:rsid w:val="00626166"/>
    <w:rsid w:val="00626BF3"/>
    <w:rsid w:val="00630194"/>
    <w:rsid w:val="00630735"/>
    <w:rsid w:val="00630800"/>
    <w:rsid w:val="006309CE"/>
    <w:rsid w:val="00630EA0"/>
    <w:rsid w:val="0063149B"/>
    <w:rsid w:val="00631C85"/>
    <w:rsid w:val="006323AE"/>
    <w:rsid w:val="0063240A"/>
    <w:rsid w:val="00632D15"/>
    <w:rsid w:val="00633B0C"/>
    <w:rsid w:val="00633B55"/>
    <w:rsid w:val="00635346"/>
    <w:rsid w:val="00635B4F"/>
    <w:rsid w:val="006371F8"/>
    <w:rsid w:val="00637DF4"/>
    <w:rsid w:val="00640060"/>
    <w:rsid w:val="00642745"/>
    <w:rsid w:val="00642880"/>
    <w:rsid w:val="0064301E"/>
    <w:rsid w:val="006431AC"/>
    <w:rsid w:val="006432D8"/>
    <w:rsid w:val="00643336"/>
    <w:rsid w:val="006435A4"/>
    <w:rsid w:val="0064390D"/>
    <w:rsid w:val="00643C8B"/>
    <w:rsid w:val="00644FEF"/>
    <w:rsid w:val="00645A65"/>
    <w:rsid w:val="00645B55"/>
    <w:rsid w:val="00646E9B"/>
    <w:rsid w:val="006472D6"/>
    <w:rsid w:val="00647A4C"/>
    <w:rsid w:val="00650723"/>
    <w:rsid w:val="00650CBA"/>
    <w:rsid w:val="0065114B"/>
    <w:rsid w:val="00651A63"/>
    <w:rsid w:val="00651C1B"/>
    <w:rsid w:val="006522E6"/>
    <w:rsid w:val="00652AB2"/>
    <w:rsid w:val="00652DCC"/>
    <w:rsid w:val="00653106"/>
    <w:rsid w:val="00653817"/>
    <w:rsid w:val="0065518B"/>
    <w:rsid w:val="006553E4"/>
    <w:rsid w:val="006568A6"/>
    <w:rsid w:val="0065751C"/>
    <w:rsid w:val="006575C8"/>
    <w:rsid w:val="006601D7"/>
    <w:rsid w:val="00660C13"/>
    <w:rsid w:val="00661720"/>
    <w:rsid w:val="00662711"/>
    <w:rsid w:val="00662ABE"/>
    <w:rsid w:val="00662D8E"/>
    <w:rsid w:val="0066311C"/>
    <w:rsid w:val="00663CD4"/>
    <w:rsid w:val="00664230"/>
    <w:rsid w:val="0066437F"/>
    <w:rsid w:val="00664A18"/>
    <w:rsid w:val="00664E4E"/>
    <w:rsid w:val="0066514A"/>
    <w:rsid w:val="00665189"/>
    <w:rsid w:val="006652B1"/>
    <w:rsid w:val="006657EF"/>
    <w:rsid w:val="00665C03"/>
    <w:rsid w:val="00666275"/>
    <w:rsid w:val="00666C55"/>
    <w:rsid w:val="00666D7D"/>
    <w:rsid w:val="0066700B"/>
    <w:rsid w:val="00667201"/>
    <w:rsid w:val="00667CAE"/>
    <w:rsid w:val="00667E62"/>
    <w:rsid w:val="0067013C"/>
    <w:rsid w:val="00670A21"/>
    <w:rsid w:val="00670D27"/>
    <w:rsid w:val="006712D9"/>
    <w:rsid w:val="00671E37"/>
    <w:rsid w:val="00671F09"/>
    <w:rsid w:val="006723DA"/>
    <w:rsid w:val="00672AD6"/>
    <w:rsid w:val="006732EF"/>
    <w:rsid w:val="00673520"/>
    <w:rsid w:val="0067452C"/>
    <w:rsid w:val="00674772"/>
    <w:rsid w:val="00674C09"/>
    <w:rsid w:val="00674CFA"/>
    <w:rsid w:val="006756DF"/>
    <w:rsid w:val="00675B9C"/>
    <w:rsid w:val="00675C39"/>
    <w:rsid w:val="00675F4C"/>
    <w:rsid w:val="00675FB0"/>
    <w:rsid w:val="006766AD"/>
    <w:rsid w:val="00677300"/>
    <w:rsid w:val="00677BBA"/>
    <w:rsid w:val="00677CF3"/>
    <w:rsid w:val="00680192"/>
    <w:rsid w:val="006802B6"/>
    <w:rsid w:val="006804A6"/>
    <w:rsid w:val="00680684"/>
    <w:rsid w:val="00680B39"/>
    <w:rsid w:val="00681CFD"/>
    <w:rsid w:val="00682406"/>
    <w:rsid w:val="00682D05"/>
    <w:rsid w:val="006830F9"/>
    <w:rsid w:val="006831C6"/>
    <w:rsid w:val="00683C1B"/>
    <w:rsid w:val="00684553"/>
    <w:rsid w:val="00684785"/>
    <w:rsid w:val="0068484A"/>
    <w:rsid w:val="006848F7"/>
    <w:rsid w:val="00685867"/>
    <w:rsid w:val="006865D3"/>
    <w:rsid w:val="00686B28"/>
    <w:rsid w:val="00686EE2"/>
    <w:rsid w:val="00687846"/>
    <w:rsid w:val="00687A64"/>
    <w:rsid w:val="006904E3"/>
    <w:rsid w:val="0069126F"/>
    <w:rsid w:val="0069264A"/>
    <w:rsid w:val="006939AB"/>
    <w:rsid w:val="00693F15"/>
    <w:rsid w:val="0069425E"/>
    <w:rsid w:val="006943A7"/>
    <w:rsid w:val="00694509"/>
    <w:rsid w:val="006947EA"/>
    <w:rsid w:val="00694D65"/>
    <w:rsid w:val="00695C1D"/>
    <w:rsid w:val="0069621E"/>
    <w:rsid w:val="006966CD"/>
    <w:rsid w:val="00697A94"/>
    <w:rsid w:val="006A00CF"/>
    <w:rsid w:val="006A023C"/>
    <w:rsid w:val="006A05C2"/>
    <w:rsid w:val="006A09B2"/>
    <w:rsid w:val="006A12BC"/>
    <w:rsid w:val="006A1352"/>
    <w:rsid w:val="006A14E2"/>
    <w:rsid w:val="006A27FD"/>
    <w:rsid w:val="006A2CD1"/>
    <w:rsid w:val="006A35CD"/>
    <w:rsid w:val="006A4141"/>
    <w:rsid w:val="006A427C"/>
    <w:rsid w:val="006A46BF"/>
    <w:rsid w:val="006A4C0A"/>
    <w:rsid w:val="006A51F0"/>
    <w:rsid w:val="006A5C37"/>
    <w:rsid w:val="006A5E54"/>
    <w:rsid w:val="006A5E89"/>
    <w:rsid w:val="006A7179"/>
    <w:rsid w:val="006A793E"/>
    <w:rsid w:val="006B011A"/>
    <w:rsid w:val="006B03AF"/>
    <w:rsid w:val="006B04A3"/>
    <w:rsid w:val="006B0FB7"/>
    <w:rsid w:val="006B1714"/>
    <w:rsid w:val="006B2011"/>
    <w:rsid w:val="006B259C"/>
    <w:rsid w:val="006B269C"/>
    <w:rsid w:val="006B2EA4"/>
    <w:rsid w:val="006B4C62"/>
    <w:rsid w:val="006B5DDA"/>
    <w:rsid w:val="006B65F3"/>
    <w:rsid w:val="006B6C86"/>
    <w:rsid w:val="006B757B"/>
    <w:rsid w:val="006B763B"/>
    <w:rsid w:val="006B78A0"/>
    <w:rsid w:val="006C04DE"/>
    <w:rsid w:val="006C140F"/>
    <w:rsid w:val="006C16DD"/>
    <w:rsid w:val="006C2495"/>
    <w:rsid w:val="006C2560"/>
    <w:rsid w:val="006C2FFF"/>
    <w:rsid w:val="006C33FA"/>
    <w:rsid w:val="006C371F"/>
    <w:rsid w:val="006C416A"/>
    <w:rsid w:val="006C5C5F"/>
    <w:rsid w:val="006C62AC"/>
    <w:rsid w:val="006C68C3"/>
    <w:rsid w:val="006C6EDE"/>
    <w:rsid w:val="006C735A"/>
    <w:rsid w:val="006C7C5B"/>
    <w:rsid w:val="006D0D1B"/>
    <w:rsid w:val="006D0D6E"/>
    <w:rsid w:val="006D1882"/>
    <w:rsid w:val="006D1B59"/>
    <w:rsid w:val="006D1D17"/>
    <w:rsid w:val="006D237D"/>
    <w:rsid w:val="006D251E"/>
    <w:rsid w:val="006D2BE1"/>
    <w:rsid w:val="006D2FA7"/>
    <w:rsid w:val="006D36C6"/>
    <w:rsid w:val="006D3EE4"/>
    <w:rsid w:val="006D421B"/>
    <w:rsid w:val="006D44A2"/>
    <w:rsid w:val="006D50C5"/>
    <w:rsid w:val="006D5295"/>
    <w:rsid w:val="006D613C"/>
    <w:rsid w:val="006D63A9"/>
    <w:rsid w:val="006D7CD2"/>
    <w:rsid w:val="006E00DB"/>
    <w:rsid w:val="006E0905"/>
    <w:rsid w:val="006E0B16"/>
    <w:rsid w:val="006E0D15"/>
    <w:rsid w:val="006E19B8"/>
    <w:rsid w:val="006E19FB"/>
    <w:rsid w:val="006E1A8F"/>
    <w:rsid w:val="006E1E3A"/>
    <w:rsid w:val="006E2F4B"/>
    <w:rsid w:val="006E409D"/>
    <w:rsid w:val="006E4463"/>
    <w:rsid w:val="006E481A"/>
    <w:rsid w:val="006E5585"/>
    <w:rsid w:val="006E594C"/>
    <w:rsid w:val="006E60DE"/>
    <w:rsid w:val="006E6686"/>
    <w:rsid w:val="006E6F22"/>
    <w:rsid w:val="006F017F"/>
    <w:rsid w:val="006F0469"/>
    <w:rsid w:val="006F0B2D"/>
    <w:rsid w:val="006F0FD9"/>
    <w:rsid w:val="006F1168"/>
    <w:rsid w:val="006F12F6"/>
    <w:rsid w:val="006F187A"/>
    <w:rsid w:val="006F1AAD"/>
    <w:rsid w:val="006F1E03"/>
    <w:rsid w:val="006F2075"/>
    <w:rsid w:val="006F30FD"/>
    <w:rsid w:val="006F3116"/>
    <w:rsid w:val="006F3574"/>
    <w:rsid w:val="006F360D"/>
    <w:rsid w:val="006F4600"/>
    <w:rsid w:val="006F56E5"/>
    <w:rsid w:val="006F5867"/>
    <w:rsid w:val="006F6560"/>
    <w:rsid w:val="006F6D44"/>
    <w:rsid w:val="006F6D7A"/>
    <w:rsid w:val="006F7012"/>
    <w:rsid w:val="006F7825"/>
    <w:rsid w:val="006F797C"/>
    <w:rsid w:val="006F7A4D"/>
    <w:rsid w:val="006F7C96"/>
    <w:rsid w:val="00700AA3"/>
    <w:rsid w:val="00701850"/>
    <w:rsid w:val="00702C86"/>
    <w:rsid w:val="00702D93"/>
    <w:rsid w:val="00702E0E"/>
    <w:rsid w:val="00703450"/>
    <w:rsid w:val="00703FE1"/>
    <w:rsid w:val="007045BC"/>
    <w:rsid w:val="0070548F"/>
    <w:rsid w:val="0070583C"/>
    <w:rsid w:val="00706507"/>
    <w:rsid w:val="00706517"/>
    <w:rsid w:val="007066C5"/>
    <w:rsid w:val="00706BBB"/>
    <w:rsid w:val="00707113"/>
    <w:rsid w:val="0070729A"/>
    <w:rsid w:val="0070774F"/>
    <w:rsid w:val="00710C2F"/>
    <w:rsid w:val="007112A3"/>
    <w:rsid w:val="00711972"/>
    <w:rsid w:val="00711A9F"/>
    <w:rsid w:val="00711F87"/>
    <w:rsid w:val="007121FD"/>
    <w:rsid w:val="0071248F"/>
    <w:rsid w:val="007135AC"/>
    <w:rsid w:val="00713700"/>
    <w:rsid w:val="00713D51"/>
    <w:rsid w:val="007151B5"/>
    <w:rsid w:val="00715455"/>
    <w:rsid w:val="0071619E"/>
    <w:rsid w:val="00716E89"/>
    <w:rsid w:val="00716E99"/>
    <w:rsid w:val="0071754F"/>
    <w:rsid w:val="007176A2"/>
    <w:rsid w:val="007177E5"/>
    <w:rsid w:val="007179C0"/>
    <w:rsid w:val="00720D7D"/>
    <w:rsid w:val="00721083"/>
    <w:rsid w:val="007219CB"/>
    <w:rsid w:val="007219CE"/>
    <w:rsid w:val="00722397"/>
    <w:rsid w:val="00722659"/>
    <w:rsid w:val="00722DE7"/>
    <w:rsid w:val="00723DB5"/>
    <w:rsid w:val="007242B1"/>
    <w:rsid w:val="00724FE6"/>
    <w:rsid w:val="007252E2"/>
    <w:rsid w:val="00725D95"/>
    <w:rsid w:val="00726128"/>
    <w:rsid w:val="00726BDF"/>
    <w:rsid w:val="00726EE3"/>
    <w:rsid w:val="007271A7"/>
    <w:rsid w:val="007305D8"/>
    <w:rsid w:val="00731649"/>
    <w:rsid w:val="007316BD"/>
    <w:rsid w:val="00731ACC"/>
    <w:rsid w:val="00731CA7"/>
    <w:rsid w:val="0073226F"/>
    <w:rsid w:val="00732430"/>
    <w:rsid w:val="00732831"/>
    <w:rsid w:val="00732922"/>
    <w:rsid w:val="00732DD0"/>
    <w:rsid w:val="00733A03"/>
    <w:rsid w:val="00733B0B"/>
    <w:rsid w:val="00734596"/>
    <w:rsid w:val="007353ED"/>
    <w:rsid w:val="007369ED"/>
    <w:rsid w:val="007371F7"/>
    <w:rsid w:val="00737BFE"/>
    <w:rsid w:val="0074035F"/>
    <w:rsid w:val="00740AE0"/>
    <w:rsid w:val="00740B8C"/>
    <w:rsid w:val="00741EDF"/>
    <w:rsid w:val="007424AA"/>
    <w:rsid w:val="007428A1"/>
    <w:rsid w:val="00742C67"/>
    <w:rsid w:val="007435C4"/>
    <w:rsid w:val="00743B8C"/>
    <w:rsid w:val="007442B9"/>
    <w:rsid w:val="00745560"/>
    <w:rsid w:val="007457B7"/>
    <w:rsid w:val="007458BF"/>
    <w:rsid w:val="0074594D"/>
    <w:rsid w:val="00745AC3"/>
    <w:rsid w:val="00745D71"/>
    <w:rsid w:val="00745E83"/>
    <w:rsid w:val="007468CF"/>
    <w:rsid w:val="00746AB6"/>
    <w:rsid w:val="0074720E"/>
    <w:rsid w:val="00747472"/>
    <w:rsid w:val="00747808"/>
    <w:rsid w:val="00747F56"/>
    <w:rsid w:val="0075054F"/>
    <w:rsid w:val="007505B6"/>
    <w:rsid w:val="00750836"/>
    <w:rsid w:val="0075085E"/>
    <w:rsid w:val="0075085F"/>
    <w:rsid w:val="007509D0"/>
    <w:rsid w:val="0075171C"/>
    <w:rsid w:val="007521F6"/>
    <w:rsid w:val="00753AA6"/>
    <w:rsid w:val="00754694"/>
    <w:rsid w:val="0075487C"/>
    <w:rsid w:val="00754907"/>
    <w:rsid w:val="00755802"/>
    <w:rsid w:val="00756447"/>
    <w:rsid w:val="007570FB"/>
    <w:rsid w:val="007572F1"/>
    <w:rsid w:val="007574B8"/>
    <w:rsid w:val="0075779D"/>
    <w:rsid w:val="00757C85"/>
    <w:rsid w:val="00761119"/>
    <w:rsid w:val="00763436"/>
    <w:rsid w:val="00763999"/>
    <w:rsid w:val="00764BE2"/>
    <w:rsid w:val="007650BC"/>
    <w:rsid w:val="007651C7"/>
    <w:rsid w:val="007667D6"/>
    <w:rsid w:val="00766898"/>
    <w:rsid w:val="0077035F"/>
    <w:rsid w:val="00770A07"/>
    <w:rsid w:val="007717BC"/>
    <w:rsid w:val="007720F3"/>
    <w:rsid w:val="00772349"/>
    <w:rsid w:val="0077277A"/>
    <w:rsid w:val="00772B4D"/>
    <w:rsid w:val="00773A26"/>
    <w:rsid w:val="00773AC6"/>
    <w:rsid w:val="00774A44"/>
    <w:rsid w:val="00774C15"/>
    <w:rsid w:val="00775949"/>
    <w:rsid w:val="007759D9"/>
    <w:rsid w:val="00775CBB"/>
    <w:rsid w:val="00777319"/>
    <w:rsid w:val="00777CFF"/>
    <w:rsid w:val="00780168"/>
    <w:rsid w:val="00780CA8"/>
    <w:rsid w:val="00780DB5"/>
    <w:rsid w:val="00781727"/>
    <w:rsid w:val="007828A3"/>
    <w:rsid w:val="007828A8"/>
    <w:rsid w:val="00783057"/>
    <w:rsid w:val="007832A3"/>
    <w:rsid w:val="0078376B"/>
    <w:rsid w:val="00783BD1"/>
    <w:rsid w:val="007841E2"/>
    <w:rsid w:val="00785147"/>
    <w:rsid w:val="007858C3"/>
    <w:rsid w:val="00785F74"/>
    <w:rsid w:val="00786E05"/>
    <w:rsid w:val="00786FB6"/>
    <w:rsid w:val="007871EA"/>
    <w:rsid w:val="00787908"/>
    <w:rsid w:val="00790032"/>
    <w:rsid w:val="007910F3"/>
    <w:rsid w:val="00791A9F"/>
    <w:rsid w:val="0079251F"/>
    <w:rsid w:val="00793D53"/>
    <w:rsid w:val="00794B18"/>
    <w:rsid w:val="00794FF0"/>
    <w:rsid w:val="00795731"/>
    <w:rsid w:val="007957EC"/>
    <w:rsid w:val="007959F7"/>
    <w:rsid w:val="00796D4D"/>
    <w:rsid w:val="00797905"/>
    <w:rsid w:val="007979BB"/>
    <w:rsid w:val="00797D9F"/>
    <w:rsid w:val="007A0461"/>
    <w:rsid w:val="007A0716"/>
    <w:rsid w:val="007A0969"/>
    <w:rsid w:val="007A0C33"/>
    <w:rsid w:val="007A1282"/>
    <w:rsid w:val="007A12CA"/>
    <w:rsid w:val="007A14D7"/>
    <w:rsid w:val="007A29F2"/>
    <w:rsid w:val="007A2EAF"/>
    <w:rsid w:val="007A50FE"/>
    <w:rsid w:val="007A5629"/>
    <w:rsid w:val="007A5CD8"/>
    <w:rsid w:val="007A66CD"/>
    <w:rsid w:val="007A6EE1"/>
    <w:rsid w:val="007A70EE"/>
    <w:rsid w:val="007A7EA1"/>
    <w:rsid w:val="007B004D"/>
    <w:rsid w:val="007B06D7"/>
    <w:rsid w:val="007B0802"/>
    <w:rsid w:val="007B16E1"/>
    <w:rsid w:val="007B170C"/>
    <w:rsid w:val="007B1756"/>
    <w:rsid w:val="007B184D"/>
    <w:rsid w:val="007B210F"/>
    <w:rsid w:val="007B2CBA"/>
    <w:rsid w:val="007B3040"/>
    <w:rsid w:val="007B3DA0"/>
    <w:rsid w:val="007B4B91"/>
    <w:rsid w:val="007B4E98"/>
    <w:rsid w:val="007B54FE"/>
    <w:rsid w:val="007B5850"/>
    <w:rsid w:val="007B59D0"/>
    <w:rsid w:val="007B6374"/>
    <w:rsid w:val="007B7BB1"/>
    <w:rsid w:val="007B7CEF"/>
    <w:rsid w:val="007C0141"/>
    <w:rsid w:val="007C0C7D"/>
    <w:rsid w:val="007C12B5"/>
    <w:rsid w:val="007C22FF"/>
    <w:rsid w:val="007C2431"/>
    <w:rsid w:val="007C29A0"/>
    <w:rsid w:val="007C3D0B"/>
    <w:rsid w:val="007C3F5E"/>
    <w:rsid w:val="007C550B"/>
    <w:rsid w:val="007C59FA"/>
    <w:rsid w:val="007C5BCE"/>
    <w:rsid w:val="007C5C65"/>
    <w:rsid w:val="007C6C28"/>
    <w:rsid w:val="007C71AD"/>
    <w:rsid w:val="007C71E7"/>
    <w:rsid w:val="007C7826"/>
    <w:rsid w:val="007D01AA"/>
    <w:rsid w:val="007D0381"/>
    <w:rsid w:val="007D073D"/>
    <w:rsid w:val="007D0C52"/>
    <w:rsid w:val="007D18CC"/>
    <w:rsid w:val="007D1A8A"/>
    <w:rsid w:val="007D1BFA"/>
    <w:rsid w:val="007D1C55"/>
    <w:rsid w:val="007D2A9E"/>
    <w:rsid w:val="007D2F11"/>
    <w:rsid w:val="007D3325"/>
    <w:rsid w:val="007D474E"/>
    <w:rsid w:val="007D5D9F"/>
    <w:rsid w:val="007D62DD"/>
    <w:rsid w:val="007D7173"/>
    <w:rsid w:val="007D7283"/>
    <w:rsid w:val="007E05F8"/>
    <w:rsid w:val="007E0E07"/>
    <w:rsid w:val="007E0E0E"/>
    <w:rsid w:val="007E0FDB"/>
    <w:rsid w:val="007E11FB"/>
    <w:rsid w:val="007E12E8"/>
    <w:rsid w:val="007E1E1D"/>
    <w:rsid w:val="007E234F"/>
    <w:rsid w:val="007E2781"/>
    <w:rsid w:val="007E2A83"/>
    <w:rsid w:val="007E3128"/>
    <w:rsid w:val="007E355E"/>
    <w:rsid w:val="007E3786"/>
    <w:rsid w:val="007E41B9"/>
    <w:rsid w:val="007E492C"/>
    <w:rsid w:val="007E587E"/>
    <w:rsid w:val="007E5A90"/>
    <w:rsid w:val="007E72B2"/>
    <w:rsid w:val="007E7737"/>
    <w:rsid w:val="007E7B3E"/>
    <w:rsid w:val="007F03AD"/>
    <w:rsid w:val="007F06CC"/>
    <w:rsid w:val="007F11C5"/>
    <w:rsid w:val="007F192B"/>
    <w:rsid w:val="007F19AE"/>
    <w:rsid w:val="007F1CC5"/>
    <w:rsid w:val="007F2129"/>
    <w:rsid w:val="007F2B53"/>
    <w:rsid w:val="007F2D89"/>
    <w:rsid w:val="007F32A4"/>
    <w:rsid w:val="007F3C8F"/>
    <w:rsid w:val="007F46F6"/>
    <w:rsid w:val="007F48BB"/>
    <w:rsid w:val="007F4993"/>
    <w:rsid w:val="007F4E62"/>
    <w:rsid w:val="007F5542"/>
    <w:rsid w:val="007F742D"/>
    <w:rsid w:val="007F7660"/>
    <w:rsid w:val="008001B2"/>
    <w:rsid w:val="0080039B"/>
    <w:rsid w:val="00800F71"/>
    <w:rsid w:val="00800FAD"/>
    <w:rsid w:val="008015BF"/>
    <w:rsid w:val="0080161D"/>
    <w:rsid w:val="008016DE"/>
    <w:rsid w:val="0080177A"/>
    <w:rsid w:val="0080199A"/>
    <w:rsid w:val="00802120"/>
    <w:rsid w:val="0080235E"/>
    <w:rsid w:val="00803CC7"/>
    <w:rsid w:val="00803F59"/>
    <w:rsid w:val="00805B3C"/>
    <w:rsid w:val="00807CA7"/>
    <w:rsid w:val="00811C29"/>
    <w:rsid w:val="008124AF"/>
    <w:rsid w:val="008128C6"/>
    <w:rsid w:val="00812C5B"/>
    <w:rsid w:val="00812C61"/>
    <w:rsid w:val="008135AB"/>
    <w:rsid w:val="00815203"/>
    <w:rsid w:val="00815226"/>
    <w:rsid w:val="0081575E"/>
    <w:rsid w:val="00815BFA"/>
    <w:rsid w:val="00815DA0"/>
    <w:rsid w:val="00816316"/>
    <w:rsid w:val="008171B9"/>
    <w:rsid w:val="008171E5"/>
    <w:rsid w:val="008172A2"/>
    <w:rsid w:val="008179F5"/>
    <w:rsid w:val="00817A5A"/>
    <w:rsid w:val="00817D8E"/>
    <w:rsid w:val="00817DEF"/>
    <w:rsid w:val="00817EE4"/>
    <w:rsid w:val="00820112"/>
    <w:rsid w:val="00820873"/>
    <w:rsid w:val="008211BC"/>
    <w:rsid w:val="0082150E"/>
    <w:rsid w:val="008216AA"/>
    <w:rsid w:val="00821982"/>
    <w:rsid w:val="00821E7B"/>
    <w:rsid w:val="00822C11"/>
    <w:rsid w:val="00823171"/>
    <w:rsid w:val="0082320A"/>
    <w:rsid w:val="008235E4"/>
    <w:rsid w:val="00823603"/>
    <w:rsid w:val="008244AE"/>
    <w:rsid w:val="00824880"/>
    <w:rsid w:val="008251F1"/>
    <w:rsid w:val="008252DB"/>
    <w:rsid w:val="00825D80"/>
    <w:rsid w:val="008267D3"/>
    <w:rsid w:val="00826D5B"/>
    <w:rsid w:val="00827573"/>
    <w:rsid w:val="00827668"/>
    <w:rsid w:val="0082791A"/>
    <w:rsid w:val="008279BC"/>
    <w:rsid w:val="008307A8"/>
    <w:rsid w:val="0083081D"/>
    <w:rsid w:val="00830C56"/>
    <w:rsid w:val="00830E43"/>
    <w:rsid w:val="008315C8"/>
    <w:rsid w:val="008316D5"/>
    <w:rsid w:val="00832228"/>
    <w:rsid w:val="00832241"/>
    <w:rsid w:val="008328B2"/>
    <w:rsid w:val="00832E97"/>
    <w:rsid w:val="00832F1E"/>
    <w:rsid w:val="0083394E"/>
    <w:rsid w:val="00835253"/>
    <w:rsid w:val="008357AC"/>
    <w:rsid w:val="008358FF"/>
    <w:rsid w:val="00836223"/>
    <w:rsid w:val="008362B2"/>
    <w:rsid w:val="008363EC"/>
    <w:rsid w:val="008364F5"/>
    <w:rsid w:val="00836F51"/>
    <w:rsid w:val="00837456"/>
    <w:rsid w:val="00837812"/>
    <w:rsid w:val="00837CE7"/>
    <w:rsid w:val="00840233"/>
    <w:rsid w:val="00840CED"/>
    <w:rsid w:val="00841312"/>
    <w:rsid w:val="008413F9"/>
    <w:rsid w:val="00841742"/>
    <w:rsid w:val="00841D21"/>
    <w:rsid w:val="00841D90"/>
    <w:rsid w:val="008420B6"/>
    <w:rsid w:val="008423B6"/>
    <w:rsid w:val="00843666"/>
    <w:rsid w:val="008436FC"/>
    <w:rsid w:val="00843DCE"/>
    <w:rsid w:val="008442DB"/>
    <w:rsid w:val="008445B2"/>
    <w:rsid w:val="008451C2"/>
    <w:rsid w:val="00845346"/>
    <w:rsid w:val="00845520"/>
    <w:rsid w:val="00845778"/>
    <w:rsid w:val="00845ACC"/>
    <w:rsid w:val="00846223"/>
    <w:rsid w:val="00846470"/>
    <w:rsid w:val="00846A6B"/>
    <w:rsid w:val="00847272"/>
    <w:rsid w:val="008474BA"/>
    <w:rsid w:val="008516CC"/>
    <w:rsid w:val="0085232A"/>
    <w:rsid w:val="00852AF4"/>
    <w:rsid w:val="00852E7F"/>
    <w:rsid w:val="00854DA6"/>
    <w:rsid w:val="008555DB"/>
    <w:rsid w:val="00855CCC"/>
    <w:rsid w:val="00855FAC"/>
    <w:rsid w:val="00856000"/>
    <w:rsid w:val="00856649"/>
    <w:rsid w:val="00856F64"/>
    <w:rsid w:val="0085761A"/>
    <w:rsid w:val="0085771B"/>
    <w:rsid w:val="00860166"/>
    <w:rsid w:val="00860B7B"/>
    <w:rsid w:val="00860F94"/>
    <w:rsid w:val="00861BF8"/>
    <w:rsid w:val="00861EDF"/>
    <w:rsid w:val="00862AEC"/>
    <w:rsid w:val="00862E12"/>
    <w:rsid w:val="00862E7D"/>
    <w:rsid w:val="00863692"/>
    <w:rsid w:val="008636A6"/>
    <w:rsid w:val="008638FC"/>
    <w:rsid w:val="00863E62"/>
    <w:rsid w:val="008644BD"/>
    <w:rsid w:val="00864F3B"/>
    <w:rsid w:val="00865113"/>
    <w:rsid w:val="00865E42"/>
    <w:rsid w:val="0086624C"/>
    <w:rsid w:val="00867422"/>
    <w:rsid w:val="008702A0"/>
    <w:rsid w:val="00870D8E"/>
    <w:rsid w:val="00872F20"/>
    <w:rsid w:val="00873243"/>
    <w:rsid w:val="00873BEB"/>
    <w:rsid w:val="00873CFE"/>
    <w:rsid w:val="00873F05"/>
    <w:rsid w:val="0087413F"/>
    <w:rsid w:val="00874533"/>
    <w:rsid w:val="00874C49"/>
    <w:rsid w:val="00875763"/>
    <w:rsid w:val="00876167"/>
    <w:rsid w:val="008762B7"/>
    <w:rsid w:val="0087639B"/>
    <w:rsid w:val="00876659"/>
    <w:rsid w:val="00876AC5"/>
    <w:rsid w:val="00876CF9"/>
    <w:rsid w:val="00876E8E"/>
    <w:rsid w:val="0087704C"/>
    <w:rsid w:val="00877E6D"/>
    <w:rsid w:val="00880923"/>
    <w:rsid w:val="00881B50"/>
    <w:rsid w:val="00881BF0"/>
    <w:rsid w:val="00881D50"/>
    <w:rsid w:val="00881D9F"/>
    <w:rsid w:val="00881EAB"/>
    <w:rsid w:val="00882C76"/>
    <w:rsid w:val="00883C4A"/>
    <w:rsid w:val="00884617"/>
    <w:rsid w:val="0088481C"/>
    <w:rsid w:val="00884D07"/>
    <w:rsid w:val="00885A39"/>
    <w:rsid w:val="00885C28"/>
    <w:rsid w:val="0088673A"/>
    <w:rsid w:val="00886969"/>
    <w:rsid w:val="00886E5E"/>
    <w:rsid w:val="00887004"/>
    <w:rsid w:val="00887427"/>
    <w:rsid w:val="00887CF6"/>
    <w:rsid w:val="008906E0"/>
    <w:rsid w:val="00890706"/>
    <w:rsid w:val="00890999"/>
    <w:rsid w:val="0089116F"/>
    <w:rsid w:val="00891D62"/>
    <w:rsid w:val="00891F75"/>
    <w:rsid w:val="00891F79"/>
    <w:rsid w:val="00892818"/>
    <w:rsid w:val="00892F48"/>
    <w:rsid w:val="0089320A"/>
    <w:rsid w:val="00894A66"/>
    <w:rsid w:val="00894AD2"/>
    <w:rsid w:val="00895514"/>
    <w:rsid w:val="00895658"/>
    <w:rsid w:val="00895964"/>
    <w:rsid w:val="00896B65"/>
    <w:rsid w:val="00896D17"/>
    <w:rsid w:val="008A01DF"/>
    <w:rsid w:val="008A07AD"/>
    <w:rsid w:val="008A0A1F"/>
    <w:rsid w:val="008A0AC2"/>
    <w:rsid w:val="008A1360"/>
    <w:rsid w:val="008A187D"/>
    <w:rsid w:val="008A1C05"/>
    <w:rsid w:val="008A1F3A"/>
    <w:rsid w:val="008A341A"/>
    <w:rsid w:val="008A34EB"/>
    <w:rsid w:val="008A360C"/>
    <w:rsid w:val="008A3876"/>
    <w:rsid w:val="008A48FF"/>
    <w:rsid w:val="008A4C64"/>
    <w:rsid w:val="008A5581"/>
    <w:rsid w:val="008A5582"/>
    <w:rsid w:val="008A55AB"/>
    <w:rsid w:val="008A5C87"/>
    <w:rsid w:val="008A5F60"/>
    <w:rsid w:val="008A657C"/>
    <w:rsid w:val="008A65D0"/>
    <w:rsid w:val="008A67C3"/>
    <w:rsid w:val="008A6852"/>
    <w:rsid w:val="008A6BE3"/>
    <w:rsid w:val="008A6F46"/>
    <w:rsid w:val="008A6F8A"/>
    <w:rsid w:val="008A7262"/>
    <w:rsid w:val="008A751F"/>
    <w:rsid w:val="008B09E5"/>
    <w:rsid w:val="008B0BD6"/>
    <w:rsid w:val="008B1257"/>
    <w:rsid w:val="008B1478"/>
    <w:rsid w:val="008B1C40"/>
    <w:rsid w:val="008B2006"/>
    <w:rsid w:val="008B2821"/>
    <w:rsid w:val="008B2B12"/>
    <w:rsid w:val="008B3D9F"/>
    <w:rsid w:val="008B4366"/>
    <w:rsid w:val="008B4534"/>
    <w:rsid w:val="008B598A"/>
    <w:rsid w:val="008B607A"/>
    <w:rsid w:val="008B71E0"/>
    <w:rsid w:val="008C0A71"/>
    <w:rsid w:val="008C0C06"/>
    <w:rsid w:val="008C0D38"/>
    <w:rsid w:val="008C284D"/>
    <w:rsid w:val="008C2851"/>
    <w:rsid w:val="008C2B6B"/>
    <w:rsid w:val="008C3B0D"/>
    <w:rsid w:val="008C3BAD"/>
    <w:rsid w:val="008C4174"/>
    <w:rsid w:val="008C471D"/>
    <w:rsid w:val="008C5828"/>
    <w:rsid w:val="008C607F"/>
    <w:rsid w:val="008C6462"/>
    <w:rsid w:val="008C6958"/>
    <w:rsid w:val="008C6CA0"/>
    <w:rsid w:val="008C7286"/>
    <w:rsid w:val="008D0370"/>
    <w:rsid w:val="008D0A9A"/>
    <w:rsid w:val="008D0DC3"/>
    <w:rsid w:val="008D1059"/>
    <w:rsid w:val="008D1245"/>
    <w:rsid w:val="008D1550"/>
    <w:rsid w:val="008D2A94"/>
    <w:rsid w:val="008D3285"/>
    <w:rsid w:val="008D3537"/>
    <w:rsid w:val="008D4128"/>
    <w:rsid w:val="008D4F41"/>
    <w:rsid w:val="008D581A"/>
    <w:rsid w:val="008D58CD"/>
    <w:rsid w:val="008D5B7A"/>
    <w:rsid w:val="008D6E68"/>
    <w:rsid w:val="008D7418"/>
    <w:rsid w:val="008D75A5"/>
    <w:rsid w:val="008D76A9"/>
    <w:rsid w:val="008D79A5"/>
    <w:rsid w:val="008E03F3"/>
    <w:rsid w:val="008E1253"/>
    <w:rsid w:val="008E19C8"/>
    <w:rsid w:val="008E1BE5"/>
    <w:rsid w:val="008E28C6"/>
    <w:rsid w:val="008E32B7"/>
    <w:rsid w:val="008E3315"/>
    <w:rsid w:val="008E38B9"/>
    <w:rsid w:val="008E3988"/>
    <w:rsid w:val="008E422E"/>
    <w:rsid w:val="008E45A0"/>
    <w:rsid w:val="008E50EC"/>
    <w:rsid w:val="008E54C5"/>
    <w:rsid w:val="008E582E"/>
    <w:rsid w:val="008E691B"/>
    <w:rsid w:val="008E691D"/>
    <w:rsid w:val="008E705F"/>
    <w:rsid w:val="008E7155"/>
    <w:rsid w:val="008F04E8"/>
    <w:rsid w:val="008F064C"/>
    <w:rsid w:val="008F0837"/>
    <w:rsid w:val="008F0AAF"/>
    <w:rsid w:val="008F0D77"/>
    <w:rsid w:val="008F1010"/>
    <w:rsid w:val="008F1066"/>
    <w:rsid w:val="008F1783"/>
    <w:rsid w:val="008F1909"/>
    <w:rsid w:val="008F1A8A"/>
    <w:rsid w:val="008F1FB6"/>
    <w:rsid w:val="008F3F97"/>
    <w:rsid w:val="008F414A"/>
    <w:rsid w:val="008F48F3"/>
    <w:rsid w:val="008F5321"/>
    <w:rsid w:val="008F544D"/>
    <w:rsid w:val="008F5D00"/>
    <w:rsid w:val="008F5D91"/>
    <w:rsid w:val="008F5F05"/>
    <w:rsid w:val="008F63B9"/>
    <w:rsid w:val="008F6496"/>
    <w:rsid w:val="008F767E"/>
    <w:rsid w:val="008F78F8"/>
    <w:rsid w:val="008F7B1A"/>
    <w:rsid w:val="008F7BCC"/>
    <w:rsid w:val="008F7DA7"/>
    <w:rsid w:val="009019CA"/>
    <w:rsid w:val="00901C7C"/>
    <w:rsid w:val="009031A3"/>
    <w:rsid w:val="00903526"/>
    <w:rsid w:val="00903578"/>
    <w:rsid w:val="0090421E"/>
    <w:rsid w:val="009048BA"/>
    <w:rsid w:val="00904EF5"/>
    <w:rsid w:val="00905390"/>
    <w:rsid w:val="00905604"/>
    <w:rsid w:val="009062AB"/>
    <w:rsid w:val="00906B9B"/>
    <w:rsid w:val="00907356"/>
    <w:rsid w:val="00907587"/>
    <w:rsid w:val="00907AD0"/>
    <w:rsid w:val="00907B79"/>
    <w:rsid w:val="009101C2"/>
    <w:rsid w:val="00910EE3"/>
    <w:rsid w:val="00912BCD"/>
    <w:rsid w:val="00913032"/>
    <w:rsid w:val="009137AA"/>
    <w:rsid w:val="00913C57"/>
    <w:rsid w:val="00913DDE"/>
    <w:rsid w:val="00914B71"/>
    <w:rsid w:val="00915033"/>
    <w:rsid w:val="0091555B"/>
    <w:rsid w:val="00915606"/>
    <w:rsid w:val="00915DA2"/>
    <w:rsid w:val="00916AE1"/>
    <w:rsid w:val="009170A9"/>
    <w:rsid w:val="00920EAE"/>
    <w:rsid w:val="0092119E"/>
    <w:rsid w:val="00921AD7"/>
    <w:rsid w:val="00921D23"/>
    <w:rsid w:val="009224EA"/>
    <w:rsid w:val="00923461"/>
    <w:rsid w:val="0092378D"/>
    <w:rsid w:val="00923802"/>
    <w:rsid w:val="0092383E"/>
    <w:rsid w:val="009238B5"/>
    <w:rsid w:val="009238EE"/>
    <w:rsid w:val="00923ED3"/>
    <w:rsid w:val="0092409B"/>
    <w:rsid w:val="009255C0"/>
    <w:rsid w:val="00925F82"/>
    <w:rsid w:val="009266A7"/>
    <w:rsid w:val="00926EDB"/>
    <w:rsid w:val="00927F17"/>
    <w:rsid w:val="009301FA"/>
    <w:rsid w:val="009304AB"/>
    <w:rsid w:val="009306BF"/>
    <w:rsid w:val="00931CCF"/>
    <w:rsid w:val="009333B4"/>
    <w:rsid w:val="00933A6C"/>
    <w:rsid w:val="009342D9"/>
    <w:rsid w:val="009343F2"/>
    <w:rsid w:val="0093484F"/>
    <w:rsid w:val="00934E68"/>
    <w:rsid w:val="00935869"/>
    <w:rsid w:val="00936A5D"/>
    <w:rsid w:val="009371DB"/>
    <w:rsid w:val="0093739C"/>
    <w:rsid w:val="00937656"/>
    <w:rsid w:val="00937CD6"/>
    <w:rsid w:val="00937EA7"/>
    <w:rsid w:val="00937FD4"/>
    <w:rsid w:val="00941CE2"/>
    <w:rsid w:val="009423DD"/>
    <w:rsid w:val="00943E18"/>
    <w:rsid w:val="009444B6"/>
    <w:rsid w:val="00944583"/>
    <w:rsid w:val="009449C4"/>
    <w:rsid w:val="00945411"/>
    <w:rsid w:val="009461AC"/>
    <w:rsid w:val="009463B1"/>
    <w:rsid w:val="009464D6"/>
    <w:rsid w:val="00946575"/>
    <w:rsid w:val="00947131"/>
    <w:rsid w:val="00947A6D"/>
    <w:rsid w:val="0095037B"/>
    <w:rsid w:val="009505BB"/>
    <w:rsid w:val="00950910"/>
    <w:rsid w:val="009512E0"/>
    <w:rsid w:val="0095143D"/>
    <w:rsid w:val="009514E3"/>
    <w:rsid w:val="00951663"/>
    <w:rsid w:val="00951B8B"/>
    <w:rsid w:val="00952251"/>
    <w:rsid w:val="00952BA8"/>
    <w:rsid w:val="00952D5E"/>
    <w:rsid w:val="00953039"/>
    <w:rsid w:val="009531B9"/>
    <w:rsid w:val="0095386D"/>
    <w:rsid w:val="009542A1"/>
    <w:rsid w:val="009543FA"/>
    <w:rsid w:val="0095456D"/>
    <w:rsid w:val="00954B9C"/>
    <w:rsid w:val="009553F1"/>
    <w:rsid w:val="00955FF3"/>
    <w:rsid w:val="00956058"/>
    <w:rsid w:val="00956141"/>
    <w:rsid w:val="00956305"/>
    <w:rsid w:val="00957043"/>
    <w:rsid w:val="00957336"/>
    <w:rsid w:val="00957870"/>
    <w:rsid w:val="00957AF2"/>
    <w:rsid w:val="00957B3E"/>
    <w:rsid w:val="00957B5F"/>
    <w:rsid w:val="00960266"/>
    <w:rsid w:val="0096069A"/>
    <w:rsid w:val="00960708"/>
    <w:rsid w:val="00960B36"/>
    <w:rsid w:val="00961FD4"/>
    <w:rsid w:val="009623F1"/>
    <w:rsid w:val="00962773"/>
    <w:rsid w:val="00962965"/>
    <w:rsid w:val="009637C2"/>
    <w:rsid w:val="0096477F"/>
    <w:rsid w:val="00964868"/>
    <w:rsid w:val="009648F9"/>
    <w:rsid w:val="009650EA"/>
    <w:rsid w:val="00966010"/>
    <w:rsid w:val="00966FFF"/>
    <w:rsid w:val="00967254"/>
    <w:rsid w:val="0096777B"/>
    <w:rsid w:val="009678A7"/>
    <w:rsid w:val="00970160"/>
    <w:rsid w:val="00970316"/>
    <w:rsid w:val="00970506"/>
    <w:rsid w:val="0097103A"/>
    <w:rsid w:val="009712E7"/>
    <w:rsid w:val="009713DA"/>
    <w:rsid w:val="00971902"/>
    <w:rsid w:val="00972E9C"/>
    <w:rsid w:val="00973368"/>
    <w:rsid w:val="009737DB"/>
    <w:rsid w:val="00973944"/>
    <w:rsid w:val="00973A25"/>
    <w:rsid w:val="00973BA9"/>
    <w:rsid w:val="00974939"/>
    <w:rsid w:val="009749CA"/>
    <w:rsid w:val="00974BDD"/>
    <w:rsid w:val="00975303"/>
    <w:rsid w:val="00975413"/>
    <w:rsid w:val="00975A8C"/>
    <w:rsid w:val="00975D82"/>
    <w:rsid w:val="00975F5C"/>
    <w:rsid w:val="009766AA"/>
    <w:rsid w:val="00977006"/>
    <w:rsid w:val="009770F5"/>
    <w:rsid w:val="00977814"/>
    <w:rsid w:val="00977D09"/>
    <w:rsid w:val="0098006E"/>
    <w:rsid w:val="009819A4"/>
    <w:rsid w:val="00981A78"/>
    <w:rsid w:val="0098249E"/>
    <w:rsid w:val="00982C5F"/>
    <w:rsid w:val="00984BFA"/>
    <w:rsid w:val="009852D6"/>
    <w:rsid w:val="009862B4"/>
    <w:rsid w:val="00986B5C"/>
    <w:rsid w:val="0098792F"/>
    <w:rsid w:val="00990C0B"/>
    <w:rsid w:val="00991043"/>
    <w:rsid w:val="009911BD"/>
    <w:rsid w:val="0099162B"/>
    <w:rsid w:val="009920ED"/>
    <w:rsid w:val="00992B9F"/>
    <w:rsid w:val="00994356"/>
    <w:rsid w:val="00994E07"/>
    <w:rsid w:val="009957BC"/>
    <w:rsid w:val="00995BC1"/>
    <w:rsid w:val="00995CF9"/>
    <w:rsid w:val="0099628B"/>
    <w:rsid w:val="00996470"/>
    <w:rsid w:val="00996BB2"/>
    <w:rsid w:val="009970A2"/>
    <w:rsid w:val="009972B0"/>
    <w:rsid w:val="00997B55"/>
    <w:rsid w:val="00997C65"/>
    <w:rsid w:val="009A0385"/>
    <w:rsid w:val="009A0AC8"/>
    <w:rsid w:val="009A185B"/>
    <w:rsid w:val="009A22BC"/>
    <w:rsid w:val="009A2310"/>
    <w:rsid w:val="009A23EE"/>
    <w:rsid w:val="009A2900"/>
    <w:rsid w:val="009A291D"/>
    <w:rsid w:val="009A300C"/>
    <w:rsid w:val="009A3096"/>
    <w:rsid w:val="009A30EB"/>
    <w:rsid w:val="009A3866"/>
    <w:rsid w:val="009A4675"/>
    <w:rsid w:val="009A4853"/>
    <w:rsid w:val="009A4DCD"/>
    <w:rsid w:val="009A58B5"/>
    <w:rsid w:val="009A61DA"/>
    <w:rsid w:val="009A62EC"/>
    <w:rsid w:val="009A7C26"/>
    <w:rsid w:val="009B01A2"/>
    <w:rsid w:val="009B0CE4"/>
    <w:rsid w:val="009B16A0"/>
    <w:rsid w:val="009B1BC7"/>
    <w:rsid w:val="009B1F4C"/>
    <w:rsid w:val="009B2077"/>
    <w:rsid w:val="009B2437"/>
    <w:rsid w:val="009B2778"/>
    <w:rsid w:val="009B2FC4"/>
    <w:rsid w:val="009B3293"/>
    <w:rsid w:val="009B414B"/>
    <w:rsid w:val="009B43A1"/>
    <w:rsid w:val="009B4760"/>
    <w:rsid w:val="009B4A51"/>
    <w:rsid w:val="009B4EA9"/>
    <w:rsid w:val="009B5625"/>
    <w:rsid w:val="009B59D4"/>
    <w:rsid w:val="009B6DE1"/>
    <w:rsid w:val="009B7479"/>
    <w:rsid w:val="009B762D"/>
    <w:rsid w:val="009B78AA"/>
    <w:rsid w:val="009B7A4F"/>
    <w:rsid w:val="009C0BC5"/>
    <w:rsid w:val="009C1556"/>
    <w:rsid w:val="009C1F67"/>
    <w:rsid w:val="009C1F8A"/>
    <w:rsid w:val="009C22B4"/>
    <w:rsid w:val="009C2BA3"/>
    <w:rsid w:val="009C5577"/>
    <w:rsid w:val="009C5FFC"/>
    <w:rsid w:val="009C677F"/>
    <w:rsid w:val="009C6798"/>
    <w:rsid w:val="009C6CDE"/>
    <w:rsid w:val="009C7D49"/>
    <w:rsid w:val="009D0008"/>
    <w:rsid w:val="009D012B"/>
    <w:rsid w:val="009D0306"/>
    <w:rsid w:val="009D0A58"/>
    <w:rsid w:val="009D35FD"/>
    <w:rsid w:val="009D449B"/>
    <w:rsid w:val="009D44C5"/>
    <w:rsid w:val="009D4741"/>
    <w:rsid w:val="009D4D8B"/>
    <w:rsid w:val="009D5CDB"/>
    <w:rsid w:val="009D5F90"/>
    <w:rsid w:val="009D7F63"/>
    <w:rsid w:val="009D7F85"/>
    <w:rsid w:val="009E0274"/>
    <w:rsid w:val="009E0561"/>
    <w:rsid w:val="009E1958"/>
    <w:rsid w:val="009E237F"/>
    <w:rsid w:val="009E4978"/>
    <w:rsid w:val="009E4C89"/>
    <w:rsid w:val="009E5F53"/>
    <w:rsid w:val="009E67EB"/>
    <w:rsid w:val="009E6A9A"/>
    <w:rsid w:val="009E6E72"/>
    <w:rsid w:val="009E7740"/>
    <w:rsid w:val="009E7944"/>
    <w:rsid w:val="009E7A16"/>
    <w:rsid w:val="009F08A8"/>
    <w:rsid w:val="009F10A1"/>
    <w:rsid w:val="009F214C"/>
    <w:rsid w:val="009F244F"/>
    <w:rsid w:val="009F443A"/>
    <w:rsid w:val="009F45DB"/>
    <w:rsid w:val="009F4612"/>
    <w:rsid w:val="009F46DC"/>
    <w:rsid w:val="009F49BB"/>
    <w:rsid w:val="009F4B73"/>
    <w:rsid w:val="009F4BDB"/>
    <w:rsid w:val="009F4D1A"/>
    <w:rsid w:val="009F52BF"/>
    <w:rsid w:val="009F55F4"/>
    <w:rsid w:val="009F5673"/>
    <w:rsid w:val="009F5BDB"/>
    <w:rsid w:val="009F6964"/>
    <w:rsid w:val="009F6AC4"/>
    <w:rsid w:val="009F7089"/>
    <w:rsid w:val="009F72E4"/>
    <w:rsid w:val="009F7C1E"/>
    <w:rsid w:val="009F7EE5"/>
    <w:rsid w:val="00A00730"/>
    <w:rsid w:val="00A010D6"/>
    <w:rsid w:val="00A017EB"/>
    <w:rsid w:val="00A0191A"/>
    <w:rsid w:val="00A01FC8"/>
    <w:rsid w:val="00A02110"/>
    <w:rsid w:val="00A02A42"/>
    <w:rsid w:val="00A036D9"/>
    <w:rsid w:val="00A0410B"/>
    <w:rsid w:val="00A04329"/>
    <w:rsid w:val="00A045C3"/>
    <w:rsid w:val="00A04845"/>
    <w:rsid w:val="00A04DD9"/>
    <w:rsid w:val="00A056F7"/>
    <w:rsid w:val="00A076D1"/>
    <w:rsid w:val="00A079CB"/>
    <w:rsid w:val="00A07B51"/>
    <w:rsid w:val="00A10404"/>
    <w:rsid w:val="00A10769"/>
    <w:rsid w:val="00A1099D"/>
    <w:rsid w:val="00A11AC0"/>
    <w:rsid w:val="00A122F8"/>
    <w:rsid w:val="00A1238A"/>
    <w:rsid w:val="00A129DD"/>
    <w:rsid w:val="00A12E5E"/>
    <w:rsid w:val="00A13090"/>
    <w:rsid w:val="00A134D6"/>
    <w:rsid w:val="00A137AF"/>
    <w:rsid w:val="00A1380B"/>
    <w:rsid w:val="00A13D54"/>
    <w:rsid w:val="00A13E2E"/>
    <w:rsid w:val="00A14650"/>
    <w:rsid w:val="00A15077"/>
    <w:rsid w:val="00A15134"/>
    <w:rsid w:val="00A157AE"/>
    <w:rsid w:val="00A15E6B"/>
    <w:rsid w:val="00A16401"/>
    <w:rsid w:val="00A16813"/>
    <w:rsid w:val="00A17686"/>
    <w:rsid w:val="00A17B97"/>
    <w:rsid w:val="00A20233"/>
    <w:rsid w:val="00A20995"/>
    <w:rsid w:val="00A21005"/>
    <w:rsid w:val="00A21A53"/>
    <w:rsid w:val="00A21FD2"/>
    <w:rsid w:val="00A22292"/>
    <w:rsid w:val="00A227FB"/>
    <w:rsid w:val="00A22A2F"/>
    <w:rsid w:val="00A22AC9"/>
    <w:rsid w:val="00A23BC9"/>
    <w:rsid w:val="00A24BC5"/>
    <w:rsid w:val="00A25005"/>
    <w:rsid w:val="00A2536F"/>
    <w:rsid w:val="00A25D80"/>
    <w:rsid w:val="00A2705F"/>
    <w:rsid w:val="00A270FC"/>
    <w:rsid w:val="00A2710B"/>
    <w:rsid w:val="00A271E0"/>
    <w:rsid w:val="00A279A2"/>
    <w:rsid w:val="00A27D94"/>
    <w:rsid w:val="00A3027F"/>
    <w:rsid w:val="00A3041B"/>
    <w:rsid w:val="00A306F7"/>
    <w:rsid w:val="00A30A99"/>
    <w:rsid w:val="00A3137E"/>
    <w:rsid w:val="00A318A0"/>
    <w:rsid w:val="00A318FC"/>
    <w:rsid w:val="00A31FCD"/>
    <w:rsid w:val="00A32108"/>
    <w:rsid w:val="00A32D30"/>
    <w:rsid w:val="00A32F68"/>
    <w:rsid w:val="00A33A60"/>
    <w:rsid w:val="00A34351"/>
    <w:rsid w:val="00A345B7"/>
    <w:rsid w:val="00A34E03"/>
    <w:rsid w:val="00A34F57"/>
    <w:rsid w:val="00A35215"/>
    <w:rsid w:val="00A357D8"/>
    <w:rsid w:val="00A35D77"/>
    <w:rsid w:val="00A3764D"/>
    <w:rsid w:val="00A3765D"/>
    <w:rsid w:val="00A37DC0"/>
    <w:rsid w:val="00A4006C"/>
    <w:rsid w:val="00A405F1"/>
    <w:rsid w:val="00A4085B"/>
    <w:rsid w:val="00A40C31"/>
    <w:rsid w:val="00A40F58"/>
    <w:rsid w:val="00A41240"/>
    <w:rsid w:val="00A41493"/>
    <w:rsid w:val="00A4169D"/>
    <w:rsid w:val="00A418BF"/>
    <w:rsid w:val="00A41F24"/>
    <w:rsid w:val="00A41F80"/>
    <w:rsid w:val="00A42BFD"/>
    <w:rsid w:val="00A42C1F"/>
    <w:rsid w:val="00A43A9F"/>
    <w:rsid w:val="00A44460"/>
    <w:rsid w:val="00A44575"/>
    <w:rsid w:val="00A4478F"/>
    <w:rsid w:val="00A448B9"/>
    <w:rsid w:val="00A44B41"/>
    <w:rsid w:val="00A44DC2"/>
    <w:rsid w:val="00A4507A"/>
    <w:rsid w:val="00A45AA8"/>
    <w:rsid w:val="00A46AF2"/>
    <w:rsid w:val="00A46EBA"/>
    <w:rsid w:val="00A502D6"/>
    <w:rsid w:val="00A503E0"/>
    <w:rsid w:val="00A50A19"/>
    <w:rsid w:val="00A50A48"/>
    <w:rsid w:val="00A5138A"/>
    <w:rsid w:val="00A5158F"/>
    <w:rsid w:val="00A518BC"/>
    <w:rsid w:val="00A51D84"/>
    <w:rsid w:val="00A51F0A"/>
    <w:rsid w:val="00A5200E"/>
    <w:rsid w:val="00A520F6"/>
    <w:rsid w:val="00A526DC"/>
    <w:rsid w:val="00A539F0"/>
    <w:rsid w:val="00A53DE1"/>
    <w:rsid w:val="00A54253"/>
    <w:rsid w:val="00A544C8"/>
    <w:rsid w:val="00A5467C"/>
    <w:rsid w:val="00A54E57"/>
    <w:rsid w:val="00A5558E"/>
    <w:rsid w:val="00A557FB"/>
    <w:rsid w:val="00A5601C"/>
    <w:rsid w:val="00A56457"/>
    <w:rsid w:val="00A564AC"/>
    <w:rsid w:val="00A564B2"/>
    <w:rsid w:val="00A569BD"/>
    <w:rsid w:val="00A56BCC"/>
    <w:rsid w:val="00A56D47"/>
    <w:rsid w:val="00A574E8"/>
    <w:rsid w:val="00A5758C"/>
    <w:rsid w:val="00A5765A"/>
    <w:rsid w:val="00A57BB5"/>
    <w:rsid w:val="00A60A6B"/>
    <w:rsid w:val="00A60ACE"/>
    <w:rsid w:val="00A60B14"/>
    <w:rsid w:val="00A60B86"/>
    <w:rsid w:val="00A60BC8"/>
    <w:rsid w:val="00A61399"/>
    <w:rsid w:val="00A63B49"/>
    <w:rsid w:val="00A63EA2"/>
    <w:rsid w:val="00A640CD"/>
    <w:rsid w:val="00A644A2"/>
    <w:rsid w:val="00A645D9"/>
    <w:rsid w:val="00A6535B"/>
    <w:rsid w:val="00A6571F"/>
    <w:rsid w:val="00A65825"/>
    <w:rsid w:val="00A658DB"/>
    <w:rsid w:val="00A65923"/>
    <w:rsid w:val="00A6598F"/>
    <w:rsid w:val="00A6693E"/>
    <w:rsid w:val="00A67B9D"/>
    <w:rsid w:val="00A700EA"/>
    <w:rsid w:val="00A70390"/>
    <w:rsid w:val="00A71036"/>
    <w:rsid w:val="00A71434"/>
    <w:rsid w:val="00A716BE"/>
    <w:rsid w:val="00A72B9F"/>
    <w:rsid w:val="00A72D88"/>
    <w:rsid w:val="00A730E9"/>
    <w:rsid w:val="00A73D8C"/>
    <w:rsid w:val="00A74034"/>
    <w:rsid w:val="00A74455"/>
    <w:rsid w:val="00A7458E"/>
    <w:rsid w:val="00A745D8"/>
    <w:rsid w:val="00A746BC"/>
    <w:rsid w:val="00A76270"/>
    <w:rsid w:val="00A76BEE"/>
    <w:rsid w:val="00A77747"/>
    <w:rsid w:val="00A77A90"/>
    <w:rsid w:val="00A80B3C"/>
    <w:rsid w:val="00A8169F"/>
    <w:rsid w:val="00A81B43"/>
    <w:rsid w:val="00A82D45"/>
    <w:rsid w:val="00A83488"/>
    <w:rsid w:val="00A83C61"/>
    <w:rsid w:val="00A844AF"/>
    <w:rsid w:val="00A845ED"/>
    <w:rsid w:val="00A85857"/>
    <w:rsid w:val="00A85B7F"/>
    <w:rsid w:val="00A8602F"/>
    <w:rsid w:val="00A86ABD"/>
    <w:rsid w:val="00A875F0"/>
    <w:rsid w:val="00A8764C"/>
    <w:rsid w:val="00A91060"/>
    <w:rsid w:val="00A91BA5"/>
    <w:rsid w:val="00A925B1"/>
    <w:rsid w:val="00A93055"/>
    <w:rsid w:val="00A93852"/>
    <w:rsid w:val="00A93880"/>
    <w:rsid w:val="00A941A2"/>
    <w:rsid w:val="00A9562D"/>
    <w:rsid w:val="00A9587E"/>
    <w:rsid w:val="00A95B5D"/>
    <w:rsid w:val="00A965F7"/>
    <w:rsid w:val="00A96A66"/>
    <w:rsid w:val="00A9717C"/>
    <w:rsid w:val="00A97802"/>
    <w:rsid w:val="00A978D2"/>
    <w:rsid w:val="00A97A01"/>
    <w:rsid w:val="00AA03EA"/>
    <w:rsid w:val="00AA0461"/>
    <w:rsid w:val="00AA0497"/>
    <w:rsid w:val="00AA07CE"/>
    <w:rsid w:val="00AA0E10"/>
    <w:rsid w:val="00AA1DF4"/>
    <w:rsid w:val="00AA26F7"/>
    <w:rsid w:val="00AA2B8D"/>
    <w:rsid w:val="00AA2CE7"/>
    <w:rsid w:val="00AA3AAE"/>
    <w:rsid w:val="00AA458A"/>
    <w:rsid w:val="00AA4DF9"/>
    <w:rsid w:val="00AA575E"/>
    <w:rsid w:val="00AA7415"/>
    <w:rsid w:val="00AA7C96"/>
    <w:rsid w:val="00AA7DB3"/>
    <w:rsid w:val="00AB0129"/>
    <w:rsid w:val="00AB0FE0"/>
    <w:rsid w:val="00AB1128"/>
    <w:rsid w:val="00AB1594"/>
    <w:rsid w:val="00AB22A4"/>
    <w:rsid w:val="00AB2811"/>
    <w:rsid w:val="00AB329D"/>
    <w:rsid w:val="00AB3379"/>
    <w:rsid w:val="00AB33E6"/>
    <w:rsid w:val="00AB3775"/>
    <w:rsid w:val="00AB3886"/>
    <w:rsid w:val="00AB3EEE"/>
    <w:rsid w:val="00AB48E6"/>
    <w:rsid w:val="00AB4EB2"/>
    <w:rsid w:val="00AB4FA7"/>
    <w:rsid w:val="00AB5657"/>
    <w:rsid w:val="00AB605A"/>
    <w:rsid w:val="00AB6476"/>
    <w:rsid w:val="00AB6A06"/>
    <w:rsid w:val="00AB762D"/>
    <w:rsid w:val="00AB7F52"/>
    <w:rsid w:val="00AC02BA"/>
    <w:rsid w:val="00AC09AB"/>
    <w:rsid w:val="00AC1AA8"/>
    <w:rsid w:val="00AC2694"/>
    <w:rsid w:val="00AC28E7"/>
    <w:rsid w:val="00AC3800"/>
    <w:rsid w:val="00AC3DFB"/>
    <w:rsid w:val="00AC3E82"/>
    <w:rsid w:val="00AC49BD"/>
    <w:rsid w:val="00AC6774"/>
    <w:rsid w:val="00AC77C9"/>
    <w:rsid w:val="00AC7BF2"/>
    <w:rsid w:val="00AC7D3E"/>
    <w:rsid w:val="00AD0A5F"/>
    <w:rsid w:val="00AD223F"/>
    <w:rsid w:val="00AD2869"/>
    <w:rsid w:val="00AD30ED"/>
    <w:rsid w:val="00AD35BC"/>
    <w:rsid w:val="00AD3725"/>
    <w:rsid w:val="00AD39CB"/>
    <w:rsid w:val="00AD3D5D"/>
    <w:rsid w:val="00AD4395"/>
    <w:rsid w:val="00AD5865"/>
    <w:rsid w:val="00AD5A2E"/>
    <w:rsid w:val="00AD61FE"/>
    <w:rsid w:val="00AD634F"/>
    <w:rsid w:val="00AD7290"/>
    <w:rsid w:val="00AD76E6"/>
    <w:rsid w:val="00AE015A"/>
    <w:rsid w:val="00AE0541"/>
    <w:rsid w:val="00AE0E52"/>
    <w:rsid w:val="00AE13B0"/>
    <w:rsid w:val="00AE1B15"/>
    <w:rsid w:val="00AE2BF0"/>
    <w:rsid w:val="00AE390C"/>
    <w:rsid w:val="00AE4AEB"/>
    <w:rsid w:val="00AE67D8"/>
    <w:rsid w:val="00AE6B6A"/>
    <w:rsid w:val="00AE73F0"/>
    <w:rsid w:val="00AE7BD0"/>
    <w:rsid w:val="00AE7FC6"/>
    <w:rsid w:val="00AF027B"/>
    <w:rsid w:val="00AF0650"/>
    <w:rsid w:val="00AF0A49"/>
    <w:rsid w:val="00AF0C06"/>
    <w:rsid w:val="00AF15D9"/>
    <w:rsid w:val="00AF1D83"/>
    <w:rsid w:val="00AF23AE"/>
    <w:rsid w:val="00AF35B2"/>
    <w:rsid w:val="00AF42F6"/>
    <w:rsid w:val="00AF4F4A"/>
    <w:rsid w:val="00AF594F"/>
    <w:rsid w:val="00AF7648"/>
    <w:rsid w:val="00AF784A"/>
    <w:rsid w:val="00AF7A32"/>
    <w:rsid w:val="00B00F53"/>
    <w:rsid w:val="00B00F71"/>
    <w:rsid w:val="00B01018"/>
    <w:rsid w:val="00B01564"/>
    <w:rsid w:val="00B016AB"/>
    <w:rsid w:val="00B017CF"/>
    <w:rsid w:val="00B01AAC"/>
    <w:rsid w:val="00B01D16"/>
    <w:rsid w:val="00B01FF6"/>
    <w:rsid w:val="00B02120"/>
    <w:rsid w:val="00B021D4"/>
    <w:rsid w:val="00B02522"/>
    <w:rsid w:val="00B027DC"/>
    <w:rsid w:val="00B02A58"/>
    <w:rsid w:val="00B03580"/>
    <w:rsid w:val="00B035BA"/>
    <w:rsid w:val="00B03871"/>
    <w:rsid w:val="00B03FA3"/>
    <w:rsid w:val="00B058CE"/>
    <w:rsid w:val="00B05C90"/>
    <w:rsid w:val="00B06205"/>
    <w:rsid w:val="00B06B5A"/>
    <w:rsid w:val="00B0730F"/>
    <w:rsid w:val="00B07E0E"/>
    <w:rsid w:val="00B10F58"/>
    <w:rsid w:val="00B10FB8"/>
    <w:rsid w:val="00B130CF"/>
    <w:rsid w:val="00B13141"/>
    <w:rsid w:val="00B133FA"/>
    <w:rsid w:val="00B135EF"/>
    <w:rsid w:val="00B1360A"/>
    <w:rsid w:val="00B137DE"/>
    <w:rsid w:val="00B14101"/>
    <w:rsid w:val="00B146CB"/>
    <w:rsid w:val="00B15192"/>
    <w:rsid w:val="00B15783"/>
    <w:rsid w:val="00B15A1D"/>
    <w:rsid w:val="00B15E6D"/>
    <w:rsid w:val="00B15EC5"/>
    <w:rsid w:val="00B1686D"/>
    <w:rsid w:val="00B16B22"/>
    <w:rsid w:val="00B16B2B"/>
    <w:rsid w:val="00B17D6B"/>
    <w:rsid w:val="00B200CD"/>
    <w:rsid w:val="00B200D3"/>
    <w:rsid w:val="00B2011D"/>
    <w:rsid w:val="00B20B13"/>
    <w:rsid w:val="00B219BC"/>
    <w:rsid w:val="00B219FF"/>
    <w:rsid w:val="00B21AA8"/>
    <w:rsid w:val="00B21EA7"/>
    <w:rsid w:val="00B22057"/>
    <w:rsid w:val="00B23621"/>
    <w:rsid w:val="00B23B4C"/>
    <w:rsid w:val="00B23C5C"/>
    <w:rsid w:val="00B242AF"/>
    <w:rsid w:val="00B24EA9"/>
    <w:rsid w:val="00B255F0"/>
    <w:rsid w:val="00B256A2"/>
    <w:rsid w:val="00B25A86"/>
    <w:rsid w:val="00B267A9"/>
    <w:rsid w:val="00B268D3"/>
    <w:rsid w:val="00B26B38"/>
    <w:rsid w:val="00B27025"/>
    <w:rsid w:val="00B274C1"/>
    <w:rsid w:val="00B27626"/>
    <w:rsid w:val="00B3004E"/>
    <w:rsid w:val="00B302A4"/>
    <w:rsid w:val="00B3073A"/>
    <w:rsid w:val="00B308FF"/>
    <w:rsid w:val="00B31937"/>
    <w:rsid w:val="00B31FDD"/>
    <w:rsid w:val="00B32351"/>
    <w:rsid w:val="00B3265D"/>
    <w:rsid w:val="00B32A29"/>
    <w:rsid w:val="00B331BC"/>
    <w:rsid w:val="00B332D4"/>
    <w:rsid w:val="00B33748"/>
    <w:rsid w:val="00B33AB7"/>
    <w:rsid w:val="00B348D8"/>
    <w:rsid w:val="00B35B10"/>
    <w:rsid w:val="00B35BBD"/>
    <w:rsid w:val="00B35D77"/>
    <w:rsid w:val="00B365CC"/>
    <w:rsid w:val="00B3675B"/>
    <w:rsid w:val="00B368F6"/>
    <w:rsid w:val="00B36B37"/>
    <w:rsid w:val="00B36BD7"/>
    <w:rsid w:val="00B379FB"/>
    <w:rsid w:val="00B37F55"/>
    <w:rsid w:val="00B405EC"/>
    <w:rsid w:val="00B4111B"/>
    <w:rsid w:val="00B41A12"/>
    <w:rsid w:val="00B429D9"/>
    <w:rsid w:val="00B42BAE"/>
    <w:rsid w:val="00B432BE"/>
    <w:rsid w:val="00B43B87"/>
    <w:rsid w:val="00B44023"/>
    <w:rsid w:val="00B4457F"/>
    <w:rsid w:val="00B44851"/>
    <w:rsid w:val="00B44A40"/>
    <w:rsid w:val="00B44B98"/>
    <w:rsid w:val="00B44C3C"/>
    <w:rsid w:val="00B44E57"/>
    <w:rsid w:val="00B450B4"/>
    <w:rsid w:val="00B45DD8"/>
    <w:rsid w:val="00B4676B"/>
    <w:rsid w:val="00B4684C"/>
    <w:rsid w:val="00B4688C"/>
    <w:rsid w:val="00B46BEA"/>
    <w:rsid w:val="00B46E53"/>
    <w:rsid w:val="00B47453"/>
    <w:rsid w:val="00B47538"/>
    <w:rsid w:val="00B4773E"/>
    <w:rsid w:val="00B504FC"/>
    <w:rsid w:val="00B50BD5"/>
    <w:rsid w:val="00B514EA"/>
    <w:rsid w:val="00B51977"/>
    <w:rsid w:val="00B51A35"/>
    <w:rsid w:val="00B51F8D"/>
    <w:rsid w:val="00B522A6"/>
    <w:rsid w:val="00B523AD"/>
    <w:rsid w:val="00B5274D"/>
    <w:rsid w:val="00B52C41"/>
    <w:rsid w:val="00B54F08"/>
    <w:rsid w:val="00B55677"/>
    <w:rsid w:val="00B55D03"/>
    <w:rsid w:val="00B56EC3"/>
    <w:rsid w:val="00B57454"/>
    <w:rsid w:val="00B5762E"/>
    <w:rsid w:val="00B57BBE"/>
    <w:rsid w:val="00B57DF1"/>
    <w:rsid w:val="00B6218D"/>
    <w:rsid w:val="00B62778"/>
    <w:rsid w:val="00B629F5"/>
    <w:rsid w:val="00B62A44"/>
    <w:rsid w:val="00B62C1E"/>
    <w:rsid w:val="00B62DDD"/>
    <w:rsid w:val="00B637C3"/>
    <w:rsid w:val="00B639B0"/>
    <w:rsid w:val="00B63F9F"/>
    <w:rsid w:val="00B63FB2"/>
    <w:rsid w:val="00B64DA0"/>
    <w:rsid w:val="00B653C7"/>
    <w:rsid w:val="00B65CD3"/>
    <w:rsid w:val="00B66380"/>
    <w:rsid w:val="00B66AAA"/>
    <w:rsid w:val="00B672B3"/>
    <w:rsid w:val="00B672E3"/>
    <w:rsid w:val="00B67AD1"/>
    <w:rsid w:val="00B67CA3"/>
    <w:rsid w:val="00B7002A"/>
    <w:rsid w:val="00B70796"/>
    <w:rsid w:val="00B72032"/>
    <w:rsid w:val="00B72071"/>
    <w:rsid w:val="00B7266A"/>
    <w:rsid w:val="00B72A99"/>
    <w:rsid w:val="00B73870"/>
    <w:rsid w:val="00B740DC"/>
    <w:rsid w:val="00B74F8F"/>
    <w:rsid w:val="00B75B80"/>
    <w:rsid w:val="00B75E0E"/>
    <w:rsid w:val="00B763C8"/>
    <w:rsid w:val="00B76860"/>
    <w:rsid w:val="00B76971"/>
    <w:rsid w:val="00B769DA"/>
    <w:rsid w:val="00B76AA8"/>
    <w:rsid w:val="00B77C25"/>
    <w:rsid w:val="00B80523"/>
    <w:rsid w:val="00B8092B"/>
    <w:rsid w:val="00B80DA5"/>
    <w:rsid w:val="00B810FB"/>
    <w:rsid w:val="00B819B0"/>
    <w:rsid w:val="00B81B47"/>
    <w:rsid w:val="00B81F2B"/>
    <w:rsid w:val="00B82709"/>
    <w:rsid w:val="00B82B7D"/>
    <w:rsid w:val="00B82F8B"/>
    <w:rsid w:val="00B832BE"/>
    <w:rsid w:val="00B83894"/>
    <w:rsid w:val="00B8456F"/>
    <w:rsid w:val="00B8469D"/>
    <w:rsid w:val="00B84946"/>
    <w:rsid w:val="00B849B5"/>
    <w:rsid w:val="00B84C7B"/>
    <w:rsid w:val="00B84EDF"/>
    <w:rsid w:val="00B857E1"/>
    <w:rsid w:val="00B860D8"/>
    <w:rsid w:val="00B86E45"/>
    <w:rsid w:val="00B8778F"/>
    <w:rsid w:val="00B877B6"/>
    <w:rsid w:val="00B87F1B"/>
    <w:rsid w:val="00B910EA"/>
    <w:rsid w:val="00B91AEC"/>
    <w:rsid w:val="00B92062"/>
    <w:rsid w:val="00B927E6"/>
    <w:rsid w:val="00B92A8C"/>
    <w:rsid w:val="00B9317C"/>
    <w:rsid w:val="00B93ABD"/>
    <w:rsid w:val="00B93EDA"/>
    <w:rsid w:val="00B94933"/>
    <w:rsid w:val="00B94C54"/>
    <w:rsid w:val="00B94CDD"/>
    <w:rsid w:val="00B966B0"/>
    <w:rsid w:val="00B96A38"/>
    <w:rsid w:val="00B974D1"/>
    <w:rsid w:val="00B97EFD"/>
    <w:rsid w:val="00BA0779"/>
    <w:rsid w:val="00BA0C33"/>
    <w:rsid w:val="00BA0CAC"/>
    <w:rsid w:val="00BA14C1"/>
    <w:rsid w:val="00BA17E0"/>
    <w:rsid w:val="00BA1AC0"/>
    <w:rsid w:val="00BA27EB"/>
    <w:rsid w:val="00BA30CE"/>
    <w:rsid w:val="00BA364D"/>
    <w:rsid w:val="00BA3791"/>
    <w:rsid w:val="00BA3B0B"/>
    <w:rsid w:val="00BA3C0F"/>
    <w:rsid w:val="00BA44E8"/>
    <w:rsid w:val="00BA488D"/>
    <w:rsid w:val="00BA4AB1"/>
    <w:rsid w:val="00BA62EA"/>
    <w:rsid w:val="00BA69B1"/>
    <w:rsid w:val="00BA744B"/>
    <w:rsid w:val="00BA7628"/>
    <w:rsid w:val="00BA791F"/>
    <w:rsid w:val="00BB02C4"/>
    <w:rsid w:val="00BB05B1"/>
    <w:rsid w:val="00BB0ED6"/>
    <w:rsid w:val="00BB26D5"/>
    <w:rsid w:val="00BB2E38"/>
    <w:rsid w:val="00BB41C4"/>
    <w:rsid w:val="00BB47D4"/>
    <w:rsid w:val="00BB4E6B"/>
    <w:rsid w:val="00BB569D"/>
    <w:rsid w:val="00BB6283"/>
    <w:rsid w:val="00BB62FE"/>
    <w:rsid w:val="00BB64B3"/>
    <w:rsid w:val="00BB6782"/>
    <w:rsid w:val="00BB689F"/>
    <w:rsid w:val="00BB716F"/>
    <w:rsid w:val="00BC0664"/>
    <w:rsid w:val="00BC0D41"/>
    <w:rsid w:val="00BC16FE"/>
    <w:rsid w:val="00BC183E"/>
    <w:rsid w:val="00BC1A56"/>
    <w:rsid w:val="00BC1D46"/>
    <w:rsid w:val="00BC1D67"/>
    <w:rsid w:val="00BC1D8F"/>
    <w:rsid w:val="00BC1DB9"/>
    <w:rsid w:val="00BC1FC1"/>
    <w:rsid w:val="00BC2CAE"/>
    <w:rsid w:val="00BC3670"/>
    <w:rsid w:val="00BC4847"/>
    <w:rsid w:val="00BC5307"/>
    <w:rsid w:val="00BC5F1E"/>
    <w:rsid w:val="00BC686E"/>
    <w:rsid w:val="00BC78E0"/>
    <w:rsid w:val="00BC7A8C"/>
    <w:rsid w:val="00BD019B"/>
    <w:rsid w:val="00BD18E2"/>
    <w:rsid w:val="00BD1B3B"/>
    <w:rsid w:val="00BD21E4"/>
    <w:rsid w:val="00BD2532"/>
    <w:rsid w:val="00BD26EA"/>
    <w:rsid w:val="00BD2ECD"/>
    <w:rsid w:val="00BD31C1"/>
    <w:rsid w:val="00BD4002"/>
    <w:rsid w:val="00BD4A8E"/>
    <w:rsid w:val="00BD4F38"/>
    <w:rsid w:val="00BD5373"/>
    <w:rsid w:val="00BD5A9F"/>
    <w:rsid w:val="00BD6749"/>
    <w:rsid w:val="00BE0308"/>
    <w:rsid w:val="00BE0A35"/>
    <w:rsid w:val="00BE14E8"/>
    <w:rsid w:val="00BE1ED6"/>
    <w:rsid w:val="00BE21D0"/>
    <w:rsid w:val="00BE2240"/>
    <w:rsid w:val="00BE296D"/>
    <w:rsid w:val="00BE2B24"/>
    <w:rsid w:val="00BE2FC5"/>
    <w:rsid w:val="00BE38E9"/>
    <w:rsid w:val="00BE3CD0"/>
    <w:rsid w:val="00BE5D76"/>
    <w:rsid w:val="00BE611F"/>
    <w:rsid w:val="00BE6805"/>
    <w:rsid w:val="00BE6D53"/>
    <w:rsid w:val="00BE6F92"/>
    <w:rsid w:val="00BE723B"/>
    <w:rsid w:val="00BE7803"/>
    <w:rsid w:val="00BF0595"/>
    <w:rsid w:val="00BF0C1E"/>
    <w:rsid w:val="00BF0E6A"/>
    <w:rsid w:val="00BF12AD"/>
    <w:rsid w:val="00BF1815"/>
    <w:rsid w:val="00BF1A60"/>
    <w:rsid w:val="00BF2628"/>
    <w:rsid w:val="00BF3CB9"/>
    <w:rsid w:val="00BF3F29"/>
    <w:rsid w:val="00BF47CE"/>
    <w:rsid w:val="00BF552A"/>
    <w:rsid w:val="00BF57BC"/>
    <w:rsid w:val="00BF5DC6"/>
    <w:rsid w:val="00BF688A"/>
    <w:rsid w:val="00BF7647"/>
    <w:rsid w:val="00BF79EF"/>
    <w:rsid w:val="00C00577"/>
    <w:rsid w:val="00C01BC8"/>
    <w:rsid w:val="00C02778"/>
    <w:rsid w:val="00C029B8"/>
    <w:rsid w:val="00C02E60"/>
    <w:rsid w:val="00C0309C"/>
    <w:rsid w:val="00C03526"/>
    <w:rsid w:val="00C035AB"/>
    <w:rsid w:val="00C03C82"/>
    <w:rsid w:val="00C03CFC"/>
    <w:rsid w:val="00C048A5"/>
    <w:rsid w:val="00C04BE8"/>
    <w:rsid w:val="00C04D03"/>
    <w:rsid w:val="00C052AC"/>
    <w:rsid w:val="00C05482"/>
    <w:rsid w:val="00C05CBA"/>
    <w:rsid w:val="00C05F44"/>
    <w:rsid w:val="00C06B3F"/>
    <w:rsid w:val="00C103D4"/>
    <w:rsid w:val="00C10A89"/>
    <w:rsid w:val="00C10B5C"/>
    <w:rsid w:val="00C10EE9"/>
    <w:rsid w:val="00C11C28"/>
    <w:rsid w:val="00C11C80"/>
    <w:rsid w:val="00C11E4B"/>
    <w:rsid w:val="00C12947"/>
    <w:rsid w:val="00C12C20"/>
    <w:rsid w:val="00C13BBD"/>
    <w:rsid w:val="00C14C30"/>
    <w:rsid w:val="00C15278"/>
    <w:rsid w:val="00C15FA2"/>
    <w:rsid w:val="00C16228"/>
    <w:rsid w:val="00C171AE"/>
    <w:rsid w:val="00C210AA"/>
    <w:rsid w:val="00C211E2"/>
    <w:rsid w:val="00C2337B"/>
    <w:rsid w:val="00C24D1F"/>
    <w:rsid w:val="00C2561C"/>
    <w:rsid w:val="00C26CEA"/>
    <w:rsid w:val="00C27105"/>
    <w:rsid w:val="00C2734D"/>
    <w:rsid w:val="00C276CC"/>
    <w:rsid w:val="00C27CFC"/>
    <w:rsid w:val="00C30032"/>
    <w:rsid w:val="00C30061"/>
    <w:rsid w:val="00C30B1F"/>
    <w:rsid w:val="00C3175F"/>
    <w:rsid w:val="00C322A7"/>
    <w:rsid w:val="00C3241B"/>
    <w:rsid w:val="00C3260D"/>
    <w:rsid w:val="00C32928"/>
    <w:rsid w:val="00C3337B"/>
    <w:rsid w:val="00C333C7"/>
    <w:rsid w:val="00C33776"/>
    <w:rsid w:val="00C34BD4"/>
    <w:rsid w:val="00C34C19"/>
    <w:rsid w:val="00C34C47"/>
    <w:rsid w:val="00C35841"/>
    <w:rsid w:val="00C35E1E"/>
    <w:rsid w:val="00C35FA9"/>
    <w:rsid w:val="00C361CD"/>
    <w:rsid w:val="00C3720E"/>
    <w:rsid w:val="00C3733B"/>
    <w:rsid w:val="00C401D4"/>
    <w:rsid w:val="00C4041B"/>
    <w:rsid w:val="00C4092B"/>
    <w:rsid w:val="00C43401"/>
    <w:rsid w:val="00C43FD3"/>
    <w:rsid w:val="00C440DA"/>
    <w:rsid w:val="00C4525F"/>
    <w:rsid w:val="00C457E8"/>
    <w:rsid w:val="00C460EA"/>
    <w:rsid w:val="00C46B0C"/>
    <w:rsid w:val="00C474B5"/>
    <w:rsid w:val="00C47B42"/>
    <w:rsid w:val="00C47BB0"/>
    <w:rsid w:val="00C47C4C"/>
    <w:rsid w:val="00C50294"/>
    <w:rsid w:val="00C50F96"/>
    <w:rsid w:val="00C5199F"/>
    <w:rsid w:val="00C51CAC"/>
    <w:rsid w:val="00C5216B"/>
    <w:rsid w:val="00C52404"/>
    <w:rsid w:val="00C52605"/>
    <w:rsid w:val="00C52747"/>
    <w:rsid w:val="00C53838"/>
    <w:rsid w:val="00C53BC0"/>
    <w:rsid w:val="00C53F16"/>
    <w:rsid w:val="00C54D3D"/>
    <w:rsid w:val="00C55CED"/>
    <w:rsid w:val="00C563D7"/>
    <w:rsid w:val="00C56899"/>
    <w:rsid w:val="00C56CC1"/>
    <w:rsid w:val="00C57F7E"/>
    <w:rsid w:val="00C6167D"/>
    <w:rsid w:val="00C61D05"/>
    <w:rsid w:val="00C6202D"/>
    <w:rsid w:val="00C622FB"/>
    <w:rsid w:val="00C625EA"/>
    <w:rsid w:val="00C62892"/>
    <w:rsid w:val="00C634E2"/>
    <w:rsid w:val="00C64413"/>
    <w:rsid w:val="00C65623"/>
    <w:rsid w:val="00C65E1D"/>
    <w:rsid w:val="00C664EB"/>
    <w:rsid w:val="00C66626"/>
    <w:rsid w:val="00C66699"/>
    <w:rsid w:val="00C672D0"/>
    <w:rsid w:val="00C67720"/>
    <w:rsid w:val="00C6774B"/>
    <w:rsid w:val="00C6785C"/>
    <w:rsid w:val="00C67A2C"/>
    <w:rsid w:val="00C67A83"/>
    <w:rsid w:val="00C711F6"/>
    <w:rsid w:val="00C71B15"/>
    <w:rsid w:val="00C71D68"/>
    <w:rsid w:val="00C71EB9"/>
    <w:rsid w:val="00C72FA1"/>
    <w:rsid w:val="00C73B04"/>
    <w:rsid w:val="00C73B1B"/>
    <w:rsid w:val="00C744E9"/>
    <w:rsid w:val="00C75F3D"/>
    <w:rsid w:val="00C767FA"/>
    <w:rsid w:val="00C769BF"/>
    <w:rsid w:val="00C76E21"/>
    <w:rsid w:val="00C77716"/>
    <w:rsid w:val="00C77FB0"/>
    <w:rsid w:val="00C809C1"/>
    <w:rsid w:val="00C80D49"/>
    <w:rsid w:val="00C8266D"/>
    <w:rsid w:val="00C82723"/>
    <w:rsid w:val="00C82AFB"/>
    <w:rsid w:val="00C832BE"/>
    <w:rsid w:val="00C8398A"/>
    <w:rsid w:val="00C83F5C"/>
    <w:rsid w:val="00C844FC"/>
    <w:rsid w:val="00C84966"/>
    <w:rsid w:val="00C84E46"/>
    <w:rsid w:val="00C851C3"/>
    <w:rsid w:val="00C85FA5"/>
    <w:rsid w:val="00C86E88"/>
    <w:rsid w:val="00C8754B"/>
    <w:rsid w:val="00C876BA"/>
    <w:rsid w:val="00C876F6"/>
    <w:rsid w:val="00C906B7"/>
    <w:rsid w:val="00C90879"/>
    <w:rsid w:val="00C90D0C"/>
    <w:rsid w:val="00C9165C"/>
    <w:rsid w:val="00C9185B"/>
    <w:rsid w:val="00C931FA"/>
    <w:rsid w:val="00C93521"/>
    <w:rsid w:val="00C93B9F"/>
    <w:rsid w:val="00C93DF6"/>
    <w:rsid w:val="00C94B56"/>
    <w:rsid w:val="00C94BDF"/>
    <w:rsid w:val="00C950CF"/>
    <w:rsid w:val="00C9521F"/>
    <w:rsid w:val="00C9524F"/>
    <w:rsid w:val="00C9579A"/>
    <w:rsid w:val="00C95D77"/>
    <w:rsid w:val="00C9616F"/>
    <w:rsid w:val="00C96604"/>
    <w:rsid w:val="00C96E5E"/>
    <w:rsid w:val="00C97B39"/>
    <w:rsid w:val="00C97E26"/>
    <w:rsid w:val="00CA0F9E"/>
    <w:rsid w:val="00CA176F"/>
    <w:rsid w:val="00CA1956"/>
    <w:rsid w:val="00CA29EF"/>
    <w:rsid w:val="00CA2B91"/>
    <w:rsid w:val="00CA3D84"/>
    <w:rsid w:val="00CA4953"/>
    <w:rsid w:val="00CA4A8F"/>
    <w:rsid w:val="00CA5318"/>
    <w:rsid w:val="00CA589F"/>
    <w:rsid w:val="00CA5DFA"/>
    <w:rsid w:val="00CA6661"/>
    <w:rsid w:val="00CA6AB3"/>
    <w:rsid w:val="00CA6BE2"/>
    <w:rsid w:val="00CA7B48"/>
    <w:rsid w:val="00CA7BB3"/>
    <w:rsid w:val="00CA7E01"/>
    <w:rsid w:val="00CB04AF"/>
    <w:rsid w:val="00CB0657"/>
    <w:rsid w:val="00CB07A7"/>
    <w:rsid w:val="00CB0B0A"/>
    <w:rsid w:val="00CB2452"/>
    <w:rsid w:val="00CB24EF"/>
    <w:rsid w:val="00CB2C41"/>
    <w:rsid w:val="00CB316C"/>
    <w:rsid w:val="00CB3E13"/>
    <w:rsid w:val="00CB3E2B"/>
    <w:rsid w:val="00CB419A"/>
    <w:rsid w:val="00CB4349"/>
    <w:rsid w:val="00CB4AF7"/>
    <w:rsid w:val="00CB5138"/>
    <w:rsid w:val="00CB595C"/>
    <w:rsid w:val="00CB6011"/>
    <w:rsid w:val="00CB639A"/>
    <w:rsid w:val="00CB64E3"/>
    <w:rsid w:val="00CB66D6"/>
    <w:rsid w:val="00CB6A4A"/>
    <w:rsid w:val="00CB6F03"/>
    <w:rsid w:val="00CB7616"/>
    <w:rsid w:val="00CB7937"/>
    <w:rsid w:val="00CB7B78"/>
    <w:rsid w:val="00CB7BA1"/>
    <w:rsid w:val="00CB7F28"/>
    <w:rsid w:val="00CC0C2D"/>
    <w:rsid w:val="00CC12EE"/>
    <w:rsid w:val="00CC1C10"/>
    <w:rsid w:val="00CC35B5"/>
    <w:rsid w:val="00CC36A2"/>
    <w:rsid w:val="00CC4D32"/>
    <w:rsid w:val="00CC4D37"/>
    <w:rsid w:val="00CC5343"/>
    <w:rsid w:val="00CC73A8"/>
    <w:rsid w:val="00CC762F"/>
    <w:rsid w:val="00CC7CBD"/>
    <w:rsid w:val="00CD0EEE"/>
    <w:rsid w:val="00CD1329"/>
    <w:rsid w:val="00CD152C"/>
    <w:rsid w:val="00CD16F0"/>
    <w:rsid w:val="00CD1705"/>
    <w:rsid w:val="00CD2EC3"/>
    <w:rsid w:val="00CD3356"/>
    <w:rsid w:val="00CD3FFF"/>
    <w:rsid w:val="00CD4B19"/>
    <w:rsid w:val="00CD5674"/>
    <w:rsid w:val="00CD7613"/>
    <w:rsid w:val="00CD776A"/>
    <w:rsid w:val="00CD7C76"/>
    <w:rsid w:val="00CD7E51"/>
    <w:rsid w:val="00CE19EB"/>
    <w:rsid w:val="00CE1BD2"/>
    <w:rsid w:val="00CE1E4A"/>
    <w:rsid w:val="00CE20F2"/>
    <w:rsid w:val="00CE2114"/>
    <w:rsid w:val="00CE26F0"/>
    <w:rsid w:val="00CE2FBB"/>
    <w:rsid w:val="00CE31ED"/>
    <w:rsid w:val="00CE346B"/>
    <w:rsid w:val="00CE385A"/>
    <w:rsid w:val="00CE3B5D"/>
    <w:rsid w:val="00CE45A4"/>
    <w:rsid w:val="00CE4C30"/>
    <w:rsid w:val="00CE4C73"/>
    <w:rsid w:val="00CE5439"/>
    <w:rsid w:val="00CE665C"/>
    <w:rsid w:val="00CF115A"/>
    <w:rsid w:val="00CF11FA"/>
    <w:rsid w:val="00CF1371"/>
    <w:rsid w:val="00CF13C0"/>
    <w:rsid w:val="00CF15C2"/>
    <w:rsid w:val="00CF1747"/>
    <w:rsid w:val="00CF21FF"/>
    <w:rsid w:val="00CF2A20"/>
    <w:rsid w:val="00CF2BEF"/>
    <w:rsid w:val="00CF3136"/>
    <w:rsid w:val="00CF4AC2"/>
    <w:rsid w:val="00CF4C2D"/>
    <w:rsid w:val="00CF5794"/>
    <w:rsid w:val="00CF5F49"/>
    <w:rsid w:val="00CF66F7"/>
    <w:rsid w:val="00CF6CE6"/>
    <w:rsid w:val="00CF6F33"/>
    <w:rsid w:val="00CF742C"/>
    <w:rsid w:val="00CF7EC7"/>
    <w:rsid w:val="00D00535"/>
    <w:rsid w:val="00D00710"/>
    <w:rsid w:val="00D017A8"/>
    <w:rsid w:val="00D01FB4"/>
    <w:rsid w:val="00D020CC"/>
    <w:rsid w:val="00D028CC"/>
    <w:rsid w:val="00D02F95"/>
    <w:rsid w:val="00D03369"/>
    <w:rsid w:val="00D033EE"/>
    <w:rsid w:val="00D03A28"/>
    <w:rsid w:val="00D04046"/>
    <w:rsid w:val="00D042E0"/>
    <w:rsid w:val="00D04FB1"/>
    <w:rsid w:val="00D0746E"/>
    <w:rsid w:val="00D101D6"/>
    <w:rsid w:val="00D108E9"/>
    <w:rsid w:val="00D10CAA"/>
    <w:rsid w:val="00D10F0D"/>
    <w:rsid w:val="00D11271"/>
    <w:rsid w:val="00D11BBD"/>
    <w:rsid w:val="00D1241F"/>
    <w:rsid w:val="00D12ADE"/>
    <w:rsid w:val="00D12BC3"/>
    <w:rsid w:val="00D13460"/>
    <w:rsid w:val="00D13605"/>
    <w:rsid w:val="00D14344"/>
    <w:rsid w:val="00D14575"/>
    <w:rsid w:val="00D14A00"/>
    <w:rsid w:val="00D14E73"/>
    <w:rsid w:val="00D15498"/>
    <w:rsid w:val="00D15C50"/>
    <w:rsid w:val="00D16087"/>
    <w:rsid w:val="00D161B1"/>
    <w:rsid w:val="00D162E2"/>
    <w:rsid w:val="00D16678"/>
    <w:rsid w:val="00D16799"/>
    <w:rsid w:val="00D16B74"/>
    <w:rsid w:val="00D16C5E"/>
    <w:rsid w:val="00D16F7E"/>
    <w:rsid w:val="00D20417"/>
    <w:rsid w:val="00D20701"/>
    <w:rsid w:val="00D20DF6"/>
    <w:rsid w:val="00D20EBE"/>
    <w:rsid w:val="00D21150"/>
    <w:rsid w:val="00D2124B"/>
    <w:rsid w:val="00D21299"/>
    <w:rsid w:val="00D21864"/>
    <w:rsid w:val="00D22207"/>
    <w:rsid w:val="00D23057"/>
    <w:rsid w:val="00D2381A"/>
    <w:rsid w:val="00D23EF4"/>
    <w:rsid w:val="00D25E2E"/>
    <w:rsid w:val="00D26246"/>
    <w:rsid w:val="00D26336"/>
    <w:rsid w:val="00D26586"/>
    <w:rsid w:val="00D26B0F"/>
    <w:rsid w:val="00D27BE6"/>
    <w:rsid w:val="00D27E5A"/>
    <w:rsid w:val="00D30C25"/>
    <w:rsid w:val="00D31532"/>
    <w:rsid w:val="00D31540"/>
    <w:rsid w:val="00D32BAB"/>
    <w:rsid w:val="00D32D0B"/>
    <w:rsid w:val="00D332F3"/>
    <w:rsid w:val="00D3335F"/>
    <w:rsid w:val="00D336F3"/>
    <w:rsid w:val="00D339EC"/>
    <w:rsid w:val="00D33A9E"/>
    <w:rsid w:val="00D34461"/>
    <w:rsid w:val="00D347DC"/>
    <w:rsid w:val="00D34AC6"/>
    <w:rsid w:val="00D3521C"/>
    <w:rsid w:val="00D35570"/>
    <w:rsid w:val="00D35740"/>
    <w:rsid w:val="00D3589A"/>
    <w:rsid w:val="00D35CA4"/>
    <w:rsid w:val="00D362B7"/>
    <w:rsid w:val="00D36A6D"/>
    <w:rsid w:val="00D40765"/>
    <w:rsid w:val="00D420F2"/>
    <w:rsid w:val="00D42AEA"/>
    <w:rsid w:val="00D444BE"/>
    <w:rsid w:val="00D44528"/>
    <w:rsid w:val="00D445E7"/>
    <w:rsid w:val="00D4593F"/>
    <w:rsid w:val="00D4636C"/>
    <w:rsid w:val="00D4655C"/>
    <w:rsid w:val="00D46F23"/>
    <w:rsid w:val="00D47C35"/>
    <w:rsid w:val="00D50039"/>
    <w:rsid w:val="00D504DE"/>
    <w:rsid w:val="00D50759"/>
    <w:rsid w:val="00D508EF"/>
    <w:rsid w:val="00D50E91"/>
    <w:rsid w:val="00D5129A"/>
    <w:rsid w:val="00D51FEA"/>
    <w:rsid w:val="00D52235"/>
    <w:rsid w:val="00D526F0"/>
    <w:rsid w:val="00D527CF"/>
    <w:rsid w:val="00D52922"/>
    <w:rsid w:val="00D534D0"/>
    <w:rsid w:val="00D53817"/>
    <w:rsid w:val="00D53AFF"/>
    <w:rsid w:val="00D542C5"/>
    <w:rsid w:val="00D545FA"/>
    <w:rsid w:val="00D54CBE"/>
    <w:rsid w:val="00D5580A"/>
    <w:rsid w:val="00D55A60"/>
    <w:rsid w:val="00D5690F"/>
    <w:rsid w:val="00D56944"/>
    <w:rsid w:val="00D56E27"/>
    <w:rsid w:val="00D57765"/>
    <w:rsid w:val="00D60093"/>
    <w:rsid w:val="00D6016E"/>
    <w:rsid w:val="00D60F0F"/>
    <w:rsid w:val="00D61D16"/>
    <w:rsid w:val="00D62A7F"/>
    <w:rsid w:val="00D631BD"/>
    <w:rsid w:val="00D640F9"/>
    <w:rsid w:val="00D64F07"/>
    <w:rsid w:val="00D65571"/>
    <w:rsid w:val="00D6595B"/>
    <w:rsid w:val="00D663D7"/>
    <w:rsid w:val="00D705AB"/>
    <w:rsid w:val="00D7181A"/>
    <w:rsid w:val="00D71D5F"/>
    <w:rsid w:val="00D71D64"/>
    <w:rsid w:val="00D73041"/>
    <w:rsid w:val="00D7325E"/>
    <w:rsid w:val="00D74934"/>
    <w:rsid w:val="00D74C70"/>
    <w:rsid w:val="00D74FEF"/>
    <w:rsid w:val="00D750E1"/>
    <w:rsid w:val="00D75182"/>
    <w:rsid w:val="00D75F7A"/>
    <w:rsid w:val="00D766CF"/>
    <w:rsid w:val="00D77F6E"/>
    <w:rsid w:val="00D80272"/>
    <w:rsid w:val="00D80399"/>
    <w:rsid w:val="00D80CF0"/>
    <w:rsid w:val="00D80D18"/>
    <w:rsid w:val="00D80F49"/>
    <w:rsid w:val="00D81029"/>
    <w:rsid w:val="00D82CA8"/>
    <w:rsid w:val="00D831A5"/>
    <w:rsid w:val="00D831DA"/>
    <w:rsid w:val="00D847FC"/>
    <w:rsid w:val="00D85658"/>
    <w:rsid w:val="00D85E3D"/>
    <w:rsid w:val="00D86381"/>
    <w:rsid w:val="00D86CC0"/>
    <w:rsid w:val="00D914A0"/>
    <w:rsid w:val="00D91A75"/>
    <w:rsid w:val="00D92E79"/>
    <w:rsid w:val="00D94F71"/>
    <w:rsid w:val="00D9518F"/>
    <w:rsid w:val="00D952C4"/>
    <w:rsid w:val="00D955FE"/>
    <w:rsid w:val="00D963A3"/>
    <w:rsid w:val="00D96921"/>
    <w:rsid w:val="00D96C5A"/>
    <w:rsid w:val="00D96FA7"/>
    <w:rsid w:val="00D976AB"/>
    <w:rsid w:val="00D977C8"/>
    <w:rsid w:val="00DA05DF"/>
    <w:rsid w:val="00DA0F8C"/>
    <w:rsid w:val="00DA0F8F"/>
    <w:rsid w:val="00DA1666"/>
    <w:rsid w:val="00DA1FE7"/>
    <w:rsid w:val="00DA22C0"/>
    <w:rsid w:val="00DA3563"/>
    <w:rsid w:val="00DA3B5F"/>
    <w:rsid w:val="00DA3D7F"/>
    <w:rsid w:val="00DA43F8"/>
    <w:rsid w:val="00DA47CE"/>
    <w:rsid w:val="00DA5199"/>
    <w:rsid w:val="00DA528F"/>
    <w:rsid w:val="00DA592A"/>
    <w:rsid w:val="00DA5BCC"/>
    <w:rsid w:val="00DA61AE"/>
    <w:rsid w:val="00DA62EB"/>
    <w:rsid w:val="00DA6B44"/>
    <w:rsid w:val="00DA7028"/>
    <w:rsid w:val="00DA77E1"/>
    <w:rsid w:val="00DA7F7A"/>
    <w:rsid w:val="00DB0345"/>
    <w:rsid w:val="00DB067D"/>
    <w:rsid w:val="00DB1A7D"/>
    <w:rsid w:val="00DB1F21"/>
    <w:rsid w:val="00DB22DA"/>
    <w:rsid w:val="00DB2823"/>
    <w:rsid w:val="00DB317B"/>
    <w:rsid w:val="00DB33BC"/>
    <w:rsid w:val="00DB35CB"/>
    <w:rsid w:val="00DB3B92"/>
    <w:rsid w:val="00DB4775"/>
    <w:rsid w:val="00DB56D7"/>
    <w:rsid w:val="00DB5C23"/>
    <w:rsid w:val="00DC03AB"/>
    <w:rsid w:val="00DC1129"/>
    <w:rsid w:val="00DC1917"/>
    <w:rsid w:val="00DC21D9"/>
    <w:rsid w:val="00DC2A2F"/>
    <w:rsid w:val="00DC3BC6"/>
    <w:rsid w:val="00DC55CA"/>
    <w:rsid w:val="00DC56A8"/>
    <w:rsid w:val="00DC5D95"/>
    <w:rsid w:val="00DC5FE5"/>
    <w:rsid w:val="00DC7017"/>
    <w:rsid w:val="00DC71E3"/>
    <w:rsid w:val="00DC72C5"/>
    <w:rsid w:val="00DC7590"/>
    <w:rsid w:val="00DC759B"/>
    <w:rsid w:val="00DD04BE"/>
    <w:rsid w:val="00DD0F47"/>
    <w:rsid w:val="00DD142C"/>
    <w:rsid w:val="00DD153F"/>
    <w:rsid w:val="00DD15EB"/>
    <w:rsid w:val="00DD1B8A"/>
    <w:rsid w:val="00DD353C"/>
    <w:rsid w:val="00DD39E9"/>
    <w:rsid w:val="00DD4B9D"/>
    <w:rsid w:val="00DD4BDB"/>
    <w:rsid w:val="00DD5C0B"/>
    <w:rsid w:val="00DD5F1B"/>
    <w:rsid w:val="00DD6CBC"/>
    <w:rsid w:val="00DE06F7"/>
    <w:rsid w:val="00DE08AA"/>
    <w:rsid w:val="00DE190B"/>
    <w:rsid w:val="00DE19E2"/>
    <w:rsid w:val="00DE20FF"/>
    <w:rsid w:val="00DE22B3"/>
    <w:rsid w:val="00DE2557"/>
    <w:rsid w:val="00DE287C"/>
    <w:rsid w:val="00DE3729"/>
    <w:rsid w:val="00DE3B35"/>
    <w:rsid w:val="00DE425C"/>
    <w:rsid w:val="00DE482E"/>
    <w:rsid w:val="00DE4F2E"/>
    <w:rsid w:val="00DE5676"/>
    <w:rsid w:val="00DE622F"/>
    <w:rsid w:val="00DE6843"/>
    <w:rsid w:val="00DE6F9C"/>
    <w:rsid w:val="00DF0881"/>
    <w:rsid w:val="00DF13BF"/>
    <w:rsid w:val="00DF18CA"/>
    <w:rsid w:val="00DF22E8"/>
    <w:rsid w:val="00DF24C0"/>
    <w:rsid w:val="00DF2A3F"/>
    <w:rsid w:val="00DF2AF0"/>
    <w:rsid w:val="00DF3470"/>
    <w:rsid w:val="00DF4191"/>
    <w:rsid w:val="00DF44B1"/>
    <w:rsid w:val="00DF5257"/>
    <w:rsid w:val="00DF561A"/>
    <w:rsid w:val="00DF639E"/>
    <w:rsid w:val="00DF667C"/>
    <w:rsid w:val="00DF66B3"/>
    <w:rsid w:val="00DF7D59"/>
    <w:rsid w:val="00DF7ECE"/>
    <w:rsid w:val="00E005CF"/>
    <w:rsid w:val="00E00851"/>
    <w:rsid w:val="00E01740"/>
    <w:rsid w:val="00E01DD8"/>
    <w:rsid w:val="00E02080"/>
    <w:rsid w:val="00E02118"/>
    <w:rsid w:val="00E02CB7"/>
    <w:rsid w:val="00E03861"/>
    <w:rsid w:val="00E03931"/>
    <w:rsid w:val="00E03F31"/>
    <w:rsid w:val="00E04075"/>
    <w:rsid w:val="00E042A5"/>
    <w:rsid w:val="00E04B16"/>
    <w:rsid w:val="00E04E47"/>
    <w:rsid w:val="00E05392"/>
    <w:rsid w:val="00E05C32"/>
    <w:rsid w:val="00E066D1"/>
    <w:rsid w:val="00E06E2C"/>
    <w:rsid w:val="00E10FE4"/>
    <w:rsid w:val="00E115AD"/>
    <w:rsid w:val="00E1256C"/>
    <w:rsid w:val="00E14DAF"/>
    <w:rsid w:val="00E15084"/>
    <w:rsid w:val="00E15F48"/>
    <w:rsid w:val="00E1684C"/>
    <w:rsid w:val="00E16F7D"/>
    <w:rsid w:val="00E17204"/>
    <w:rsid w:val="00E200B9"/>
    <w:rsid w:val="00E20217"/>
    <w:rsid w:val="00E209CF"/>
    <w:rsid w:val="00E21179"/>
    <w:rsid w:val="00E22159"/>
    <w:rsid w:val="00E2269A"/>
    <w:rsid w:val="00E23092"/>
    <w:rsid w:val="00E23AD2"/>
    <w:rsid w:val="00E24350"/>
    <w:rsid w:val="00E245E1"/>
    <w:rsid w:val="00E24716"/>
    <w:rsid w:val="00E24EB7"/>
    <w:rsid w:val="00E24F58"/>
    <w:rsid w:val="00E25108"/>
    <w:rsid w:val="00E2545A"/>
    <w:rsid w:val="00E2599F"/>
    <w:rsid w:val="00E2640D"/>
    <w:rsid w:val="00E26492"/>
    <w:rsid w:val="00E27B8C"/>
    <w:rsid w:val="00E302E8"/>
    <w:rsid w:val="00E317F2"/>
    <w:rsid w:val="00E31A50"/>
    <w:rsid w:val="00E32739"/>
    <w:rsid w:val="00E33447"/>
    <w:rsid w:val="00E335F5"/>
    <w:rsid w:val="00E33EB5"/>
    <w:rsid w:val="00E34878"/>
    <w:rsid w:val="00E363EA"/>
    <w:rsid w:val="00E365F3"/>
    <w:rsid w:val="00E369C3"/>
    <w:rsid w:val="00E408B6"/>
    <w:rsid w:val="00E40A29"/>
    <w:rsid w:val="00E40C28"/>
    <w:rsid w:val="00E40CFA"/>
    <w:rsid w:val="00E41443"/>
    <w:rsid w:val="00E41DC5"/>
    <w:rsid w:val="00E425B8"/>
    <w:rsid w:val="00E43FE5"/>
    <w:rsid w:val="00E44189"/>
    <w:rsid w:val="00E44A2A"/>
    <w:rsid w:val="00E44D35"/>
    <w:rsid w:val="00E44F2E"/>
    <w:rsid w:val="00E459A9"/>
    <w:rsid w:val="00E45E5B"/>
    <w:rsid w:val="00E46868"/>
    <w:rsid w:val="00E46BE8"/>
    <w:rsid w:val="00E5104A"/>
    <w:rsid w:val="00E51555"/>
    <w:rsid w:val="00E515BA"/>
    <w:rsid w:val="00E51884"/>
    <w:rsid w:val="00E52056"/>
    <w:rsid w:val="00E52B32"/>
    <w:rsid w:val="00E52E55"/>
    <w:rsid w:val="00E53976"/>
    <w:rsid w:val="00E539B8"/>
    <w:rsid w:val="00E54A95"/>
    <w:rsid w:val="00E54BAF"/>
    <w:rsid w:val="00E54BDC"/>
    <w:rsid w:val="00E55BD7"/>
    <w:rsid w:val="00E5619F"/>
    <w:rsid w:val="00E5692D"/>
    <w:rsid w:val="00E579D5"/>
    <w:rsid w:val="00E607A0"/>
    <w:rsid w:val="00E613D3"/>
    <w:rsid w:val="00E6188B"/>
    <w:rsid w:val="00E63803"/>
    <w:rsid w:val="00E63A8B"/>
    <w:rsid w:val="00E644EF"/>
    <w:rsid w:val="00E6494A"/>
    <w:rsid w:val="00E64A83"/>
    <w:rsid w:val="00E655AB"/>
    <w:rsid w:val="00E65F67"/>
    <w:rsid w:val="00E66DBA"/>
    <w:rsid w:val="00E66E1C"/>
    <w:rsid w:val="00E6701C"/>
    <w:rsid w:val="00E6705D"/>
    <w:rsid w:val="00E67E91"/>
    <w:rsid w:val="00E67F30"/>
    <w:rsid w:val="00E70221"/>
    <w:rsid w:val="00E7025E"/>
    <w:rsid w:val="00E702A4"/>
    <w:rsid w:val="00E702A7"/>
    <w:rsid w:val="00E7136E"/>
    <w:rsid w:val="00E715D8"/>
    <w:rsid w:val="00E7162B"/>
    <w:rsid w:val="00E726BE"/>
    <w:rsid w:val="00E729B1"/>
    <w:rsid w:val="00E72D3A"/>
    <w:rsid w:val="00E7326B"/>
    <w:rsid w:val="00E732E0"/>
    <w:rsid w:val="00E73D74"/>
    <w:rsid w:val="00E7522D"/>
    <w:rsid w:val="00E7579B"/>
    <w:rsid w:val="00E758DE"/>
    <w:rsid w:val="00E75BCC"/>
    <w:rsid w:val="00E76DFB"/>
    <w:rsid w:val="00E77216"/>
    <w:rsid w:val="00E77770"/>
    <w:rsid w:val="00E77A16"/>
    <w:rsid w:val="00E80094"/>
    <w:rsid w:val="00E8012B"/>
    <w:rsid w:val="00E806D3"/>
    <w:rsid w:val="00E8095F"/>
    <w:rsid w:val="00E8146B"/>
    <w:rsid w:val="00E81822"/>
    <w:rsid w:val="00E81959"/>
    <w:rsid w:val="00E81D98"/>
    <w:rsid w:val="00E820E3"/>
    <w:rsid w:val="00E82649"/>
    <w:rsid w:val="00E82B26"/>
    <w:rsid w:val="00E83853"/>
    <w:rsid w:val="00E83F89"/>
    <w:rsid w:val="00E83F99"/>
    <w:rsid w:val="00E841D7"/>
    <w:rsid w:val="00E8457D"/>
    <w:rsid w:val="00E8497D"/>
    <w:rsid w:val="00E84B43"/>
    <w:rsid w:val="00E84EDC"/>
    <w:rsid w:val="00E8501E"/>
    <w:rsid w:val="00E850E8"/>
    <w:rsid w:val="00E8514C"/>
    <w:rsid w:val="00E8553D"/>
    <w:rsid w:val="00E85AC0"/>
    <w:rsid w:val="00E85B74"/>
    <w:rsid w:val="00E862CF"/>
    <w:rsid w:val="00E870AE"/>
    <w:rsid w:val="00E8746F"/>
    <w:rsid w:val="00E90800"/>
    <w:rsid w:val="00E9083A"/>
    <w:rsid w:val="00E916BC"/>
    <w:rsid w:val="00E916CE"/>
    <w:rsid w:val="00E91A3D"/>
    <w:rsid w:val="00E91B6E"/>
    <w:rsid w:val="00E92A06"/>
    <w:rsid w:val="00E93214"/>
    <w:rsid w:val="00E93845"/>
    <w:rsid w:val="00E938A8"/>
    <w:rsid w:val="00E941EC"/>
    <w:rsid w:val="00E94447"/>
    <w:rsid w:val="00E95BA7"/>
    <w:rsid w:val="00E960B9"/>
    <w:rsid w:val="00E96A45"/>
    <w:rsid w:val="00E97477"/>
    <w:rsid w:val="00E97595"/>
    <w:rsid w:val="00E97840"/>
    <w:rsid w:val="00EA0347"/>
    <w:rsid w:val="00EA0585"/>
    <w:rsid w:val="00EA06F4"/>
    <w:rsid w:val="00EA13E1"/>
    <w:rsid w:val="00EA15E6"/>
    <w:rsid w:val="00EA18C8"/>
    <w:rsid w:val="00EA19E7"/>
    <w:rsid w:val="00EA3F21"/>
    <w:rsid w:val="00EA4FCE"/>
    <w:rsid w:val="00EA53BD"/>
    <w:rsid w:val="00EA6272"/>
    <w:rsid w:val="00EA699A"/>
    <w:rsid w:val="00EA6A25"/>
    <w:rsid w:val="00EA706D"/>
    <w:rsid w:val="00EA7731"/>
    <w:rsid w:val="00EA77F2"/>
    <w:rsid w:val="00EB146F"/>
    <w:rsid w:val="00EB157B"/>
    <w:rsid w:val="00EB15B4"/>
    <w:rsid w:val="00EB19DA"/>
    <w:rsid w:val="00EB2663"/>
    <w:rsid w:val="00EB2919"/>
    <w:rsid w:val="00EB2DC4"/>
    <w:rsid w:val="00EB3210"/>
    <w:rsid w:val="00EB3587"/>
    <w:rsid w:val="00EB36AB"/>
    <w:rsid w:val="00EB3D45"/>
    <w:rsid w:val="00EB4417"/>
    <w:rsid w:val="00EB4B90"/>
    <w:rsid w:val="00EB4D29"/>
    <w:rsid w:val="00EB532C"/>
    <w:rsid w:val="00EB5351"/>
    <w:rsid w:val="00EB5848"/>
    <w:rsid w:val="00EB6FB6"/>
    <w:rsid w:val="00EB7236"/>
    <w:rsid w:val="00EB74C0"/>
    <w:rsid w:val="00EB754B"/>
    <w:rsid w:val="00EB7D84"/>
    <w:rsid w:val="00EB7FD5"/>
    <w:rsid w:val="00EC0098"/>
    <w:rsid w:val="00EC07A3"/>
    <w:rsid w:val="00EC0CE2"/>
    <w:rsid w:val="00EC15D7"/>
    <w:rsid w:val="00EC1690"/>
    <w:rsid w:val="00EC1D62"/>
    <w:rsid w:val="00EC261E"/>
    <w:rsid w:val="00EC3113"/>
    <w:rsid w:val="00EC34B5"/>
    <w:rsid w:val="00EC47BF"/>
    <w:rsid w:val="00EC55DA"/>
    <w:rsid w:val="00EC6337"/>
    <w:rsid w:val="00EC651D"/>
    <w:rsid w:val="00EC6C21"/>
    <w:rsid w:val="00EC7107"/>
    <w:rsid w:val="00EC73FD"/>
    <w:rsid w:val="00EC7507"/>
    <w:rsid w:val="00EC788C"/>
    <w:rsid w:val="00EC7C01"/>
    <w:rsid w:val="00EC7E20"/>
    <w:rsid w:val="00EC7FB4"/>
    <w:rsid w:val="00ED0D59"/>
    <w:rsid w:val="00ED1183"/>
    <w:rsid w:val="00ED21E5"/>
    <w:rsid w:val="00ED2FD2"/>
    <w:rsid w:val="00ED36D4"/>
    <w:rsid w:val="00ED3BB6"/>
    <w:rsid w:val="00ED3BF6"/>
    <w:rsid w:val="00ED3F3F"/>
    <w:rsid w:val="00ED446F"/>
    <w:rsid w:val="00ED44A6"/>
    <w:rsid w:val="00ED4AF0"/>
    <w:rsid w:val="00ED56B2"/>
    <w:rsid w:val="00ED6723"/>
    <w:rsid w:val="00ED6969"/>
    <w:rsid w:val="00ED6F6E"/>
    <w:rsid w:val="00ED6FFE"/>
    <w:rsid w:val="00ED77D6"/>
    <w:rsid w:val="00ED79AD"/>
    <w:rsid w:val="00ED7BE3"/>
    <w:rsid w:val="00EE01E7"/>
    <w:rsid w:val="00EE05E2"/>
    <w:rsid w:val="00EE131F"/>
    <w:rsid w:val="00EE14D1"/>
    <w:rsid w:val="00EE16A2"/>
    <w:rsid w:val="00EE1DF6"/>
    <w:rsid w:val="00EE2A69"/>
    <w:rsid w:val="00EE3A10"/>
    <w:rsid w:val="00EE3A55"/>
    <w:rsid w:val="00EE3F8B"/>
    <w:rsid w:val="00EE5028"/>
    <w:rsid w:val="00EE573D"/>
    <w:rsid w:val="00EE5B1A"/>
    <w:rsid w:val="00EE5B85"/>
    <w:rsid w:val="00EE6792"/>
    <w:rsid w:val="00EE67FD"/>
    <w:rsid w:val="00EE7018"/>
    <w:rsid w:val="00EE710B"/>
    <w:rsid w:val="00EE7495"/>
    <w:rsid w:val="00EF0FEB"/>
    <w:rsid w:val="00EF200E"/>
    <w:rsid w:val="00EF24CE"/>
    <w:rsid w:val="00EF2CFF"/>
    <w:rsid w:val="00EF2D8B"/>
    <w:rsid w:val="00EF2DBE"/>
    <w:rsid w:val="00EF42F2"/>
    <w:rsid w:val="00EF4E34"/>
    <w:rsid w:val="00EF5C4F"/>
    <w:rsid w:val="00EF5E74"/>
    <w:rsid w:val="00EF5F00"/>
    <w:rsid w:val="00EF6C26"/>
    <w:rsid w:val="00EF7742"/>
    <w:rsid w:val="00F005BC"/>
    <w:rsid w:val="00F0068F"/>
    <w:rsid w:val="00F0125B"/>
    <w:rsid w:val="00F0129A"/>
    <w:rsid w:val="00F0317F"/>
    <w:rsid w:val="00F04138"/>
    <w:rsid w:val="00F043F1"/>
    <w:rsid w:val="00F044DF"/>
    <w:rsid w:val="00F05035"/>
    <w:rsid w:val="00F059CB"/>
    <w:rsid w:val="00F05AE8"/>
    <w:rsid w:val="00F06865"/>
    <w:rsid w:val="00F068CD"/>
    <w:rsid w:val="00F06C93"/>
    <w:rsid w:val="00F06E59"/>
    <w:rsid w:val="00F0703F"/>
    <w:rsid w:val="00F07204"/>
    <w:rsid w:val="00F07BD5"/>
    <w:rsid w:val="00F10270"/>
    <w:rsid w:val="00F110F4"/>
    <w:rsid w:val="00F11E65"/>
    <w:rsid w:val="00F12959"/>
    <w:rsid w:val="00F12B55"/>
    <w:rsid w:val="00F13381"/>
    <w:rsid w:val="00F1376F"/>
    <w:rsid w:val="00F13EFF"/>
    <w:rsid w:val="00F14093"/>
    <w:rsid w:val="00F1465C"/>
    <w:rsid w:val="00F14BE4"/>
    <w:rsid w:val="00F15265"/>
    <w:rsid w:val="00F1664A"/>
    <w:rsid w:val="00F16A93"/>
    <w:rsid w:val="00F16C2F"/>
    <w:rsid w:val="00F16F7F"/>
    <w:rsid w:val="00F17A0F"/>
    <w:rsid w:val="00F20188"/>
    <w:rsid w:val="00F20544"/>
    <w:rsid w:val="00F218F5"/>
    <w:rsid w:val="00F21F36"/>
    <w:rsid w:val="00F220CD"/>
    <w:rsid w:val="00F2292C"/>
    <w:rsid w:val="00F23013"/>
    <w:rsid w:val="00F230F2"/>
    <w:rsid w:val="00F232AC"/>
    <w:rsid w:val="00F23526"/>
    <w:rsid w:val="00F23B08"/>
    <w:rsid w:val="00F23BA7"/>
    <w:rsid w:val="00F24BF2"/>
    <w:rsid w:val="00F25496"/>
    <w:rsid w:val="00F257EC"/>
    <w:rsid w:val="00F25F32"/>
    <w:rsid w:val="00F260DE"/>
    <w:rsid w:val="00F263EE"/>
    <w:rsid w:val="00F2641F"/>
    <w:rsid w:val="00F2656A"/>
    <w:rsid w:val="00F266D6"/>
    <w:rsid w:val="00F26E76"/>
    <w:rsid w:val="00F27196"/>
    <w:rsid w:val="00F27625"/>
    <w:rsid w:val="00F27ABC"/>
    <w:rsid w:val="00F30B8A"/>
    <w:rsid w:val="00F30D37"/>
    <w:rsid w:val="00F315B9"/>
    <w:rsid w:val="00F31CB1"/>
    <w:rsid w:val="00F3301B"/>
    <w:rsid w:val="00F3339F"/>
    <w:rsid w:val="00F3461D"/>
    <w:rsid w:val="00F34BAC"/>
    <w:rsid w:val="00F351C3"/>
    <w:rsid w:val="00F3582B"/>
    <w:rsid w:val="00F35832"/>
    <w:rsid w:val="00F359F5"/>
    <w:rsid w:val="00F35A5B"/>
    <w:rsid w:val="00F37632"/>
    <w:rsid w:val="00F37BAF"/>
    <w:rsid w:val="00F40727"/>
    <w:rsid w:val="00F40A8F"/>
    <w:rsid w:val="00F41A81"/>
    <w:rsid w:val="00F41A9E"/>
    <w:rsid w:val="00F41BBC"/>
    <w:rsid w:val="00F41FD8"/>
    <w:rsid w:val="00F42009"/>
    <w:rsid w:val="00F42CCF"/>
    <w:rsid w:val="00F42F49"/>
    <w:rsid w:val="00F43325"/>
    <w:rsid w:val="00F43532"/>
    <w:rsid w:val="00F4426F"/>
    <w:rsid w:val="00F4478A"/>
    <w:rsid w:val="00F44A7A"/>
    <w:rsid w:val="00F4527D"/>
    <w:rsid w:val="00F455CF"/>
    <w:rsid w:val="00F4574C"/>
    <w:rsid w:val="00F45CB0"/>
    <w:rsid w:val="00F46706"/>
    <w:rsid w:val="00F47ED6"/>
    <w:rsid w:val="00F50411"/>
    <w:rsid w:val="00F5189E"/>
    <w:rsid w:val="00F51C7A"/>
    <w:rsid w:val="00F51CF6"/>
    <w:rsid w:val="00F51FE5"/>
    <w:rsid w:val="00F5277F"/>
    <w:rsid w:val="00F52DCC"/>
    <w:rsid w:val="00F5334B"/>
    <w:rsid w:val="00F534F0"/>
    <w:rsid w:val="00F53C82"/>
    <w:rsid w:val="00F54186"/>
    <w:rsid w:val="00F54974"/>
    <w:rsid w:val="00F5546F"/>
    <w:rsid w:val="00F55797"/>
    <w:rsid w:val="00F55A3B"/>
    <w:rsid w:val="00F56E59"/>
    <w:rsid w:val="00F56EBA"/>
    <w:rsid w:val="00F5777C"/>
    <w:rsid w:val="00F6000F"/>
    <w:rsid w:val="00F60C2A"/>
    <w:rsid w:val="00F613D9"/>
    <w:rsid w:val="00F61BF1"/>
    <w:rsid w:val="00F61D20"/>
    <w:rsid w:val="00F62E27"/>
    <w:rsid w:val="00F635DB"/>
    <w:rsid w:val="00F6367F"/>
    <w:rsid w:val="00F643F3"/>
    <w:rsid w:val="00F64410"/>
    <w:rsid w:val="00F64B72"/>
    <w:rsid w:val="00F64F00"/>
    <w:rsid w:val="00F64F5A"/>
    <w:rsid w:val="00F6530F"/>
    <w:rsid w:val="00F6543A"/>
    <w:rsid w:val="00F6605E"/>
    <w:rsid w:val="00F6630F"/>
    <w:rsid w:val="00F6658F"/>
    <w:rsid w:val="00F67C90"/>
    <w:rsid w:val="00F70038"/>
    <w:rsid w:val="00F70182"/>
    <w:rsid w:val="00F701EA"/>
    <w:rsid w:val="00F704F1"/>
    <w:rsid w:val="00F71BCF"/>
    <w:rsid w:val="00F7210D"/>
    <w:rsid w:val="00F72E7D"/>
    <w:rsid w:val="00F73785"/>
    <w:rsid w:val="00F73C71"/>
    <w:rsid w:val="00F74094"/>
    <w:rsid w:val="00F7413B"/>
    <w:rsid w:val="00F74141"/>
    <w:rsid w:val="00F750F8"/>
    <w:rsid w:val="00F75123"/>
    <w:rsid w:val="00F754A5"/>
    <w:rsid w:val="00F756BD"/>
    <w:rsid w:val="00F75784"/>
    <w:rsid w:val="00F76FC6"/>
    <w:rsid w:val="00F773A1"/>
    <w:rsid w:val="00F777BD"/>
    <w:rsid w:val="00F77A3C"/>
    <w:rsid w:val="00F80419"/>
    <w:rsid w:val="00F81038"/>
    <w:rsid w:val="00F81D8E"/>
    <w:rsid w:val="00F821F2"/>
    <w:rsid w:val="00F82AA6"/>
    <w:rsid w:val="00F82EAA"/>
    <w:rsid w:val="00F839B7"/>
    <w:rsid w:val="00F83B51"/>
    <w:rsid w:val="00F83C60"/>
    <w:rsid w:val="00F83C64"/>
    <w:rsid w:val="00F8430B"/>
    <w:rsid w:val="00F84E1C"/>
    <w:rsid w:val="00F85337"/>
    <w:rsid w:val="00F8539B"/>
    <w:rsid w:val="00F85B4D"/>
    <w:rsid w:val="00F8605C"/>
    <w:rsid w:val="00F86BDC"/>
    <w:rsid w:val="00F86FB7"/>
    <w:rsid w:val="00F90C31"/>
    <w:rsid w:val="00F90E83"/>
    <w:rsid w:val="00F91ADB"/>
    <w:rsid w:val="00F9208C"/>
    <w:rsid w:val="00F92485"/>
    <w:rsid w:val="00F93970"/>
    <w:rsid w:val="00F93D66"/>
    <w:rsid w:val="00F93DB5"/>
    <w:rsid w:val="00F94008"/>
    <w:rsid w:val="00F94847"/>
    <w:rsid w:val="00F94A79"/>
    <w:rsid w:val="00F9521D"/>
    <w:rsid w:val="00F955E0"/>
    <w:rsid w:val="00F9596E"/>
    <w:rsid w:val="00F95AD9"/>
    <w:rsid w:val="00F9688B"/>
    <w:rsid w:val="00F968AC"/>
    <w:rsid w:val="00F97544"/>
    <w:rsid w:val="00F97628"/>
    <w:rsid w:val="00F976A4"/>
    <w:rsid w:val="00F97F46"/>
    <w:rsid w:val="00F97FC9"/>
    <w:rsid w:val="00FA01C4"/>
    <w:rsid w:val="00FA0BAE"/>
    <w:rsid w:val="00FA0C95"/>
    <w:rsid w:val="00FA104A"/>
    <w:rsid w:val="00FA127E"/>
    <w:rsid w:val="00FA13AC"/>
    <w:rsid w:val="00FA18CA"/>
    <w:rsid w:val="00FA20DF"/>
    <w:rsid w:val="00FA25B8"/>
    <w:rsid w:val="00FA305D"/>
    <w:rsid w:val="00FA35E2"/>
    <w:rsid w:val="00FA3A0E"/>
    <w:rsid w:val="00FA4866"/>
    <w:rsid w:val="00FA523B"/>
    <w:rsid w:val="00FA557F"/>
    <w:rsid w:val="00FA5EAB"/>
    <w:rsid w:val="00FA6461"/>
    <w:rsid w:val="00FA6D0D"/>
    <w:rsid w:val="00FA6DFD"/>
    <w:rsid w:val="00FA6E99"/>
    <w:rsid w:val="00FA7A1B"/>
    <w:rsid w:val="00FA7C95"/>
    <w:rsid w:val="00FB01A0"/>
    <w:rsid w:val="00FB07E1"/>
    <w:rsid w:val="00FB12BB"/>
    <w:rsid w:val="00FB1615"/>
    <w:rsid w:val="00FB1BE9"/>
    <w:rsid w:val="00FB1E24"/>
    <w:rsid w:val="00FB293B"/>
    <w:rsid w:val="00FB2B8C"/>
    <w:rsid w:val="00FB2C30"/>
    <w:rsid w:val="00FB3433"/>
    <w:rsid w:val="00FB3F8A"/>
    <w:rsid w:val="00FB3F99"/>
    <w:rsid w:val="00FB4061"/>
    <w:rsid w:val="00FB45B4"/>
    <w:rsid w:val="00FB4843"/>
    <w:rsid w:val="00FB4DDB"/>
    <w:rsid w:val="00FB5991"/>
    <w:rsid w:val="00FB5BCC"/>
    <w:rsid w:val="00FB6B18"/>
    <w:rsid w:val="00FB6DE8"/>
    <w:rsid w:val="00FB6FA6"/>
    <w:rsid w:val="00FB7744"/>
    <w:rsid w:val="00FB7967"/>
    <w:rsid w:val="00FC0F1F"/>
    <w:rsid w:val="00FC0FCF"/>
    <w:rsid w:val="00FC11BA"/>
    <w:rsid w:val="00FC13A3"/>
    <w:rsid w:val="00FC194A"/>
    <w:rsid w:val="00FC2634"/>
    <w:rsid w:val="00FC2BEB"/>
    <w:rsid w:val="00FC2CC8"/>
    <w:rsid w:val="00FC31B4"/>
    <w:rsid w:val="00FC33B1"/>
    <w:rsid w:val="00FC341C"/>
    <w:rsid w:val="00FC48F3"/>
    <w:rsid w:val="00FC490D"/>
    <w:rsid w:val="00FC4FD8"/>
    <w:rsid w:val="00FC5184"/>
    <w:rsid w:val="00FC55C0"/>
    <w:rsid w:val="00FC577E"/>
    <w:rsid w:val="00FC5B69"/>
    <w:rsid w:val="00FC703D"/>
    <w:rsid w:val="00FC7B3F"/>
    <w:rsid w:val="00FD086D"/>
    <w:rsid w:val="00FD0B6B"/>
    <w:rsid w:val="00FD1658"/>
    <w:rsid w:val="00FD18AE"/>
    <w:rsid w:val="00FD1FFE"/>
    <w:rsid w:val="00FD22E3"/>
    <w:rsid w:val="00FD35FB"/>
    <w:rsid w:val="00FD409D"/>
    <w:rsid w:val="00FD4A10"/>
    <w:rsid w:val="00FD4CE7"/>
    <w:rsid w:val="00FD4E73"/>
    <w:rsid w:val="00FD515F"/>
    <w:rsid w:val="00FD5E1B"/>
    <w:rsid w:val="00FD62FC"/>
    <w:rsid w:val="00FD6684"/>
    <w:rsid w:val="00FD68F0"/>
    <w:rsid w:val="00FD6A48"/>
    <w:rsid w:val="00FD71A9"/>
    <w:rsid w:val="00FE025F"/>
    <w:rsid w:val="00FE110B"/>
    <w:rsid w:val="00FE119B"/>
    <w:rsid w:val="00FE168F"/>
    <w:rsid w:val="00FE20C6"/>
    <w:rsid w:val="00FE22C4"/>
    <w:rsid w:val="00FE22F1"/>
    <w:rsid w:val="00FE271E"/>
    <w:rsid w:val="00FE2CA1"/>
    <w:rsid w:val="00FE2CD2"/>
    <w:rsid w:val="00FE2F83"/>
    <w:rsid w:val="00FE31D5"/>
    <w:rsid w:val="00FE33CA"/>
    <w:rsid w:val="00FE3C56"/>
    <w:rsid w:val="00FE4BDC"/>
    <w:rsid w:val="00FE50D4"/>
    <w:rsid w:val="00FE5A4C"/>
    <w:rsid w:val="00FE673B"/>
    <w:rsid w:val="00FE69EE"/>
    <w:rsid w:val="00FE6B18"/>
    <w:rsid w:val="00FE747B"/>
    <w:rsid w:val="00FE786E"/>
    <w:rsid w:val="00FE7B0B"/>
    <w:rsid w:val="00FF016D"/>
    <w:rsid w:val="00FF08AE"/>
    <w:rsid w:val="00FF0A7B"/>
    <w:rsid w:val="00FF0D21"/>
    <w:rsid w:val="00FF197A"/>
    <w:rsid w:val="00FF1D7B"/>
    <w:rsid w:val="00FF22C6"/>
    <w:rsid w:val="00FF3112"/>
    <w:rsid w:val="00FF35C7"/>
    <w:rsid w:val="00FF3768"/>
    <w:rsid w:val="00FF39B8"/>
    <w:rsid w:val="00FF3E39"/>
    <w:rsid w:val="00FF415B"/>
    <w:rsid w:val="00FF44D2"/>
    <w:rsid w:val="00FF4B96"/>
    <w:rsid w:val="00FF5639"/>
    <w:rsid w:val="00FF6265"/>
    <w:rsid w:val="00FF6A29"/>
    <w:rsid w:val="00FF7663"/>
    <w:rsid w:val="00FF7716"/>
    <w:rsid w:val="00FF7795"/>
    <w:rsid w:val="00FF7819"/>
    <w:rsid w:val="00FF7A90"/>
    <w:rsid w:val="00FF7D2D"/>
    <w:rsid w:val="00FF7D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017490"/>
  <w15:docId w15:val="{D4DDB130-50F5-48F0-8B39-7698051AF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2517D"/>
  </w:style>
  <w:style w:type="paragraph" w:styleId="Nadpis1">
    <w:name w:val="heading 1"/>
    <w:aliases w:val="Dopis nadpis"/>
    <w:basedOn w:val="Normln"/>
    <w:next w:val="Normln"/>
    <w:uiPriority w:val="99"/>
    <w:qFormat/>
    <w:rsid w:val="00A40F58"/>
    <w:pPr>
      <w:keepNext/>
      <w:outlineLvl w:val="0"/>
    </w:pPr>
    <w:rPr>
      <w:rFonts w:ascii="Tahoma" w:hAnsi="Tahoma"/>
      <w:sz w:val="24"/>
    </w:rPr>
  </w:style>
  <w:style w:type="paragraph" w:styleId="Nadpis2">
    <w:name w:val="heading 2"/>
    <w:basedOn w:val="Normln"/>
    <w:next w:val="Normln"/>
    <w:qFormat/>
    <w:rsid w:val="00A40F58"/>
    <w:pPr>
      <w:keepNext/>
      <w:ind w:left="426" w:hanging="426"/>
      <w:jc w:val="both"/>
      <w:outlineLvl w:val="1"/>
    </w:pPr>
    <w:rPr>
      <w:rFonts w:ascii="Tahoma" w:hAnsi="Tahoma"/>
      <w:i/>
      <w:sz w:val="26"/>
    </w:rPr>
  </w:style>
  <w:style w:type="paragraph" w:styleId="Nadpis3">
    <w:name w:val="heading 3"/>
    <w:basedOn w:val="Normln"/>
    <w:next w:val="Normln"/>
    <w:qFormat/>
    <w:rsid w:val="00A40F58"/>
    <w:pPr>
      <w:keepNext/>
      <w:numPr>
        <w:ilvl w:val="2"/>
        <w:numId w:val="1"/>
      </w:numPr>
      <w:spacing w:before="240" w:after="60"/>
      <w:outlineLvl w:val="2"/>
    </w:pPr>
    <w:rPr>
      <w:b/>
      <w:sz w:val="24"/>
      <w:lang w:val="pl-PL"/>
    </w:rPr>
  </w:style>
  <w:style w:type="paragraph" w:styleId="Nadpis4">
    <w:name w:val="heading 4"/>
    <w:basedOn w:val="Normln"/>
    <w:next w:val="Normln"/>
    <w:qFormat/>
    <w:rsid w:val="00A40F58"/>
    <w:pPr>
      <w:keepNext/>
      <w:numPr>
        <w:ilvl w:val="3"/>
        <w:numId w:val="1"/>
      </w:numPr>
      <w:spacing w:before="240" w:after="60"/>
      <w:outlineLvl w:val="3"/>
    </w:pPr>
    <w:rPr>
      <w:b/>
      <w:i/>
      <w:sz w:val="24"/>
      <w:lang w:val="pl-PL"/>
    </w:rPr>
  </w:style>
  <w:style w:type="paragraph" w:styleId="Nadpis5">
    <w:name w:val="heading 5"/>
    <w:basedOn w:val="Normln"/>
    <w:next w:val="Normln"/>
    <w:qFormat/>
    <w:rsid w:val="00A40F58"/>
    <w:pPr>
      <w:numPr>
        <w:ilvl w:val="4"/>
        <w:numId w:val="1"/>
      </w:numPr>
      <w:spacing w:before="240" w:after="60"/>
      <w:outlineLvl w:val="4"/>
    </w:pPr>
    <w:rPr>
      <w:rFonts w:ascii="Arial" w:hAnsi="Arial"/>
      <w:sz w:val="22"/>
      <w:lang w:val="pl-PL"/>
    </w:rPr>
  </w:style>
  <w:style w:type="paragraph" w:styleId="Nadpis6">
    <w:name w:val="heading 6"/>
    <w:basedOn w:val="Normln"/>
    <w:next w:val="Normln"/>
    <w:qFormat/>
    <w:rsid w:val="00A40F58"/>
    <w:pPr>
      <w:numPr>
        <w:ilvl w:val="5"/>
        <w:numId w:val="1"/>
      </w:numPr>
      <w:spacing w:before="240" w:after="60"/>
      <w:outlineLvl w:val="5"/>
    </w:pPr>
    <w:rPr>
      <w:rFonts w:ascii="Arial" w:hAnsi="Arial"/>
      <w:i/>
      <w:sz w:val="22"/>
      <w:lang w:val="pl-PL"/>
    </w:rPr>
  </w:style>
  <w:style w:type="paragraph" w:styleId="Nadpis7">
    <w:name w:val="heading 7"/>
    <w:basedOn w:val="Normln"/>
    <w:next w:val="Normln"/>
    <w:qFormat/>
    <w:rsid w:val="00A40F58"/>
    <w:pPr>
      <w:numPr>
        <w:ilvl w:val="6"/>
        <w:numId w:val="1"/>
      </w:numPr>
      <w:spacing w:before="240" w:after="60"/>
      <w:outlineLvl w:val="6"/>
    </w:pPr>
    <w:rPr>
      <w:rFonts w:ascii="Arial" w:hAnsi="Arial"/>
      <w:lang w:val="pl-PL"/>
    </w:rPr>
  </w:style>
  <w:style w:type="paragraph" w:styleId="Nadpis8">
    <w:name w:val="heading 8"/>
    <w:basedOn w:val="Normln"/>
    <w:next w:val="Normln"/>
    <w:qFormat/>
    <w:rsid w:val="00A40F58"/>
    <w:pPr>
      <w:numPr>
        <w:ilvl w:val="7"/>
        <w:numId w:val="1"/>
      </w:numPr>
      <w:spacing w:before="240" w:after="60"/>
      <w:outlineLvl w:val="7"/>
    </w:pPr>
    <w:rPr>
      <w:rFonts w:ascii="Arial" w:hAnsi="Arial"/>
      <w:i/>
      <w:lang w:val="pl-PL"/>
    </w:rPr>
  </w:style>
  <w:style w:type="paragraph" w:styleId="Nadpis9">
    <w:name w:val="heading 9"/>
    <w:basedOn w:val="Normln"/>
    <w:next w:val="Normln"/>
    <w:qFormat/>
    <w:rsid w:val="00A40F58"/>
    <w:pPr>
      <w:numPr>
        <w:ilvl w:val="8"/>
        <w:numId w:val="1"/>
      </w:numPr>
      <w:spacing w:before="240" w:after="60"/>
      <w:outlineLvl w:val="8"/>
    </w:pPr>
    <w:rPr>
      <w:rFonts w:ascii="Arial" w:hAnsi="Arial"/>
      <w:i/>
      <w:sz w:val="18"/>
      <w:lang w:val="pl-P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semiHidden/>
    <w:rsid w:val="00A40F58"/>
    <w:pPr>
      <w:ind w:left="705" w:hanging="705"/>
      <w:jc w:val="center"/>
    </w:pPr>
    <w:rPr>
      <w:rFonts w:ascii="Tahoma" w:hAnsi="Tahoma"/>
      <w:b/>
      <w:sz w:val="36"/>
    </w:rPr>
  </w:style>
  <w:style w:type="paragraph" w:styleId="Zkladntextodsazen2">
    <w:name w:val="Body Text Indent 2"/>
    <w:basedOn w:val="Normln"/>
    <w:semiHidden/>
    <w:rsid w:val="00A40F58"/>
    <w:pPr>
      <w:ind w:firstLine="708"/>
      <w:jc w:val="both"/>
    </w:pPr>
    <w:rPr>
      <w:rFonts w:ascii="Tahoma" w:hAnsi="Tahoma"/>
      <w:sz w:val="24"/>
    </w:rPr>
  </w:style>
  <w:style w:type="paragraph" w:styleId="Zhlav">
    <w:name w:val="header"/>
    <w:basedOn w:val="Normln"/>
    <w:semiHidden/>
    <w:rsid w:val="00A40F58"/>
    <w:pPr>
      <w:tabs>
        <w:tab w:val="center" w:pos="4536"/>
        <w:tab w:val="right" w:pos="9072"/>
      </w:tabs>
    </w:pPr>
  </w:style>
  <w:style w:type="paragraph" w:styleId="Zpat">
    <w:name w:val="footer"/>
    <w:basedOn w:val="Normln"/>
    <w:link w:val="ZpatChar"/>
    <w:uiPriority w:val="99"/>
    <w:rsid w:val="00A40F58"/>
    <w:pPr>
      <w:tabs>
        <w:tab w:val="center" w:pos="4536"/>
        <w:tab w:val="right" w:pos="9072"/>
      </w:tabs>
    </w:pPr>
  </w:style>
  <w:style w:type="paragraph" w:styleId="Zkladntext">
    <w:name w:val="Body Text"/>
    <w:basedOn w:val="Normln"/>
    <w:link w:val="ZkladntextChar"/>
    <w:semiHidden/>
    <w:rsid w:val="00A40F58"/>
    <w:pPr>
      <w:jc w:val="center"/>
    </w:pPr>
    <w:rPr>
      <w:rFonts w:ascii="Tahoma" w:hAnsi="Tahoma"/>
      <w:sz w:val="40"/>
    </w:rPr>
  </w:style>
  <w:style w:type="paragraph" w:styleId="Rozloendokumentu">
    <w:name w:val="Document Map"/>
    <w:basedOn w:val="Normln"/>
    <w:semiHidden/>
    <w:rsid w:val="00A40F58"/>
    <w:pPr>
      <w:shd w:val="clear" w:color="auto" w:fill="000080"/>
    </w:pPr>
    <w:rPr>
      <w:rFonts w:ascii="Tahoma" w:hAnsi="Tahoma"/>
    </w:rPr>
  </w:style>
  <w:style w:type="paragraph" w:styleId="Zkladntext2">
    <w:name w:val="Body Text 2"/>
    <w:basedOn w:val="Normln"/>
    <w:semiHidden/>
    <w:rsid w:val="00A40F58"/>
    <w:pPr>
      <w:jc w:val="both"/>
    </w:pPr>
    <w:rPr>
      <w:rFonts w:ascii="Tahoma" w:hAnsi="Tahoma"/>
      <w:i/>
      <w:sz w:val="26"/>
    </w:rPr>
  </w:style>
  <w:style w:type="paragraph" w:customStyle="1" w:styleId="odstavec">
    <w:name w:val="odstavec"/>
    <w:basedOn w:val="Normln"/>
    <w:rsid w:val="00A40F58"/>
    <w:pPr>
      <w:ind w:left="1021"/>
      <w:jc w:val="both"/>
    </w:pPr>
    <w:rPr>
      <w:rFonts w:ascii="Arial" w:hAnsi="Arial"/>
    </w:rPr>
  </w:style>
  <w:style w:type="character" w:styleId="Hypertextovodkaz">
    <w:name w:val="Hyperlink"/>
    <w:basedOn w:val="Standardnpsmoodstavce"/>
    <w:rsid w:val="00A40F58"/>
    <w:rPr>
      <w:color w:val="0000FF"/>
      <w:u w:val="single"/>
    </w:rPr>
  </w:style>
  <w:style w:type="character" w:styleId="Sledovanodkaz">
    <w:name w:val="FollowedHyperlink"/>
    <w:basedOn w:val="Standardnpsmoodstavce"/>
    <w:semiHidden/>
    <w:rsid w:val="00A40F58"/>
    <w:rPr>
      <w:color w:val="800080"/>
      <w:u w:val="single"/>
    </w:rPr>
  </w:style>
  <w:style w:type="character" w:styleId="slostrnky">
    <w:name w:val="page number"/>
    <w:basedOn w:val="Standardnpsmoodstavce"/>
    <w:semiHidden/>
    <w:rsid w:val="00A40F58"/>
  </w:style>
  <w:style w:type="paragraph" w:styleId="Zkladntextodsazen3">
    <w:name w:val="Body Text Indent 3"/>
    <w:basedOn w:val="Normln"/>
    <w:semiHidden/>
    <w:rsid w:val="00A40F58"/>
    <w:pPr>
      <w:ind w:left="708"/>
      <w:jc w:val="both"/>
    </w:pPr>
    <w:rPr>
      <w:rFonts w:ascii="Tahoma" w:hAnsi="Tahoma"/>
      <w:i/>
      <w:sz w:val="26"/>
    </w:rPr>
  </w:style>
  <w:style w:type="paragraph" w:styleId="Nzev">
    <w:name w:val="Title"/>
    <w:basedOn w:val="Normln"/>
    <w:qFormat/>
    <w:rsid w:val="00A40F58"/>
    <w:pPr>
      <w:jc w:val="center"/>
    </w:pPr>
    <w:rPr>
      <w:b/>
      <w:sz w:val="32"/>
      <w:lang w:val="pl-PL" w:eastAsia="pl-PL"/>
    </w:rPr>
  </w:style>
  <w:style w:type="paragraph" w:styleId="Textkomente">
    <w:name w:val="annotation text"/>
    <w:basedOn w:val="Normln"/>
    <w:link w:val="TextkomenteChar"/>
    <w:rsid w:val="00A40F58"/>
    <w:rPr>
      <w:lang w:val="pl-PL"/>
    </w:rPr>
  </w:style>
  <w:style w:type="paragraph" w:styleId="Zkladntext3">
    <w:name w:val="Body Text 3"/>
    <w:basedOn w:val="Normln"/>
    <w:semiHidden/>
    <w:rsid w:val="00A40F58"/>
    <w:pPr>
      <w:jc w:val="both"/>
    </w:pPr>
    <w:rPr>
      <w:sz w:val="22"/>
      <w:lang w:val="pl-PL"/>
    </w:rPr>
  </w:style>
  <w:style w:type="paragraph" w:styleId="Textbubliny">
    <w:name w:val="Balloon Text"/>
    <w:basedOn w:val="Normln"/>
    <w:semiHidden/>
    <w:rsid w:val="00A40F58"/>
    <w:rPr>
      <w:rFonts w:ascii="Tahoma" w:hAnsi="Tahoma" w:cs="Tahoma"/>
      <w:sz w:val="16"/>
      <w:szCs w:val="16"/>
    </w:rPr>
  </w:style>
  <w:style w:type="character" w:customStyle="1" w:styleId="ZpatChar">
    <w:name w:val="Zápatí Char"/>
    <w:basedOn w:val="Standardnpsmoodstavce"/>
    <w:link w:val="Zpat"/>
    <w:uiPriority w:val="99"/>
    <w:rsid w:val="006C62AC"/>
  </w:style>
  <w:style w:type="paragraph" w:styleId="Odstavecseseznamem">
    <w:name w:val="List Paragraph"/>
    <w:aliases w:val="Bullet Number,lp1,lp11,List Paragraph11,Bullet 1,Use Case List Paragraph,List Paragraph1,Odstavec se seznamem a odrážkou,1 úroveň Odstavec se seznamem,Základní styl odstavce,Section,Odstavec_muj,Odrazky,Bullet List,Puce,Heading2"/>
    <w:basedOn w:val="Normln"/>
    <w:link w:val="OdstavecseseznamemChar"/>
    <w:uiPriority w:val="99"/>
    <w:qFormat/>
    <w:rsid w:val="0012556C"/>
    <w:pPr>
      <w:ind w:left="708"/>
    </w:pPr>
    <w:rPr>
      <w:sz w:val="24"/>
      <w:szCs w:val="24"/>
    </w:rPr>
  </w:style>
  <w:style w:type="character" w:styleId="Odkaznakoment">
    <w:name w:val="annotation reference"/>
    <w:basedOn w:val="Standardnpsmoodstavce"/>
    <w:uiPriority w:val="99"/>
    <w:unhideWhenUsed/>
    <w:rsid w:val="002769C5"/>
    <w:rPr>
      <w:sz w:val="16"/>
      <w:szCs w:val="16"/>
    </w:rPr>
  </w:style>
  <w:style w:type="character" w:customStyle="1" w:styleId="TextkomenteChar">
    <w:name w:val="Text komentáře Char"/>
    <w:basedOn w:val="Standardnpsmoodstavce"/>
    <w:link w:val="Textkomente"/>
    <w:rsid w:val="002769C5"/>
    <w:rPr>
      <w:lang w:val="pl-PL"/>
    </w:rPr>
  </w:style>
  <w:style w:type="paragraph" w:styleId="Revize">
    <w:name w:val="Revision"/>
    <w:hidden/>
    <w:uiPriority w:val="99"/>
    <w:semiHidden/>
    <w:rsid w:val="003A56BE"/>
  </w:style>
  <w:style w:type="paragraph" w:customStyle="1" w:styleId="Odstavec0">
    <w:name w:val="Odstavec"/>
    <w:basedOn w:val="Normln"/>
    <w:rsid w:val="00D81029"/>
    <w:pPr>
      <w:overflowPunct w:val="0"/>
      <w:autoSpaceDE w:val="0"/>
      <w:autoSpaceDN w:val="0"/>
      <w:adjustRightInd w:val="0"/>
      <w:spacing w:before="120"/>
      <w:ind w:left="567" w:hanging="567"/>
      <w:textAlignment w:val="baseline"/>
    </w:pPr>
    <w:rPr>
      <w:sz w:val="22"/>
    </w:rPr>
  </w:style>
  <w:style w:type="numbering" w:customStyle="1" w:styleId="Styl1">
    <w:name w:val="Styl1"/>
    <w:uiPriority w:val="99"/>
    <w:rsid w:val="00D81029"/>
    <w:pPr>
      <w:numPr>
        <w:numId w:val="4"/>
      </w:numPr>
    </w:pPr>
  </w:style>
  <w:style w:type="paragraph" w:customStyle="1" w:styleId="adrvpr">
    <w:name w:val="adr vpr"/>
    <w:basedOn w:val="Normln"/>
    <w:rsid w:val="00012E2F"/>
    <w:pPr>
      <w:tabs>
        <w:tab w:val="left" w:pos="7513"/>
      </w:tabs>
      <w:ind w:left="-993" w:right="-426"/>
    </w:pPr>
    <w:rPr>
      <w:sz w:val="22"/>
    </w:rPr>
  </w:style>
  <w:style w:type="paragraph" w:customStyle="1" w:styleId="Normln0">
    <w:name w:val="Normální~"/>
    <w:basedOn w:val="Normln"/>
    <w:rsid w:val="0010365B"/>
    <w:pPr>
      <w:widowControl w:val="0"/>
      <w:spacing w:before="150" w:line="288" w:lineRule="auto"/>
    </w:pPr>
    <w:rPr>
      <w:sz w:val="24"/>
    </w:rPr>
  </w:style>
  <w:style w:type="paragraph" w:customStyle="1" w:styleId="HLAVICKA">
    <w:name w:val="HLAVICKA"/>
    <w:basedOn w:val="Normln"/>
    <w:rsid w:val="0010365B"/>
    <w:pPr>
      <w:widowControl w:val="0"/>
      <w:tabs>
        <w:tab w:val="left" w:pos="284"/>
        <w:tab w:val="left" w:pos="1134"/>
      </w:tabs>
      <w:spacing w:after="60"/>
    </w:pPr>
  </w:style>
  <w:style w:type="paragraph" w:styleId="Pedmtkomente">
    <w:name w:val="annotation subject"/>
    <w:basedOn w:val="Textkomente"/>
    <w:next w:val="Textkomente"/>
    <w:link w:val="PedmtkomenteChar"/>
    <w:uiPriority w:val="99"/>
    <w:semiHidden/>
    <w:unhideWhenUsed/>
    <w:rsid w:val="00630800"/>
    <w:rPr>
      <w:b/>
      <w:bCs/>
      <w:lang w:val="cs-CZ"/>
    </w:rPr>
  </w:style>
  <w:style w:type="character" w:customStyle="1" w:styleId="PedmtkomenteChar">
    <w:name w:val="Předmět komentáře Char"/>
    <w:basedOn w:val="TextkomenteChar"/>
    <w:link w:val="Pedmtkomente"/>
    <w:uiPriority w:val="99"/>
    <w:semiHidden/>
    <w:rsid w:val="00630800"/>
    <w:rPr>
      <w:b/>
      <w:bCs/>
      <w:lang w:val="pl-PL"/>
    </w:rPr>
  </w:style>
  <w:style w:type="paragraph" w:customStyle="1" w:styleId="ZkladntextIMP">
    <w:name w:val="Základní text_IMP"/>
    <w:basedOn w:val="Normln"/>
    <w:rsid w:val="000738A8"/>
    <w:pPr>
      <w:suppressAutoHyphens/>
      <w:spacing w:line="276" w:lineRule="auto"/>
    </w:pPr>
    <w:rPr>
      <w:rFonts w:cs="Arial"/>
      <w:sz w:val="24"/>
      <w:lang w:eastAsia="ar-SA"/>
    </w:rPr>
  </w:style>
  <w:style w:type="paragraph" w:customStyle="1" w:styleId="WW-ZkladntextIMP">
    <w:name w:val="WW-Základní text_IMP"/>
    <w:basedOn w:val="Normln"/>
    <w:rsid w:val="00A20233"/>
    <w:pPr>
      <w:suppressAutoHyphens/>
      <w:spacing w:line="264" w:lineRule="auto"/>
    </w:pPr>
    <w:rPr>
      <w:rFonts w:cs="Arial"/>
      <w:sz w:val="24"/>
      <w:lang w:eastAsia="ar-SA"/>
    </w:rPr>
  </w:style>
  <w:style w:type="paragraph" w:customStyle="1" w:styleId="rove1">
    <w:name w:val="úroveň 1"/>
    <w:basedOn w:val="Normln"/>
    <w:next w:val="rove2"/>
    <w:rsid w:val="001D1D4B"/>
    <w:pPr>
      <w:spacing w:before="480" w:after="240"/>
    </w:pPr>
    <w:rPr>
      <w:rFonts w:eastAsia="Calibri"/>
      <w:b/>
      <w:bCs/>
      <w:sz w:val="24"/>
      <w:szCs w:val="24"/>
    </w:rPr>
  </w:style>
  <w:style w:type="paragraph" w:customStyle="1" w:styleId="rove2">
    <w:name w:val="úroveň 2"/>
    <w:basedOn w:val="Normln"/>
    <w:rsid w:val="001D1D4B"/>
    <w:pPr>
      <w:spacing w:after="120"/>
      <w:jc w:val="both"/>
    </w:pPr>
    <w:rPr>
      <w:rFonts w:eastAsia="Calibri"/>
      <w:sz w:val="24"/>
      <w:szCs w:val="24"/>
    </w:rPr>
  </w:style>
  <w:style w:type="paragraph" w:customStyle="1" w:styleId="Text">
    <w:name w:val="Text"/>
    <w:basedOn w:val="Normln"/>
    <w:uiPriority w:val="99"/>
    <w:rsid w:val="001D1D4B"/>
    <w:pPr>
      <w:tabs>
        <w:tab w:val="left" w:pos="227"/>
      </w:tabs>
      <w:spacing w:line="220" w:lineRule="exact"/>
      <w:jc w:val="both"/>
    </w:pPr>
    <w:rPr>
      <w:rFonts w:ascii="Book Antiqua" w:hAnsi="Book Antiqua"/>
      <w:color w:val="000000"/>
      <w:sz w:val="18"/>
      <w:lang w:val="en-US"/>
    </w:rPr>
  </w:style>
  <w:style w:type="character" w:styleId="Zstupntext">
    <w:name w:val="Placeholder Text"/>
    <w:basedOn w:val="Standardnpsmoodstavce"/>
    <w:uiPriority w:val="99"/>
    <w:semiHidden/>
    <w:rsid w:val="007219CB"/>
    <w:rPr>
      <w:color w:val="808080"/>
    </w:rPr>
  </w:style>
  <w:style w:type="table" w:styleId="Mkatabulky">
    <w:name w:val="Table Grid"/>
    <w:basedOn w:val="Normlntabulka"/>
    <w:uiPriority w:val="59"/>
    <w:rsid w:val="00CB31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Bullet Number Char,lp1 Char,lp11 Char,List Paragraph11 Char,Bullet 1 Char,Use Case List Paragraph Char,List Paragraph1 Char,Odstavec se seznamem a odrážkou Char,1 úroveň Odstavec se seznamem Char,Základní styl odstavce Char"/>
    <w:basedOn w:val="Standardnpsmoodstavce"/>
    <w:link w:val="Odstavecseseznamem"/>
    <w:uiPriority w:val="99"/>
    <w:rsid w:val="00C9616F"/>
    <w:rPr>
      <w:sz w:val="24"/>
      <w:szCs w:val="24"/>
    </w:rPr>
  </w:style>
  <w:style w:type="paragraph" w:customStyle="1" w:styleId="dlo">
    <w:name w:val="dílo"/>
    <w:basedOn w:val="Odstavecseseznamem"/>
    <w:link w:val="dloChar"/>
    <w:qFormat/>
    <w:rsid w:val="00D3335F"/>
    <w:pPr>
      <w:numPr>
        <w:ilvl w:val="1"/>
        <w:numId w:val="32"/>
      </w:numPr>
      <w:contextualSpacing/>
      <w:jc w:val="both"/>
    </w:pPr>
    <w:rPr>
      <w:rFonts w:ascii="Cambria" w:eastAsia="Calibri" w:hAnsi="Cambria"/>
      <w:color w:val="000000"/>
      <w:sz w:val="20"/>
      <w:szCs w:val="20"/>
    </w:rPr>
  </w:style>
  <w:style w:type="character" w:customStyle="1" w:styleId="dloChar">
    <w:name w:val="dílo Char"/>
    <w:link w:val="dlo"/>
    <w:locked/>
    <w:rsid w:val="00D3335F"/>
    <w:rPr>
      <w:rFonts w:ascii="Cambria" w:eastAsia="Calibri" w:hAnsi="Cambria"/>
      <w:color w:val="000000"/>
    </w:rPr>
  </w:style>
  <w:style w:type="paragraph" w:customStyle="1" w:styleId="CZodstavec">
    <w:name w:val="CZ odstavec"/>
    <w:uiPriority w:val="99"/>
    <w:rsid w:val="006E60DE"/>
    <w:pPr>
      <w:spacing w:after="120" w:line="288" w:lineRule="auto"/>
      <w:jc w:val="both"/>
    </w:pPr>
    <w:rPr>
      <w:rFonts w:ascii="Century Gothic" w:eastAsia="Calibri" w:hAnsi="Century Gothic"/>
      <w:szCs w:val="24"/>
    </w:rPr>
  </w:style>
  <w:style w:type="paragraph" w:customStyle="1" w:styleId="Odstavec1">
    <w:name w:val="Odstavec1"/>
    <w:basedOn w:val="Nadpis2"/>
    <w:rsid w:val="00A345B7"/>
    <w:pPr>
      <w:keepNext w:val="0"/>
      <w:numPr>
        <w:ilvl w:val="1"/>
        <w:numId w:val="56"/>
      </w:numPr>
      <w:overflowPunct w:val="0"/>
      <w:autoSpaceDE w:val="0"/>
      <w:autoSpaceDN w:val="0"/>
      <w:adjustRightInd w:val="0"/>
      <w:spacing w:before="120"/>
      <w:textAlignment w:val="baseline"/>
    </w:pPr>
    <w:rPr>
      <w:rFonts w:ascii="Arial" w:hAnsi="Arial"/>
      <w:i w:val="0"/>
      <w:sz w:val="22"/>
      <w:szCs w:val="22"/>
    </w:rPr>
  </w:style>
  <w:style w:type="character" w:customStyle="1" w:styleId="apple-converted-space">
    <w:name w:val="apple-converted-space"/>
    <w:basedOn w:val="Standardnpsmoodstavce"/>
    <w:rsid w:val="001B6958"/>
  </w:style>
  <w:style w:type="character" w:styleId="Siln">
    <w:name w:val="Strong"/>
    <w:basedOn w:val="Standardnpsmoodstavce"/>
    <w:uiPriority w:val="22"/>
    <w:qFormat/>
    <w:rsid w:val="00066646"/>
    <w:rPr>
      <w:b/>
      <w:bCs/>
    </w:rPr>
  </w:style>
  <w:style w:type="paragraph" w:customStyle="1" w:styleId="CZslolnku">
    <w:name w:val="CZ číslo článku"/>
    <w:next w:val="Normln"/>
    <w:rsid w:val="003D5945"/>
    <w:pPr>
      <w:numPr>
        <w:numId w:val="74"/>
      </w:numPr>
      <w:spacing w:before="360" w:after="120"/>
      <w:jc w:val="center"/>
    </w:pPr>
    <w:rPr>
      <w:rFonts w:ascii="Century Gothic" w:eastAsia="Calibri" w:hAnsi="Century Gothic"/>
      <w:b/>
      <w:szCs w:val="24"/>
    </w:rPr>
  </w:style>
  <w:style w:type="character" w:customStyle="1" w:styleId="Zkladntext0">
    <w:name w:val="Základný text_"/>
    <w:basedOn w:val="Standardnpsmoodstavce"/>
    <w:link w:val="Zkladntext1"/>
    <w:rsid w:val="00CE4C73"/>
    <w:rPr>
      <w:rFonts w:ascii="Calibri" w:eastAsia="Calibri" w:hAnsi="Calibri" w:cs="Calibri"/>
      <w:shd w:val="clear" w:color="auto" w:fill="FFFFFF"/>
    </w:rPr>
  </w:style>
  <w:style w:type="paragraph" w:customStyle="1" w:styleId="Zkladntext1">
    <w:name w:val="Základný text"/>
    <w:basedOn w:val="Normln"/>
    <w:link w:val="Zkladntext0"/>
    <w:rsid w:val="00CE4C73"/>
    <w:pPr>
      <w:widowControl w:val="0"/>
      <w:shd w:val="clear" w:color="auto" w:fill="FFFFFF"/>
      <w:spacing w:after="240" w:line="259" w:lineRule="auto"/>
    </w:pPr>
    <w:rPr>
      <w:rFonts w:ascii="Calibri" w:eastAsia="Calibri" w:hAnsi="Calibri" w:cs="Calibri"/>
    </w:rPr>
  </w:style>
  <w:style w:type="numbering" w:customStyle="1" w:styleId="Styl2">
    <w:name w:val="Styl2"/>
    <w:uiPriority w:val="99"/>
    <w:rsid w:val="00286BCD"/>
    <w:pPr>
      <w:numPr>
        <w:numId w:val="78"/>
      </w:numPr>
    </w:pPr>
  </w:style>
  <w:style w:type="character" w:customStyle="1" w:styleId="Nevyeenzmnka1">
    <w:name w:val="Nevyřešená zmínka1"/>
    <w:basedOn w:val="Standardnpsmoodstavce"/>
    <w:uiPriority w:val="99"/>
    <w:semiHidden/>
    <w:unhideWhenUsed/>
    <w:rsid w:val="007B3040"/>
    <w:rPr>
      <w:color w:val="605E5C"/>
      <w:shd w:val="clear" w:color="auto" w:fill="E1DFDD"/>
    </w:rPr>
  </w:style>
  <w:style w:type="character" w:customStyle="1" w:styleId="Nevyeenzmnka2">
    <w:name w:val="Nevyřešená zmínka2"/>
    <w:basedOn w:val="Standardnpsmoodstavce"/>
    <w:uiPriority w:val="99"/>
    <w:semiHidden/>
    <w:unhideWhenUsed/>
    <w:rsid w:val="00E8146B"/>
    <w:rPr>
      <w:color w:val="605E5C"/>
      <w:shd w:val="clear" w:color="auto" w:fill="E1DFDD"/>
    </w:rPr>
  </w:style>
  <w:style w:type="character" w:customStyle="1" w:styleId="Zkladntext4">
    <w:name w:val="Základní text_"/>
    <w:basedOn w:val="Standardnpsmoodstavce"/>
    <w:link w:val="Zkladntext10"/>
    <w:rsid w:val="00BC16FE"/>
    <w:rPr>
      <w:sz w:val="22"/>
      <w:szCs w:val="22"/>
    </w:rPr>
  </w:style>
  <w:style w:type="character" w:customStyle="1" w:styleId="Nadpis30">
    <w:name w:val="Nadpis #3_"/>
    <w:basedOn w:val="Standardnpsmoodstavce"/>
    <w:link w:val="Nadpis31"/>
    <w:rsid w:val="00BC16FE"/>
    <w:rPr>
      <w:b/>
      <w:bCs/>
      <w:sz w:val="22"/>
      <w:szCs w:val="22"/>
    </w:rPr>
  </w:style>
  <w:style w:type="paragraph" w:customStyle="1" w:styleId="Zkladntext10">
    <w:name w:val="Základní text1"/>
    <w:basedOn w:val="Normln"/>
    <w:link w:val="Zkladntext4"/>
    <w:rsid w:val="00BC16FE"/>
    <w:pPr>
      <w:widowControl w:val="0"/>
      <w:spacing w:line="305" w:lineRule="auto"/>
    </w:pPr>
    <w:rPr>
      <w:sz w:val="22"/>
      <w:szCs w:val="22"/>
    </w:rPr>
  </w:style>
  <w:style w:type="paragraph" w:customStyle="1" w:styleId="Nadpis31">
    <w:name w:val="Nadpis #3"/>
    <w:basedOn w:val="Normln"/>
    <w:link w:val="Nadpis30"/>
    <w:rsid w:val="00BC16FE"/>
    <w:pPr>
      <w:widowControl w:val="0"/>
      <w:spacing w:line="305" w:lineRule="auto"/>
      <w:outlineLvl w:val="2"/>
    </w:pPr>
    <w:rPr>
      <w:b/>
      <w:bCs/>
      <w:sz w:val="22"/>
      <w:szCs w:val="22"/>
    </w:rPr>
  </w:style>
  <w:style w:type="character" w:customStyle="1" w:styleId="ZkladntextChar">
    <w:name w:val="Základní text Char"/>
    <w:basedOn w:val="Standardnpsmoodstavce"/>
    <w:link w:val="Zkladntext"/>
    <w:uiPriority w:val="99"/>
    <w:rsid w:val="007E0FDB"/>
    <w:rPr>
      <w:rFonts w:ascii="Tahoma" w:hAnsi="Tahoma"/>
      <w:sz w:val="40"/>
    </w:rPr>
  </w:style>
  <w:style w:type="numbering" w:customStyle="1" w:styleId="Styl11">
    <w:name w:val="Styl11"/>
    <w:rsid w:val="00F955E0"/>
    <w:pPr>
      <w:numPr>
        <w:numId w:val="95"/>
      </w:numPr>
    </w:pPr>
  </w:style>
  <w:style w:type="paragraph" w:customStyle="1" w:styleId="Default">
    <w:name w:val="Default"/>
    <w:rsid w:val="00740AE0"/>
    <w:pPr>
      <w:autoSpaceDE w:val="0"/>
      <w:autoSpaceDN w:val="0"/>
      <w:adjustRightInd w:val="0"/>
    </w:pPr>
    <w:rPr>
      <w:rFonts w:ascii="Arial" w:hAnsi="Arial" w:cs="Arial"/>
      <w:color w:val="000000"/>
      <w:sz w:val="24"/>
      <w:szCs w:val="24"/>
    </w:rPr>
  </w:style>
  <w:style w:type="paragraph" w:styleId="Normlnweb">
    <w:name w:val="Normal (Web)"/>
    <w:basedOn w:val="Normln"/>
    <w:uiPriority w:val="99"/>
    <w:semiHidden/>
    <w:unhideWhenUsed/>
    <w:rsid w:val="00112B91"/>
    <w:pPr>
      <w:spacing w:before="100" w:beforeAutospacing="1" w:after="100" w:afterAutospacing="1"/>
    </w:pPr>
    <w:rPr>
      <w:sz w:val="24"/>
      <w:szCs w:val="24"/>
    </w:rPr>
  </w:style>
  <w:style w:type="character" w:styleId="KdHTML">
    <w:name w:val="HTML Code"/>
    <w:basedOn w:val="Standardnpsmoodstavce"/>
    <w:uiPriority w:val="99"/>
    <w:semiHidden/>
    <w:unhideWhenUsed/>
    <w:rsid w:val="00112B91"/>
    <w:rPr>
      <w:rFonts w:ascii="Courier New" w:eastAsia="Times New Roman" w:hAnsi="Courier New" w:cs="Courier New"/>
      <w:sz w:val="20"/>
      <w:szCs w:val="20"/>
    </w:rPr>
  </w:style>
  <w:style w:type="paragraph" w:styleId="Textpoznpodarou">
    <w:name w:val="footnote text"/>
    <w:basedOn w:val="Normln"/>
    <w:link w:val="TextpoznpodarouChar"/>
    <w:uiPriority w:val="99"/>
    <w:semiHidden/>
    <w:unhideWhenUsed/>
    <w:rsid w:val="00557741"/>
  </w:style>
  <w:style w:type="character" w:customStyle="1" w:styleId="TextpoznpodarouChar">
    <w:name w:val="Text pozn. pod čarou Char"/>
    <w:basedOn w:val="Standardnpsmoodstavce"/>
    <w:link w:val="Textpoznpodarou"/>
    <w:uiPriority w:val="99"/>
    <w:semiHidden/>
    <w:rsid w:val="00557741"/>
  </w:style>
  <w:style w:type="character" w:styleId="Znakapoznpodarou">
    <w:name w:val="footnote reference"/>
    <w:basedOn w:val="Standardnpsmoodstavce"/>
    <w:uiPriority w:val="99"/>
    <w:semiHidden/>
    <w:unhideWhenUsed/>
    <w:rsid w:val="005577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470149">
      <w:bodyDiv w:val="1"/>
      <w:marLeft w:val="0"/>
      <w:marRight w:val="0"/>
      <w:marTop w:val="0"/>
      <w:marBottom w:val="0"/>
      <w:divBdr>
        <w:top w:val="none" w:sz="0" w:space="0" w:color="auto"/>
        <w:left w:val="none" w:sz="0" w:space="0" w:color="auto"/>
        <w:bottom w:val="none" w:sz="0" w:space="0" w:color="auto"/>
        <w:right w:val="none" w:sz="0" w:space="0" w:color="auto"/>
      </w:divBdr>
    </w:div>
    <w:div w:id="147210802">
      <w:bodyDiv w:val="1"/>
      <w:marLeft w:val="0"/>
      <w:marRight w:val="0"/>
      <w:marTop w:val="0"/>
      <w:marBottom w:val="0"/>
      <w:divBdr>
        <w:top w:val="none" w:sz="0" w:space="0" w:color="auto"/>
        <w:left w:val="none" w:sz="0" w:space="0" w:color="auto"/>
        <w:bottom w:val="none" w:sz="0" w:space="0" w:color="auto"/>
        <w:right w:val="none" w:sz="0" w:space="0" w:color="auto"/>
      </w:divBdr>
    </w:div>
    <w:div w:id="185406551">
      <w:bodyDiv w:val="1"/>
      <w:marLeft w:val="0"/>
      <w:marRight w:val="0"/>
      <w:marTop w:val="0"/>
      <w:marBottom w:val="0"/>
      <w:divBdr>
        <w:top w:val="none" w:sz="0" w:space="0" w:color="auto"/>
        <w:left w:val="none" w:sz="0" w:space="0" w:color="auto"/>
        <w:bottom w:val="none" w:sz="0" w:space="0" w:color="auto"/>
        <w:right w:val="none" w:sz="0" w:space="0" w:color="auto"/>
      </w:divBdr>
    </w:div>
    <w:div w:id="201864512">
      <w:bodyDiv w:val="1"/>
      <w:marLeft w:val="0"/>
      <w:marRight w:val="0"/>
      <w:marTop w:val="0"/>
      <w:marBottom w:val="0"/>
      <w:divBdr>
        <w:top w:val="none" w:sz="0" w:space="0" w:color="auto"/>
        <w:left w:val="none" w:sz="0" w:space="0" w:color="auto"/>
        <w:bottom w:val="none" w:sz="0" w:space="0" w:color="auto"/>
        <w:right w:val="none" w:sz="0" w:space="0" w:color="auto"/>
      </w:divBdr>
    </w:div>
    <w:div w:id="368409351">
      <w:bodyDiv w:val="1"/>
      <w:marLeft w:val="0"/>
      <w:marRight w:val="0"/>
      <w:marTop w:val="0"/>
      <w:marBottom w:val="0"/>
      <w:divBdr>
        <w:top w:val="none" w:sz="0" w:space="0" w:color="auto"/>
        <w:left w:val="none" w:sz="0" w:space="0" w:color="auto"/>
        <w:bottom w:val="none" w:sz="0" w:space="0" w:color="auto"/>
        <w:right w:val="none" w:sz="0" w:space="0" w:color="auto"/>
      </w:divBdr>
    </w:div>
    <w:div w:id="617369125">
      <w:bodyDiv w:val="1"/>
      <w:marLeft w:val="0"/>
      <w:marRight w:val="0"/>
      <w:marTop w:val="0"/>
      <w:marBottom w:val="0"/>
      <w:divBdr>
        <w:top w:val="none" w:sz="0" w:space="0" w:color="auto"/>
        <w:left w:val="none" w:sz="0" w:space="0" w:color="auto"/>
        <w:bottom w:val="none" w:sz="0" w:space="0" w:color="auto"/>
        <w:right w:val="none" w:sz="0" w:space="0" w:color="auto"/>
      </w:divBdr>
    </w:div>
    <w:div w:id="618725528">
      <w:bodyDiv w:val="1"/>
      <w:marLeft w:val="0"/>
      <w:marRight w:val="0"/>
      <w:marTop w:val="0"/>
      <w:marBottom w:val="0"/>
      <w:divBdr>
        <w:top w:val="none" w:sz="0" w:space="0" w:color="auto"/>
        <w:left w:val="none" w:sz="0" w:space="0" w:color="auto"/>
        <w:bottom w:val="none" w:sz="0" w:space="0" w:color="auto"/>
        <w:right w:val="none" w:sz="0" w:space="0" w:color="auto"/>
      </w:divBdr>
    </w:div>
    <w:div w:id="668605456">
      <w:bodyDiv w:val="1"/>
      <w:marLeft w:val="0"/>
      <w:marRight w:val="0"/>
      <w:marTop w:val="0"/>
      <w:marBottom w:val="0"/>
      <w:divBdr>
        <w:top w:val="none" w:sz="0" w:space="0" w:color="auto"/>
        <w:left w:val="none" w:sz="0" w:space="0" w:color="auto"/>
        <w:bottom w:val="none" w:sz="0" w:space="0" w:color="auto"/>
        <w:right w:val="none" w:sz="0" w:space="0" w:color="auto"/>
      </w:divBdr>
    </w:div>
    <w:div w:id="673260527">
      <w:bodyDiv w:val="1"/>
      <w:marLeft w:val="0"/>
      <w:marRight w:val="0"/>
      <w:marTop w:val="0"/>
      <w:marBottom w:val="0"/>
      <w:divBdr>
        <w:top w:val="none" w:sz="0" w:space="0" w:color="auto"/>
        <w:left w:val="none" w:sz="0" w:space="0" w:color="auto"/>
        <w:bottom w:val="none" w:sz="0" w:space="0" w:color="auto"/>
        <w:right w:val="none" w:sz="0" w:space="0" w:color="auto"/>
      </w:divBdr>
    </w:div>
    <w:div w:id="688291189">
      <w:bodyDiv w:val="1"/>
      <w:marLeft w:val="0"/>
      <w:marRight w:val="0"/>
      <w:marTop w:val="0"/>
      <w:marBottom w:val="0"/>
      <w:divBdr>
        <w:top w:val="none" w:sz="0" w:space="0" w:color="auto"/>
        <w:left w:val="none" w:sz="0" w:space="0" w:color="auto"/>
        <w:bottom w:val="none" w:sz="0" w:space="0" w:color="auto"/>
        <w:right w:val="none" w:sz="0" w:space="0" w:color="auto"/>
      </w:divBdr>
    </w:div>
    <w:div w:id="739719628">
      <w:bodyDiv w:val="1"/>
      <w:marLeft w:val="0"/>
      <w:marRight w:val="0"/>
      <w:marTop w:val="0"/>
      <w:marBottom w:val="0"/>
      <w:divBdr>
        <w:top w:val="none" w:sz="0" w:space="0" w:color="auto"/>
        <w:left w:val="none" w:sz="0" w:space="0" w:color="auto"/>
        <w:bottom w:val="none" w:sz="0" w:space="0" w:color="auto"/>
        <w:right w:val="none" w:sz="0" w:space="0" w:color="auto"/>
      </w:divBdr>
    </w:div>
    <w:div w:id="867374538">
      <w:bodyDiv w:val="1"/>
      <w:marLeft w:val="0"/>
      <w:marRight w:val="0"/>
      <w:marTop w:val="0"/>
      <w:marBottom w:val="0"/>
      <w:divBdr>
        <w:top w:val="none" w:sz="0" w:space="0" w:color="auto"/>
        <w:left w:val="none" w:sz="0" w:space="0" w:color="auto"/>
        <w:bottom w:val="none" w:sz="0" w:space="0" w:color="auto"/>
        <w:right w:val="none" w:sz="0" w:space="0" w:color="auto"/>
      </w:divBdr>
    </w:div>
    <w:div w:id="940182850">
      <w:bodyDiv w:val="1"/>
      <w:marLeft w:val="0"/>
      <w:marRight w:val="0"/>
      <w:marTop w:val="0"/>
      <w:marBottom w:val="0"/>
      <w:divBdr>
        <w:top w:val="none" w:sz="0" w:space="0" w:color="auto"/>
        <w:left w:val="none" w:sz="0" w:space="0" w:color="auto"/>
        <w:bottom w:val="none" w:sz="0" w:space="0" w:color="auto"/>
        <w:right w:val="none" w:sz="0" w:space="0" w:color="auto"/>
      </w:divBdr>
    </w:div>
    <w:div w:id="973608066">
      <w:bodyDiv w:val="1"/>
      <w:marLeft w:val="0"/>
      <w:marRight w:val="0"/>
      <w:marTop w:val="0"/>
      <w:marBottom w:val="0"/>
      <w:divBdr>
        <w:top w:val="none" w:sz="0" w:space="0" w:color="auto"/>
        <w:left w:val="none" w:sz="0" w:space="0" w:color="auto"/>
        <w:bottom w:val="none" w:sz="0" w:space="0" w:color="auto"/>
        <w:right w:val="none" w:sz="0" w:space="0" w:color="auto"/>
      </w:divBdr>
    </w:div>
    <w:div w:id="987585818">
      <w:bodyDiv w:val="1"/>
      <w:marLeft w:val="0"/>
      <w:marRight w:val="0"/>
      <w:marTop w:val="0"/>
      <w:marBottom w:val="0"/>
      <w:divBdr>
        <w:top w:val="none" w:sz="0" w:space="0" w:color="auto"/>
        <w:left w:val="none" w:sz="0" w:space="0" w:color="auto"/>
        <w:bottom w:val="none" w:sz="0" w:space="0" w:color="auto"/>
        <w:right w:val="none" w:sz="0" w:space="0" w:color="auto"/>
      </w:divBdr>
    </w:div>
    <w:div w:id="1036544354">
      <w:bodyDiv w:val="1"/>
      <w:marLeft w:val="0"/>
      <w:marRight w:val="0"/>
      <w:marTop w:val="0"/>
      <w:marBottom w:val="0"/>
      <w:divBdr>
        <w:top w:val="none" w:sz="0" w:space="0" w:color="auto"/>
        <w:left w:val="none" w:sz="0" w:space="0" w:color="auto"/>
        <w:bottom w:val="none" w:sz="0" w:space="0" w:color="auto"/>
        <w:right w:val="none" w:sz="0" w:space="0" w:color="auto"/>
      </w:divBdr>
    </w:div>
    <w:div w:id="1063259609">
      <w:bodyDiv w:val="1"/>
      <w:marLeft w:val="0"/>
      <w:marRight w:val="0"/>
      <w:marTop w:val="0"/>
      <w:marBottom w:val="0"/>
      <w:divBdr>
        <w:top w:val="none" w:sz="0" w:space="0" w:color="auto"/>
        <w:left w:val="none" w:sz="0" w:space="0" w:color="auto"/>
        <w:bottom w:val="none" w:sz="0" w:space="0" w:color="auto"/>
        <w:right w:val="none" w:sz="0" w:space="0" w:color="auto"/>
      </w:divBdr>
    </w:div>
    <w:div w:id="1090392508">
      <w:bodyDiv w:val="1"/>
      <w:marLeft w:val="0"/>
      <w:marRight w:val="0"/>
      <w:marTop w:val="0"/>
      <w:marBottom w:val="0"/>
      <w:divBdr>
        <w:top w:val="none" w:sz="0" w:space="0" w:color="auto"/>
        <w:left w:val="none" w:sz="0" w:space="0" w:color="auto"/>
        <w:bottom w:val="none" w:sz="0" w:space="0" w:color="auto"/>
        <w:right w:val="none" w:sz="0" w:space="0" w:color="auto"/>
      </w:divBdr>
    </w:div>
    <w:div w:id="1165392543">
      <w:bodyDiv w:val="1"/>
      <w:marLeft w:val="0"/>
      <w:marRight w:val="0"/>
      <w:marTop w:val="0"/>
      <w:marBottom w:val="0"/>
      <w:divBdr>
        <w:top w:val="none" w:sz="0" w:space="0" w:color="auto"/>
        <w:left w:val="none" w:sz="0" w:space="0" w:color="auto"/>
        <w:bottom w:val="none" w:sz="0" w:space="0" w:color="auto"/>
        <w:right w:val="none" w:sz="0" w:space="0" w:color="auto"/>
      </w:divBdr>
    </w:div>
    <w:div w:id="1197230557">
      <w:bodyDiv w:val="1"/>
      <w:marLeft w:val="0"/>
      <w:marRight w:val="0"/>
      <w:marTop w:val="0"/>
      <w:marBottom w:val="0"/>
      <w:divBdr>
        <w:top w:val="none" w:sz="0" w:space="0" w:color="auto"/>
        <w:left w:val="none" w:sz="0" w:space="0" w:color="auto"/>
        <w:bottom w:val="none" w:sz="0" w:space="0" w:color="auto"/>
        <w:right w:val="none" w:sz="0" w:space="0" w:color="auto"/>
      </w:divBdr>
    </w:div>
    <w:div w:id="1203440225">
      <w:bodyDiv w:val="1"/>
      <w:marLeft w:val="0"/>
      <w:marRight w:val="0"/>
      <w:marTop w:val="0"/>
      <w:marBottom w:val="0"/>
      <w:divBdr>
        <w:top w:val="none" w:sz="0" w:space="0" w:color="auto"/>
        <w:left w:val="none" w:sz="0" w:space="0" w:color="auto"/>
        <w:bottom w:val="none" w:sz="0" w:space="0" w:color="auto"/>
        <w:right w:val="none" w:sz="0" w:space="0" w:color="auto"/>
      </w:divBdr>
    </w:div>
    <w:div w:id="1229463967">
      <w:bodyDiv w:val="1"/>
      <w:marLeft w:val="0"/>
      <w:marRight w:val="0"/>
      <w:marTop w:val="0"/>
      <w:marBottom w:val="0"/>
      <w:divBdr>
        <w:top w:val="none" w:sz="0" w:space="0" w:color="auto"/>
        <w:left w:val="none" w:sz="0" w:space="0" w:color="auto"/>
        <w:bottom w:val="none" w:sz="0" w:space="0" w:color="auto"/>
        <w:right w:val="none" w:sz="0" w:space="0" w:color="auto"/>
      </w:divBdr>
    </w:div>
    <w:div w:id="1253588562">
      <w:bodyDiv w:val="1"/>
      <w:marLeft w:val="0"/>
      <w:marRight w:val="0"/>
      <w:marTop w:val="0"/>
      <w:marBottom w:val="0"/>
      <w:divBdr>
        <w:top w:val="none" w:sz="0" w:space="0" w:color="auto"/>
        <w:left w:val="none" w:sz="0" w:space="0" w:color="auto"/>
        <w:bottom w:val="none" w:sz="0" w:space="0" w:color="auto"/>
        <w:right w:val="none" w:sz="0" w:space="0" w:color="auto"/>
      </w:divBdr>
    </w:div>
    <w:div w:id="1276207555">
      <w:bodyDiv w:val="1"/>
      <w:marLeft w:val="0"/>
      <w:marRight w:val="0"/>
      <w:marTop w:val="0"/>
      <w:marBottom w:val="0"/>
      <w:divBdr>
        <w:top w:val="none" w:sz="0" w:space="0" w:color="auto"/>
        <w:left w:val="none" w:sz="0" w:space="0" w:color="auto"/>
        <w:bottom w:val="none" w:sz="0" w:space="0" w:color="auto"/>
        <w:right w:val="none" w:sz="0" w:space="0" w:color="auto"/>
      </w:divBdr>
    </w:div>
    <w:div w:id="1346513388">
      <w:bodyDiv w:val="1"/>
      <w:marLeft w:val="0"/>
      <w:marRight w:val="0"/>
      <w:marTop w:val="0"/>
      <w:marBottom w:val="0"/>
      <w:divBdr>
        <w:top w:val="none" w:sz="0" w:space="0" w:color="auto"/>
        <w:left w:val="none" w:sz="0" w:space="0" w:color="auto"/>
        <w:bottom w:val="none" w:sz="0" w:space="0" w:color="auto"/>
        <w:right w:val="none" w:sz="0" w:space="0" w:color="auto"/>
      </w:divBdr>
    </w:div>
    <w:div w:id="1454790938">
      <w:bodyDiv w:val="1"/>
      <w:marLeft w:val="0"/>
      <w:marRight w:val="0"/>
      <w:marTop w:val="0"/>
      <w:marBottom w:val="0"/>
      <w:divBdr>
        <w:top w:val="none" w:sz="0" w:space="0" w:color="auto"/>
        <w:left w:val="none" w:sz="0" w:space="0" w:color="auto"/>
        <w:bottom w:val="none" w:sz="0" w:space="0" w:color="auto"/>
        <w:right w:val="none" w:sz="0" w:space="0" w:color="auto"/>
      </w:divBdr>
    </w:div>
    <w:div w:id="1626813054">
      <w:bodyDiv w:val="1"/>
      <w:marLeft w:val="0"/>
      <w:marRight w:val="0"/>
      <w:marTop w:val="0"/>
      <w:marBottom w:val="0"/>
      <w:divBdr>
        <w:top w:val="none" w:sz="0" w:space="0" w:color="auto"/>
        <w:left w:val="none" w:sz="0" w:space="0" w:color="auto"/>
        <w:bottom w:val="none" w:sz="0" w:space="0" w:color="auto"/>
        <w:right w:val="none" w:sz="0" w:space="0" w:color="auto"/>
      </w:divBdr>
    </w:div>
    <w:div w:id="1638804061">
      <w:bodyDiv w:val="1"/>
      <w:marLeft w:val="0"/>
      <w:marRight w:val="0"/>
      <w:marTop w:val="0"/>
      <w:marBottom w:val="0"/>
      <w:divBdr>
        <w:top w:val="none" w:sz="0" w:space="0" w:color="auto"/>
        <w:left w:val="none" w:sz="0" w:space="0" w:color="auto"/>
        <w:bottom w:val="none" w:sz="0" w:space="0" w:color="auto"/>
        <w:right w:val="none" w:sz="0" w:space="0" w:color="auto"/>
      </w:divBdr>
    </w:div>
    <w:div w:id="1645428064">
      <w:bodyDiv w:val="1"/>
      <w:marLeft w:val="0"/>
      <w:marRight w:val="0"/>
      <w:marTop w:val="0"/>
      <w:marBottom w:val="0"/>
      <w:divBdr>
        <w:top w:val="none" w:sz="0" w:space="0" w:color="auto"/>
        <w:left w:val="none" w:sz="0" w:space="0" w:color="auto"/>
        <w:bottom w:val="none" w:sz="0" w:space="0" w:color="auto"/>
        <w:right w:val="none" w:sz="0" w:space="0" w:color="auto"/>
      </w:divBdr>
    </w:div>
    <w:div w:id="1672174655">
      <w:bodyDiv w:val="1"/>
      <w:marLeft w:val="0"/>
      <w:marRight w:val="0"/>
      <w:marTop w:val="0"/>
      <w:marBottom w:val="0"/>
      <w:divBdr>
        <w:top w:val="none" w:sz="0" w:space="0" w:color="auto"/>
        <w:left w:val="none" w:sz="0" w:space="0" w:color="auto"/>
        <w:bottom w:val="none" w:sz="0" w:space="0" w:color="auto"/>
        <w:right w:val="none" w:sz="0" w:space="0" w:color="auto"/>
      </w:divBdr>
    </w:div>
    <w:div w:id="1736320745">
      <w:bodyDiv w:val="1"/>
      <w:marLeft w:val="0"/>
      <w:marRight w:val="0"/>
      <w:marTop w:val="0"/>
      <w:marBottom w:val="0"/>
      <w:divBdr>
        <w:top w:val="none" w:sz="0" w:space="0" w:color="auto"/>
        <w:left w:val="none" w:sz="0" w:space="0" w:color="auto"/>
        <w:bottom w:val="none" w:sz="0" w:space="0" w:color="auto"/>
        <w:right w:val="none" w:sz="0" w:space="0" w:color="auto"/>
      </w:divBdr>
    </w:div>
    <w:div w:id="1759056573">
      <w:bodyDiv w:val="1"/>
      <w:marLeft w:val="0"/>
      <w:marRight w:val="0"/>
      <w:marTop w:val="0"/>
      <w:marBottom w:val="0"/>
      <w:divBdr>
        <w:top w:val="none" w:sz="0" w:space="0" w:color="auto"/>
        <w:left w:val="none" w:sz="0" w:space="0" w:color="auto"/>
        <w:bottom w:val="none" w:sz="0" w:space="0" w:color="auto"/>
        <w:right w:val="none" w:sz="0" w:space="0" w:color="auto"/>
      </w:divBdr>
    </w:div>
    <w:div w:id="1893154193">
      <w:bodyDiv w:val="1"/>
      <w:marLeft w:val="0"/>
      <w:marRight w:val="0"/>
      <w:marTop w:val="0"/>
      <w:marBottom w:val="0"/>
      <w:divBdr>
        <w:top w:val="none" w:sz="0" w:space="0" w:color="auto"/>
        <w:left w:val="none" w:sz="0" w:space="0" w:color="auto"/>
        <w:bottom w:val="none" w:sz="0" w:space="0" w:color="auto"/>
        <w:right w:val="none" w:sz="0" w:space="0" w:color="auto"/>
      </w:divBdr>
    </w:div>
    <w:div w:id="1932396997">
      <w:bodyDiv w:val="1"/>
      <w:marLeft w:val="0"/>
      <w:marRight w:val="0"/>
      <w:marTop w:val="0"/>
      <w:marBottom w:val="0"/>
      <w:divBdr>
        <w:top w:val="none" w:sz="0" w:space="0" w:color="auto"/>
        <w:left w:val="none" w:sz="0" w:space="0" w:color="auto"/>
        <w:bottom w:val="none" w:sz="0" w:space="0" w:color="auto"/>
        <w:right w:val="none" w:sz="0" w:space="0" w:color="auto"/>
      </w:divBdr>
    </w:div>
    <w:div w:id="1963923052">
      <w:bodyDiv w:val="1"/>
      <w:marLeft w:val="0"/>
      <w:marRight w:val="0"/>
      <w:marTop w:val="0"/>
      <w:marBottom w:val="0"/>
      <w:divBdr>
        <w:top w:val="none" w:sz="0" w:space="0" w:color="auto"/>
        <w:left w:val="none" w:sz="0" w:space="0" w:color="auto"/>
        <w:bottom w:val="none" w:sz="0" w:space="0" w:color="auto"/>
        <w:right w:val="none" w:sz="0" w:space="0" w:color="auto"/>
      </w:divBdr>
    </w:div>
    <w:div w:id="1995528072">
      <w:bodyDiv w:val="1"/>
      <w:marLeft w:val="0"/>
      <w:marRight w:val="0"/>
      <w:marTop w:val="0"/>
      <w:marBottom w:val="0"/>
      <w:divBdr>
        <w:top w:val="none" w:sz="0" w:space="0" w:color="auto"/>
        <w:left w:val="none" w:sz="0" w:space="0" w:color="auto"/>
        <w:bottom w:val="none" w:sz="0" w:space="0" w:color="auto"/>
        <w:right w:val="none" w:sz="0" w:space="0" w:color="auto"/>
      </w:divBdr>
    </w:div>
    <w:div w:id="2057391974">
      <w:bodyDiv w:val="1"/>
      <w:marLeft w:val="0"/>
      <w:marRight w:val="0"/>
      <w:marTop w:val="0"/>
      <w:marBottom w:val="0"/>
      <w:divBdr>
        <w:top w:val="none" w:sz="0" w:space="0" w:color="auto"/>
        <w:left w:val="none" w:sz="0" w:space="0" w:color="auto"/>
        <w:bottom w:val="none" w:sz="0" w:space="0" w:color="auto"/>
        <w:right w:val="none" w:sz="0" w:space="0" w:color="auto"/>
      </w:divBdr>
    </w:div>
    <w:div w:id="2104107020">
      <w:bodyDiv w:val="1"/>
      <w:marLeft w:val="0"/>
      <w:marRight w:val="0"/>
      <w:marTop w:val="0"/>
      <w:marBottom w:val="0"/>
      <w:divBdr>
        <w:top w:val="none" w:sz="0" w:space="0" w:color="auto"/>
        <w:left w:val="none" w:sz="0" w:space="0" w:color="auto"/>
        <w:bottom w:val="none" w:sz="0" w:space="0" w:color="auto"/>
        <w:right w:val="none" w:sz="0" w:space="0" w:color="auto"/>
      </w:divBdr>
    </w:div>
    <w:div w:id="213601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ylva.Rezacova@dpo.cz" TargetMode="External"/><Relationship Id="rId13" Type="http://schemas.openxmlformats.org/officeDocument/2006/relationships/hyperlink" Target="mailto:andrea.videnkova@dpo.cz"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tomas.benda@dpo.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etr.tomala@dpo.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ri.ulmann@dpo.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rtin.chovanec@dpo.cz" TargetMode="External"/><Relationship Id="rId14" Type="http://schemas.openxmlformats.org/officeDocument/2006/relationships/hyperlink" Target="mailto:tomas.klein@dpo.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073F72-49BB-4F1F-8A4E-E63927873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37</Pages>
  <Words>17746</Words>
  <Characters>104704</Characters>
  <Application>Microsoft Office Word</Application>
  <DocSecurity>0</DocSecurity>
  <Lines>872</Lines>
  <Paragraphs>244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Radek Miclík</dc:creator>
  <cp:keywords/>
  <dc:description/>
  <cp:lastModifiedBy>Radek Miclík</cp:lastModifiedBy>
  <cp:revision>3</cp:revision>
  <dcterms:created xsi:type="dcterms:W3CDTF">2026-01-23T11:01:00Z</dcterms:created>
  <dcterms:modified xsi:type="dcterms:W3CDTF">2026-01-23T11:03:00Z</dcterms:modified>
</cp:coreProperties>
</file>